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1070C"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C781E9D"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573B6345"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1C5C402F"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1A17170E"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02DC2E9C"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53F4C4D4"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526B5B5D" w14:textId="77777777" w:rsidR="00556483" w:rsidRPr="007E0781" w:rsidRDefault="00556483" w:rsidP="00EB4543">
      <w:pPr>
        <w:keepNext/>
        <w:keepLines/>
        <w:spacing w:after="0" w:line="240" w:lineRule="auto"/>
        <w:jc w:val="center"/>
        <w:rPr>
          <w:rFonts w:ascii="Garamond" w:eastAsia="Times New Roman" w:hAnsi="Garamond" w:cs="Times New Roman"/>
        </w:rPr>
      </w:pPr>
    </w:p>
    <w:p w14:paraId="7B9CEAD4" w14:textId="77777777" w:rsidR="00556483" w:rsidRPr="007E0781" w:rsidRDefault="00556483" w:rsidP="00EB4543">
      <w:pPr>
        <w:keepNext/>
        <w:keepLines/>
        <w:spacing w:after="0" w:line="240" w:lineRule="auto"/>
        <w:jc w:val="center"/>
        <w:rPr>
          <w:rFonts w:ascii="Garamond" w:eastAsia="Times New Roman" w:hAnsi="Garamond" w:cs="Times New Roman"/>
        </w:rPr>
      </w:pPr>
    </w:p>
    <w:p w14:paraId="4DE9C45F" w14:textId="77777777" w:rsidR="00556483" w:rsidRPr="007E0781" w:rsidRDefault="00556483" w:rsidP="00EB4543">
      <w:pPr>
        <w:keepNext/>
        <w:keepLines/>
        <w:spacing w:after="0" w:line="240" w:lineRule="auto"/>
        <w:jc w:val="center"/>
        <w:rPr>
          <w:rFonts w:ascii="Garamond" w:eastAsia="Times New Roman" w:hAnsi="Garamond" w:cs="Times New Roman"/>
        </w:rPr>
      </w:pPr>
    </w:p>
    <w:p w14:paraId="1C1F4602" w14:textId="77777777" w:rsidR="00556483" w:rsidRPr="007E0781" w:rsidRDefault="00556483" w:rsidP="00EB4543">
      <w:pPr>
        <w:keepNext/>
        <w:keepLines/>
        <w:spacing w:after="0" w:line="240" w:lineRule="auto"/>
        <w:jc w:val="center"/>
        <w:rPr>
          <w:rFonts w:ascii="Garamond" w:eastAsia="Times New Roman" w:hAnsi="Garamond" w:cs="Times New Roman"/>
        </w:rPr>
      </w:pPr>
    </w:p>
    <w:p w14:paraId="76CD77DD" w14:textId="77777777" w:rsidR="00556483" w:rsidRPr="007E0781" w:rsidRDefault="00556483" w:rsidP="00EB4543">
      <w:pPr>
        <w:keepNext/>
        <w:keepLines/>
        <w:spacing w:after="0" w:line="240" w:lineRule="auto"/>
        <w:jc w:val="center"/>
        <w:rPr>
          <w:rFonts w:ascii="Garamond" w:eastAsia="Times New Roman" w:hAnsi="Garamond" w:cs="Times New Roman"/>
        </w:rPr>
      </w:pPr>
    </w:p>
    <w:p w14:paraId="437C61E1" w14:textId="696F4F24" w:rsidR="006B4B49" w:rsidRPr="007E0781" w:rsidRDefault="006B4B49" w:rsidP="00EB4543">
      <w:pPr>
        <w:keepNext/>
        <w:keepLines/>
        <w:spacing w:after="0" w:line="240" w:lineRule="auto"/>
        <w:jc w:val="center"/>
        <w:rPr>
          <w:rFonts w:ascii="Garamond" w:eastAsia="Times New Roman" w:hAnsi="Garamond" w:cs="Times New Roman"/>
          <w:b/>
        </w:rPr>
      </w:pPr>
      <w:r w:rsidRPr="007E0781">
        <w:rPr>
          <w:rFonts w:ascii="Garamond" w:eastAsia="Times New Roman" w:hAnsi="Garamond" w:cs="Times New Roman"/>
          <w:b/>
        </w:rPr>
        <w:t>Dopravný</w:t>
      </w:r>
      <w:r w:rsidR="00C9457F" w:rsidRPr="007E0781">
        <w:rPr>
          <w:rFonts w:ascii="Garamond" w:eastAsia="Times New Roman" w:hAnsi="Garamond" w:cs="Times New Roman"/>
          <w:b/>
        </w:rPr>
        <w:t xml:space="preserve"> </w:t>
      </w:r>
      <w:r w:rsidRPr="007E0781">
        <w:rPr>
          <w:rFonts w:ascii="Garamond" w:eastAsia="Times New Roman" w:hAnsi="Garamond" w:cs="Times New Roman"/>
          <w:b/>
        </w:rPr>
        <w:t>podnik</w:t>
      </w:r>
      <w:r w:rsidR="00C9457F" w:rsidRPr="007E0781">
        <w:rPr>
          <w:rFonts w:ascii="Garamond" w:eastAsia="Times New Roman" w:hAnsi="Garamond" w:cs="Times New Roman"/>
          <w:b/>
        </w:rPr>
        <w:t xml:space="preserve"> </w:t>
      </w:r>
      <w:r w:rsidRPr="007E0781">
        <w:rPr>
          <w:rFonts w:ascii="Garamond" w:eastAsia="Times New Roman" w:hAnsi="Garamond" w:cs="Times New Roman"/>
          <w:b/>
        </w:rPr>
        <w:t>Bratislava,</w:t>
      </w:r>
      <w:r w:rsidR="00C9457F" w:rsidRPr="007E0781">
        <w:rPr>
          <w:rFonts w:ascii="Garamond" w:eastAsia="Times New Roman" w:hAnsi="Garamond" w:cs="Times New Roman"/>
          <w:b/>
        </w:rPr>
        <w:t xml:space="preserve"> </w:t>
      </w:r>
      <w:r w:rsidRPr="007E0781">
        <w:rPr>
          <w:rFonts w:ascii="Garamond" w:eastAsia="Times New Roman" w:hAnsi="Garamond" w:cs="Times New Roman"/>
          <w:b/>
        </w:rPr>
        <w:t>akciová</w:t>
      </w:r>
      <w:r w:rsidR="00C9457F" w:rsidRPr="007E0781">
        <w:rPr>
          <w:rFonts w:ascii="Garamond" w:eastAsia="Times New Roman" w:hAnsi="Garamond" w:cs="Times New Roman"/>
          <w:b/>
        </w:rPr>
        <w:t xml:space="preserve"> </w:t>
      </w:r>
      <w:r w:rsidRPr="007E0781">
        <w:rPr>
          <w:rFonts w:ascii="Garamond" w:eastAsia="Times New Roman" w:hAnsi="Garamond" w:cs="Times New Roman"/>
          <w:b/>
        </w:rPr>
        <w:t>spoločnosť</w:t>
      </w:r>
    </w:p>
    <w:p w14:paraId="15C3D3AD" w14:textId="1217B85C" w:rsidR="006B4B49" w:rsidRPr="007E0781" w:rsidRDefault="006B4B49"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ako</w:t>
      </w:r>
      <w:r w:rsidR="00C9457F" w:rsidRPr="007E0781">
        <w:rPr>
          <w:rFonts w:ascii="Garamond" w:eastAsia="Times New Roman" w:hAnsi="Garamond" w:cs="Times New Roman"/>
        </w:rPr>
        <w:t xml:space="preserve"> </w:t>
      </w:r>
      <w:r w:rsidR="002262AA" w:rsidRPr="007E0781">
        <w:rPr>
          <w:rFonts w:ascii="Garamond" w:eastAsia="Times New Roman" w:hAnsi="Garamond" w:cs="Times New Roman"/>
        </w:rPr>
        <w:t>Objednávateľ</w:t>
      </w:r>
    </w:p>
    <w:p w14:paraId="149C4CA5"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4B3523A4" w14:textId="73B88D1D" w:rsidR="006B4B49" w:rsidRPr="007E0781" w:rsidRDefault="006B4B49" w:rsidP="00EB4543">
      <w:pPr>
        <w:keepNext/>
        <w:keepLines/>
        <w:spacing w:after="0" w:line="240" w:lineRule="auto"/>
        <w:jc w:val="center"/>
        <w:rPr>
          <w:rFonts w:ascii="Garamond" w:eastAsia="Times New Roman" w:hAnsi="Garamond" w:cs="Times New Roman"/>
        </w:rPr>
      </w:pPr>
    </w:p>
    <w:p w14:paraId="0A0A8647" w14:textId="50CE0545" w:rsidR="006D118A" w:rsidRPr="007E0781" w:rsidRDefault="006D118A" w:rsidP="00EB4543">
      <w:pPr>
        <w:keepNext/>
        <w:keepLines/>
        <w:spacing w:after="0" w:line="240" w:lineRule="auto"/>
        <w:jc w:val="center"/>
        <w:rPr>
          <w:rFonts w:ascii="Garamond" w:eastAsia="Times New Roman" w:hAnsi="Garamond" w:cs="Times New Roman"/>
        </w:rPr>
      </w:pPr>
    </w:p>
    <w:p w14:paraId="0AACF9BE" w14:textId="77777777" w:rsidR="006D118A" w:rsidRPr="007E0781" w:rsidRDefault="006D118A" w:rsidP="00EB4543">
      <w:pPr>
        <w:keepNext/>
        <w:keepLines/>
        <w:spacing w:after="0" w:line="240" w:lineRule="auto"/>
        <w:jc w:val="center"/>
        <w:rPr>
          <w:rFonts w:ascii="Garamond" w:eastAsia="Times New Roman" w:hAnsi="Garamond" w:cs="Times New Roman"/>
        </w:rPr>
      </w:pPr>
    </w:p>
    <w:p w14:paraId="50A53247"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C86B69E" w14:textId="77777777" w:rsidR="006B4B49" w:rsidRPr="007E0781" w:rsidRDefault="006B4B49"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a</w:t>
      </w:r>
    </w:p>
    <w:p w14:paraId="0718A9A9"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58317F5A" w14:textId="28F5A10D" w:rsidR="006B4B49" w:rsidRPr="007E0781" w:rsidRDefault="006B4B49" w:rsidP="00EB4543">
      <w:pPr>
        <w:keepNext/>
        <w:keepLines/>
        <w:spacing w:after="0" w:line="240" w:lineRule="auto"/>
        <w:jc w:val="center"/>
        <w:rPr>
          <w:rFonts w:ascii="Garamond" w:eastAsia="Times New Roman" w:hAnsi="Garamond" w:cs="Times New Roman"/>
        </w:rPr>
      </w:pPr>
    </w:p>
    <w:p w14:paraId="72303DF2" w14:textId="3FC55F08" w:rsidR="006D118A" w:rsidRPr="007E0781" w:rsidRDefault="006D118A" w:rsidP="00EB4543">
      <w:pPr>
        <w:keepNext/>
        <w:keepLines/>
        <w:spacing w:after="0" w:line="240" w:lineRule="auto"/>
        <w:jc w:val="center"/>
        <w:rPr>
          <w:rFonts w:ascii="Garamond" w:eastAsia="Times New Roman" w:hAnsi="Garamond" w:cs="Times New Roman"/>
        </w:rPr>
      </w:pPr>
    </w:p>
    <w:p w14:paraId="11DB81F6" w14:textId="77777777" w:rsidR="006D118A" w:rsidRPr="007E0781" w:rsidRDefault="006D118A" w:rsidP="00EB4543">
      <w:pPr>
        <w:keepNext/>
        <w:keepLines/>
        <w:spacing w:after="0" w:line="240" w:lineRule="auto"/>
        <w:jc w:val="center"/>
        <w:rPr>
          <w:rFonts w:ascii="Garamond" w:eastAsia="Times New Roman" w:hAnsi="Garamond" w:cs="Times New Roman"/>
        </w:rPr>
      </w:pPr>
    </w:p>
    <w:p w14:paraId="7DEF7A0E"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72A6D89" w14:textId="691D3422" w:rsidR="00AE33B8" w:rsidRPr="007E0781" w:rsidRDefault="0070573A" w:rsidP="00EB4543">
      <w:pPr>
        <w:keepNext/>
        <w:keepLines/>
        <w:spacing w:after="0" w:line="240" w:lineRule="auto"/>
        <w:jc w:val="center"/>
        <w:rPr>
          <w:rFonts w:ascii="Garamond" w:eastAsia="Times New Roman" w:hAnsi="Garamond" w:cs="Times New Roman"/>
          <w:b/>
          <w:lang w:eastAsia="cs-CZ"/>
        </w:rPr>
      </w:pPr>
      <w:r w:rsidRPr="003C72E2">
        <w:rPr>
          <w:rFonts w:ascii="Garamond" w:eastAsia="Times New Roman" w:hAnsi="Garamond" w:cs="Times New Roman"/>
          <w:b/>
          <w:highlight w:val="yellow"/>
          <w:lang w:eastAsia="cs-CZ"/>
        </w:rPr>
        <w:t>[</w:t>
      </w:r>
      <w:r w:rsidR="003C72E2" w:rsidRPr="003C72E2">
        <w:rPr>
          <w:rFonts w:ascii="Garamond" w:eastAsia="Times New Roman" w:hAnsi="Garamond" w:cs="Times New Roman"/>
          <w:b/>
          <w:highlight w:val="yellow"/>
          <w:lang w:eastAsia="cs-CZ"/>
        </w:rPr>
        <w:t>doplniť</w:t>
      </w:r>
      <w:r w:rsidRPr="003C72E2">
        <w:rPr>
          <w:rFonts w:ascii="Garamond" w:eastAsia="Times New Roman" w:hAnsi="Garamond" w:cs="Times New Roman"/>
          <w:b/>
          <w:highlight w:val="yellow"/>
          <w:lang w:eastAsia="cs-CZ"/>
        </w:rPr>
        <w:t>]</w:t>
      </w:r>
    </w:p>
    <w:p w14:paraId="61B903C0" w14:textId="603DDDC7" w:rsidR="006B4B49" w:rsidRPr="007E0781" w:rsidRDefault="006B4B49"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ako</w:t>
      </w:r>
      <w:r w:rsidR="00C9457F" w:rsidRPr="007E0781">
        <w:rPr>
          <w:rFonts w:ascii="Garamond" w:eastAsia="Times New Roman" w:hAnsi="Garamond" w:cs="Times New Roman"/>
        </w:rPr>
        <w:t xml:space="preserve"> </w:t>
      </w:r>
      <w:r w:rsidR="002262AA" w:rsidRPr="007E0781">
        <w:rPr>
          <w:rFonts w:ascii="Garamond" w:eastAsia="Times New Roman" w:hAnsi="Garamond" w:cs="Times New Roman"/>
        </w:rPr>
        <w:t>Dodávateľ</w:t>
      </w:r>
    </w:p>
    <w:p w14:paraId="11D1B492"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3508F405"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33863963"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3F544F13"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2D71D453"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02EB48D3"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175583DF"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46B0C4DA"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067CAA94"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77A898E6" w14:textId="77777777" w:rsidR="006B4B49" w:rsidRPr="007E0781" w:rsidRDefault="006B4B49"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_________________________________________________________________________________</w:t>
      </w:r>
    </w:p>
    <w:p w14:paraId="19FEA50B"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590E69A4" w14:textId="794C250A" w:rsidR="006B4B49" w:rsidRPr="007E0781" w:rsidRDefault="00C9457F" w:rsidP="00EB4543">
      <w:pPr>
        <w:keepNext/>
        <w:keepLines/>
        <w:spacing w:after="0" w:line="240" w:lineRule="auto"/>
        <w:jc w:val="center"/>
        <w:rPr>
          <w:rFonts w:ascii="Garamond" w:eastAsia="Times New Roman" w:hAnsi="Garamond" w:cs="Times New Roman"/>
          <w:b/>
        </w:rPr>
      </w:pPr>
      <w:r w:rsidRPr="007E0781">
        <w:rPr>
          <w:rFonts w:ascii="Garamond" w:eastAsia="Times New Roman" w:hAnsi="Garamond" w:cs="Times New Roman"/>
          <w:b/>
        </w:rPr>
        <w:t xml:space="preserve"> </w:t>
      </w:r>
      <w:r w:rsidR="00F70128" w:rsidRPr="007E0781">
        <w:rPr>
          <w:rFonts w:ascii="Garamond" w:eastAsia="Times New Roman" w:hAnsi="Garamond" w:cs="Times New Roman"/>
          <w:b/>
        </w:rPr>
        <w:t>RÁMCOVÁ</w:t>
      </w:r>
      <w:r w:rsidRPr="007E0781">
        <w:rPr>
          <w:rFonts w:ascii="Garamond" w:eastAsia="Times New Roman" w:hAnsi="Garamond" w:cs="Times New Roman"/>
          <w:b/>
        </w:rPr>
        <w:t xml:space="preserve"> </w:t>
      </w:r>
      <w:r w:rsidR="00F70128" w:rsidRPr="007E0781">
        <w:rPr>
          <w:rFonts w:ascii="Garamond" w:eastAsia="Times New Roman" w:hAnsi="Garamond" w:cs="Times New Roman"/>
          <w:b/>
        </w:rPr>
        <w:t>DOHODA</w:t>
      </w:r>
      <w:r w:rsidRPr="007E0781">
        <w:rPr>
          <w:rFonts w:ascii="Garamond" w:eastAsia="Times New Roman" w:hAnsi="Garamond" w:cs="Times New Roman"/>
          <w:b/>
        </w:rPr>
        <w:t xml:space="preserve"> </w:t>
      </w:r>
      <w:r w:rsidR="00F70128" w:rsidRPr="007E0781">
        <w:rPr>
          <w:rFonts w:ascii="Garamond" w:eastAsia="Times New Roman" w:hAnsi="Garamond" w:cs="Times New Roman"/>
          <w:b/>
        </w:rPr>
        <w:t>NA</w:t>
      </w:r>
      <w:r w:rsidRPr="007E0781">
        <w:rPr>
          <w:rFonts w:ascii="Garamond" w:eastAsia="Times New Roman" w:hAnsi="Garamond" w:cs="Times New Roman"/>
          <w:b/>
        </w:rPr>
        <w:t xml:space="preserve"> </w:t>
      </w:r>
      <w:r w:rsidR="00F70128" w:rsidRPr="007E0781">
        <w:rPr>
          <w:rFonts w:ascii="Garamond" w:eastAsia="Times New Roman" w:hAnsi="Garamond" w:cs="Times New Roman"/>
          <w:b/>
        </w:rPr>
        <w:t>DODANIE</w:t>
      </w:r>
      <w:r w:rsidRPr="007E0781">
        <w:rPr>
          <w:rFonts w:ascii="Garamond" w:eastAsia="Times New Roman" w:hAnsi="Garamond" w:cs="Times New Roman"/>
          <w:b/>
        </w:rPr>
        <w:t xml:space="preserve"> </w:t>
      </w:r>
      <w:r w:rsidR="00F70128" w:rsidRPr="007E0781">
        <w:rPr>
          <w:rFonts w:ascii="Garamond" w:eastAsia="Times New Roman" w:hAnsi="Garamond" w:cs="Times New Roman"/>
          <w:b/>
        </w:rPr>
        <w:t>TOVARU</w:t>
      </w:r>
    </w:p>
    <w:p w14:paraId="18F79FD5" w14:textId="77777777" w:rsidR="006B4B49" w:rsidRPr="007E0781" w:rsidRDefault="006B4B49"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_________________________________________________________________________________</w:t>
      </w:r>
    </w:p>
    <w:p w14:paraId="6EBB6D64"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27608C51"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3DF3C3FC"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4BB27C1A"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194FDE52"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2810A058" w14:textId="2D157BDB" w:rsidR="006B4B49" w:rsidRPr="007E0781" w:rsidRDefault="006B4B49" w:rsidP="00EB4543">
      <w:pPr>
        <w:keepNext/>
        <w:keepLines/>
        <w:spacing w:after="0" w:line="240" w:lineRule="auto"/>
        <w:jc w:val="center"/>
        <w:rPr>
          <w:rFonts w:ascii="Garamond" w:eastAsia="Times New Roman" w:hAnsi="Garamond" w:cs="Times New Roman"/>
        </w:rPr>
      </w:pPr>
    </w:p>
    <w:p w14:paraId="2C3D50F5" w14:textId="77777777" w:rsidR="006D118A" w:rsidRPr="007E0781" w:rsidRDefault="006D118A" w:rsidP="00EB4543">
      <w:pPr>
        <w:keepNext/>
        <w:keepLines/>
        <w:spacing w:after="0" w:line="240" w:lineRule="auto"/>
        <w:jc w:val="center"/>
        <w:rPr>
          <w:rFonts w:ascii="Garamond" w:eastAsia="Times New Roman" w:hAnsi="Garamond" w:cs="Times New Roman"/>
        </w:rPr>
      </w:pPr>
    </w:p>
    <w:p w14:paraId="20E41E6C"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A6FCF87"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5E795405"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F9925D2"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14CD99B" w14:textId="4AAAFC1B" w:rsidR="006B4B49" w:rsidRPr="007E0781" w:rsidRDefault="0088049D"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20</w:t>
      </w:r>
      <w:r w:rsidR="001A6DD8" w:rsidRPr="007E0781">
        <w:rPr>
          <w:rFonts w:ascii="Garamond" w:eastAsia="Times New Roman" w:hAnsi="Garamond" w:cs="Times New Roman"/>
        </w:rPr>
        <w:t>2</w:t>
      </w:r>
      <w:r w:rsidR="00AC4FE4">
        <w:rPr>
          <w:rFonts w:ascii="Garamond" w:eastAsia="Times New Roman" w:hAnsi="Garamond" w:cs="Times New Roman"/>
        </w:rPr>
        <w:t>5</w:t>
      </w:r>
    </w:p>
    <w:p w14:paraId="5C44F3F0"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5C4F15DA" w14:textId="11CAC240" w:rsidR="006B4B49" w:rsidRDefault="006B4B49" w:rsidP="00EB4543">
      <w:pPr>
        <w:keepNext/>
        <w:keepLines/>
        <w:spacing w:after="0" w:line="240" w:lineRule="auto"/>
        <w:rPr>
          <w:rFonts w:ascii="Garamond" w:eastAsia="Times New Roman" w:hAnsi="Garamond" w:cs="Times New Roman"/>
        </w:rPr>
      </w:pPr>
    </w:p>
    <w:p w14:paraId="2A8AB943" w14:textId="26F21908" w:rsidR="007E0781" w:rsidRDefault="007E0781" w:rsidP="00EB4543">
      <w:pPr>
        <w:keepNext/>
        <w:keepLines/>
        <w:spacing w:after="0" w:line="240" w:lineRule="auto"/>
        <w:rPr>
          <w:rFonts w:ascii="Garamond" w:eastAsia="Times New Roman" w:hAnsi="Garamond" w:cs="Times New Roman"/>
        </w:rPr>
      </w:pPr>
    </w:p>
    <w:p w14:paraId="30B70BA5" w14:textId="79467435" w:rsidR="007E0781" w:rsidRDefault="007E0781" w:rsidP="00EB4543">
      <w:pPr>
        <w:keepNext/>
        <w:keepLines/>
        <w:spacing w:after="0" w:line="240" w:lineRule="auto"/>
        <w:rPr>
          <w:rFonts w:ascii="Garamond" w:eastAsia="Times New Roman" w:hAnsi="Garamond" w:cs="Times New Roman"/>
        </w:rPr>
      </w:pPr>
    </w:p>
    <w:p w14:paraId="1EE50918" w14:textId="77777777" w:rsidR="007E0781" w:rsidRPr="007E0781" w:rsidRDefault="007E0781" w:rsidP="00EB4543">
      <w:pPr>
        <w:keepNext/>
        <w:keepLines/>
        <w:spacing w:after="0" w:line="240" w:lineRule="auto"/>
        <w:rPr>
          <w:rFonts w:ascii="Garamond" w:eastAsia="Times New Roman" w:hAnsi="Garamond" w:cs="Times New Roman"/>
        </w:rPr>
      </w:pPr>
    </w:p>
    <w:p w14:paraId="610639F7"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46EA968A"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28F7C0B1" w14:textId="6EA766D1" w:rsidR="006B4B49" w:rsidRPr="007E0781" w:rsidRDefault="006B4B49" w:rsidP="00EB4543">
      <w:pPr>
        <w:keepNext/>
        <w:keepLines/>
        <w:spacing w:after="0" w:line="240" w:lineRule="auto"/>
        <w:jc w:val="both"/>
        <w:rPr>
          <w:rFonts w:ascii="Garamond" w:eastAsia="Times New Roman" w:hAnsi="Garamond" w:cs="Times New Roman"/>
        </w:rPr>
      </w:pPr>
      <w:r w:rsidRPr="007E0781">
        <w:rPr>
          <w:rFonts w:ascii="Garamond" w:eastAsia="Times New Roman" w:hAnsi="Garamond" w:cs="Times New Roman"/>
        </w:rPr>
        <w:lastRenderedPageBreak/>
        <w:t>TÁTO</w:t>
      </w:r>
      <w:r w:rsidR="00C9457F" w:rsidRPr="007E0781">
        <w:rPr>
          <w:rFonts w:ascii="Garamond" w:eastAsia="Times New Roman" w:hAnsi="Garamond" w:cs="Times New Roman"/>
        </w:rPr>
        <w:t xml:space="preserve"> </w:t>
      </w:r>
      <w:r w:rsidRPr="007E0781">
        <w:rPr>
          <w:rFonts w:ascii="Garamond" w:eastAsia="Times New Roman" w:hAnsi="Garamond" w:cs="Times New Roman"/>
        </w:rPr>
        <w:t>ZMLUVA</w:t>
      </w:r>
      <w:r w:rsidR="00C9457F" w:rsidRPr="007E0781">
        <w:rPr>
          <w:rFonts w:ascii="Garamond" w:eastAsia="Times New Roman" w:hAnsi="Garamond" w:cs="Times New Roman"/>
        </w:rPr>
        <w:t xml:space="preserve"> </w:t>
      </w:r>
      <w:r w:rsidRPr="007E0781">
        <w:rPr>
          <w:rFonts w:ascii="Garamond" w:eastAsia="Times New Roman" w:hAnsi="Garamond" w:cs="Times New Roman"/>
        </w:rPr>
        <w:t>(ďalej</w:t>
      </w:r>
      <w:r w:rsidR="00C9457F" w:rsidRPr="007E0781">
        <w:rPr>
          <w:rFonts w:ascii="Garamond" w:eastAsia="Times New Roman" w:hAnsi="Garamond" w:cs="Times New Roman"/>
        </w:rPr>
        <w:t xml:space="preserve"> </w:t>
      </w:r>
      <w:r w:rsidRPr="007E0781">
        <w:rPr>
          <w:rFonts w:ascii="Garamond" w:eastAsia="Times New Roman" w:hAnsi="Garamond" w:cs="Times New Roman"/>
        </w:rPr>
        <w:t>len</w:t>
      </w:r>
      <w:r w:rsidR="00C9457F" w:rsidRPr="007E0781">
        <w:rPr>
          <w:rFonts w:ascii="Garamond" w:eastAsia="Times New Roman" w:hAnsi="Garamond" w:cs="Times New Roman"/>
        </w:rPr>
        <w:t xml:space="preserve"> </w:t>
      </w:r>
      <w:r w:rsidRPr="007E0781">
        <w:rPr>
          <w:rFonts w:ascii="Garamond" w:eastAsia="Times New Roman" w:hAnsi="Garamond" w:cs="Times New Roman"/>
        </w:rPr>
        <w:t>„</w:t>
      </w:r>
      <w:r w:rsidRPr="007E0781">
        <w:rPr>
          <w:rFonts w:ascii="Garamond" w:eastAsia="Times New Roman" w:hAnsi="Garamond" w:cs="Times New Roman"/>
          <w:b/>
        </w:rPr>
        <w:t>Zmluva</w:t>
      </w:r>
      <w:r w:rsidRPr="007E0781">
        <w:rPr>
          <w:rFonts w:ascii="Garamond" w:eastAsia="Times New Roman" w:hAnsi="Garamond" w:cs="Times New Roman"/>
        </w:rPr>
        <w:t>“)</w:t>
      </w:r>
      <w:r w:rsidR="00C9457F" w:rsidRPr="007E0781">
        <w:rPr>
          <w:rFonts w:ascii="Garamond" w:eastAsia="Times New Roman" w:hAnsi="Garamond" w:cs="Times New Roman"/>
        </w:rPr>
        <w:t xml:space="preserve"> </w:t>
      </w:r>
      <w:r w:rsidRPr="007E0781">
        <w:rPr>
          <w:rFonts w:ascii="Garamond" w:eastAsia="Times New Roman" w:hAnsi="Garamond" w:cs="Times New Roman"/>
        </w:rPr>
        <w:t>je</w:t>
      </w:r>
      <w:r w:rsidR="00C9457F" w:rsidRPr="007E0781">
        <w:rPr>
          <w:rFonts w:ascii="Garamond" w:eastAsia="Times New Roman" w:hAnsi="Garamond" w:cs="Times New Roman"/>
        </w:rPr>
        <w:t xml:space="preserve"> </w:t>
      </w:r>
      <w:r w:rsidRPr="007E0781">
        <w:rPr>
          <w:rFonts w:ascii="Garamond" w:eastAsia="Times New Roman" w:hAnsi="Garamond" w:cs="Times New Roman"/>
        </w:rPr>
        <w:t>uzatvorená</w:t>
      </w:r>
      <w:r w:rsidR="00C9457F" w:rsidRPr="007E0781">
        <w:rPr>
          <w:rFonts w:ascii="Garamond" w:eastAsia="Times New Roman" w:hAnsi="Garamond" w:cs="Times New Roman"/>
        </w:rPr>
        <w:t xml:space="preserve"> </w:t>
      </w:r>
      <w:r w:rsidRPr="007E0781">
        <w:rPr>
          <w:rFonts w:ascii="Garamond" w:eastAsia="Times New Roman" w:hAnsi="Garamond" w:cs="Times New Roman"/>
        </w:rPr>
        <w:t>nižšie</w:t>
      </w:r>
      <w:r w:rsidR="00C9457F" w:rsidRPr="007E0781">
        <w:rPr>
          <w:rFonts w:ascii="Garamond" w:eastAsia="Times New Roman" w:hAnsi="Garamond" w:cs="Times New Roman"/>
        </w:rPr>
        <w:t xml:space="preserve"> </w:t>
      </w:r>
      <w:r w:rsidRPr="007E0781">
        <w:rPr>
          <w:rFonts w:ascii="Garamond" w:eastAsia="Times New Roman" w:hAnsi="Garamond" w:cs="Times New Roman"/>
        </w:rPr>
        <w:t>uvedeného</w:t>
      </w:r>
      <w:r w:rsidR="00C9457F" w:rsidRPr="007E0781">
        <w:rPr>
          <w:rFonts w:ascii="Garamond" w:eastAsia="Times New Roman" w:hAnsi="Garamond" w:cs="Times New Roman"/>
        </w:rPr>
        <w:t xml:space="preserve"> </w:t>
      </w:r>
      <w:r w:rsidRPr="007E0781">
        <w:rPr>
          <w:rFonts w:ascii="Garamond" w:eastAsia="Times New Roman" w:hAnsi="Garamond" w:cs="Times New Roman"/>
        </w:rPr>
        <w:t>dňa</w:t>
      </w:r>
      <w:r w:rsidR="00C9457F" w:rsidRPr="007E0781">
        <w:rPr>
          <w:rFonts w:ascii="Garamond" w:eastAsia="Times New Roman" w:hAnsi="Garamond" w:cs="Times New Roman"/>
        </w:rPr>
        <w:t xml:space="preserve"> </w:t>
      </w:r>
      <w:r w:rsidRPr="007E0781">
        <w:rPr>
          <w:rFonts w:ascii="Garamond" w:eastAsia="Times New Roman" w:hAnsi="Garamond" w:cs="Times New Roman"/>
        </w:rPr>
        <w:t>medzi:</w:t>
      </w:r>
    </w:p>
    <w:p w14:paraId="43A80E75" w14:textId="77777777" w:rsidR="006B4B49" w:rsidRPr="007E0781" w:rsidRDefault="006B4B49" w:rsidP="00EB4543">
      <w:pPr>
        <w:keepNext/>
        <w:keepLines/>
        <w:spacing w:after="0" w:line="240" w:lineRule="auto"/>
        <w:jc w:val="both"/>
        <w:rPr>
          <w:rFonts w:ascii="Garamond" w:eastAsia="Times New Roman" w:hAnsi="Garamond" w:cs="Times New Roman"/>
        </w:rPr>
      </w:pPr>
    </w:p>
    <w:p w14:paraId="220D64C5" w14:textId="495D7A73" w:rsidR="007E0781" w:rsidRPr="008E1D38" w:rsidRDefault="007E0781" w:rsidP="00EB4543">
      <w:pPr>
        <w:keepNext/>
        <w:keepLines/>
        <w:numPr>
          <w:ilvl w:val="0"/>
          <w:numId w:val="1"/>
        </w:numPr>
        <w:spacing w:after="0" w:line="240" w:lineRule="auto"/>
        <w:ind w:hanging="720"/>
        <w:contextualSpacing/>
        <w:jc w:val="both"/>
        <w:rPr>
          <w:rFonts w:ascii="Garamond" w:eastAsia="Times New Roman" w:hAnsi="Garamond" w:cs="Times New Roman"/>
        </w:rPr>
      </w:pPr>
      <w:r w:rsidRPr="008E1D38">
        <w:rPr>
          <w:rFonts w:ascii="Garamond" w:eastAsia="Times New Roman" w:hAnsi="Garamond" w:cs="Times New Roman"/>
          <w:b/>
        </w:rPr>
        <w:t>Dopravný podnik Bratislava, akciová spoločnosť</w:t>
      </w:r>
      <w:r w:rsidRPr="008E1D38">
        <w:rPr>
          <w:rFonts w:ascii="Garamond" w:eastAsia="Times New Roman" w:hAnsi="Garamond" w:cs="Times New Roman"/>
        </w:rPr>
        <w:t xml:space="preserve">, spoločnosť založená a existujúca podľa práva Slovenskej republiky, so sídlom Olejkárska 1, 814 52 Bratislava, IČO: 00 492 736, zapísaná v Obchodnom registri </w:t>
      </w:r>
      <w:r w:rsidR="003C72E2">
        <w:rPr>
          <w:rFonts w:ascii="Garamond" w:eastAsia="Times New Roman" w:hAnsi="Garamond" w:cs="Times New Roman"/>
        </w:rPr>
        <w:t>Mestského</w:t>
      </w:r>
      <w:r w:rsidRPr="008E1D38">
        <w:rPr>
          <w:rFonts w:ascii="Garamond" w:eastAsia="Times New Roman" w:hAnsi="Garamond" w:cs="Times New Roman"/>
        </w:rPr>
        <w:t xml:space="preserve"> súdu Bratislava I</w:t>
      </w:r>
      <w:r w:rsidR="003C72E2">
        <w:rPr>
          <w:rFonts w:ascii="Garamond" w:eastAsia="Times New Roman" w:hAnsi="Garamond" w:cs="Times New Roman"/>
        </w:rPr>
        <w:t>II</w:t>
      </w:r>
      <w:r w:rsidRPr="008E1D38">
        <w:rPr>
          <w:rFonts w:ascii="Garamond" w:eastAsia="Times New Roman" w:hAnsi="Garamond" w:cs="Times New Roman"/>
        </w:rPr>
        <w:t xml:space="preserve">, oddiel: Sa, vložka číslo: 607/B, DIČ: 2020298786, IČ DPH: SK2020298786, bankové spojenie: VÚB, </w:t>
      </w:r>
      <w:proofErr w:type="spellStart"/>
      <w:r w:rsidRPr="008E1D38">
        <w:rPr>
          <w:rFonts w:ascii="Garamond" w:eastAsia="Times New Roman" w:hAnsi="Garamond" w:cs="Times New Roman"/>
        </w:rPr>
        <w:t>a.s</w:t>
      </w:r>
      <w:proofErr w:type="spellEnd"/>
      <w:r w:rsidRPr="008E1D38">
        <w:rPr>
          <w:rFonts w:ascii="Garamond" w:eastAsia="Times New Roman" w:hAnsi="Garamond" w:cs="Times New Roman"/>
        </w:rPr>
        <w:t xml:space="preserve">., číslo účtu: 48009012/0200, IBAN: SK98 0200 0000 0000 4800 9012, BIC (SWIFT): SUBASKBX, štatutárny orgán: </w:t>
      </w:r>
      <w:r w:rsidR="00AC4FE4" w:rsidRPr="00C6688A">
        <w:rPr>
          <w:rFonts w:ascii="Garamond" w:hAnsi="Garamond"/>
          <w:highlight w:val="yellow"/>
          <w:lang w:eastAsia="cs-CZ"/>
        </w:rPr>
        <w:t>[doplniť]</w:t>
      </w:r>
      <w:r w:rsidRPr="008E1D38">
        <w:rPr>
          <w:rFonts w:ascii="Garamond" w:eastAsia="Times New Roman" w:hAnsi="Garamond" w:cs="Times New Roman"/>
        </w:rPr>
        <w:t>a</w:t>
      </w:r>
      <w:r w:rsidR="003C72E2">
        <w:rPr>
          <w:rFonts w:ascii="Garamond" w:eastAsia="Times New Roman" w:hAnsi="Garamond" w:cs="Times New Roman"/>
        </w:rPr>
        <w:t> </w:t>
      </w:r>
      <w:r w:rsidR="00AC4FE4" w:rsidRPr="00C6688A">
        <w:rPr>
          <w:rFonts w:ascii="Garamond" w:hAnsi="Garamond"/>
          <w:highlight w:val="yellow"/>
          <w:lang w:eastAsia="cs-CZ"/>
        </w:rPr>
        <w:t>[doplniť]</w:t>
      </w:r>
      <w:r w:rsidRPr="008E1D38">
        <w:rPr>
          <w:rFonts w:ascii="Garamond" w:eastAsia="Times New Roman" w:hAnsi="Garamond" w:cs="Times New Roman"/>
        </w:rPr>
        <w:t xml:space="preserve">, kontaktná osoba pre technické veci: </w:t>
      </w:r>
      <w:r w:rsidR="00AC4FE4">
        <w:rPr>
          <w:rFonts w:ascii="Garamond" w:hAnsi="Garamond"/>
        </w:rPr>
        <w:t>Lucia Fajnorová,</w:t>
      </w:r>
      <w:r w:rsidRPr="008E1D38">
        <w:rPr>
          <w:rFonts w:ascii="Garamond" w:hAnsi="Garamond"/>
        </w:rPr>
        <w:t xml:space="preserve"> telefón: + 421 (0)2 5950 </w:t>
      </w:r>
      <w:r w:rsidR="00AC4FE4">
        <w:rPr>
          <w:rFonts w:ascii="Garamond" w:hAnsi="Garamond"/>
        </w:rPr>
        <w:t>2117</w:t>
      </w:r>
      <w:r w:rsidRPr="008E1D38">
        <w:rPr>
          <w:rFonts w:ascii="Garamond" w:hAnsi="Garamond"/>
        </w:rPr>
        <w:t>, e-</w:t>
      </w:r>
      <w:r w:rsidRPr="008E1D38">
        <w:rPr>
          <w:rFonts w:ascii="Garamond" w:hAnsi="Garamond"/>
          <w:color w:val="000000" w:themeColor="text1"/>
        </w:rPr>
        <w:t xml:space="preserve">mail: </w:t>
      </w:r>
      <w:hyperlink r:id="rId8" w:history="1">
        <w:r w:rsidR="00AC4FE4" w:rsidRPr="00A6193B">
          <w:rPr>
            <w:rStyle w:val="Hypertextovodkaz"/>
            <w:rFonts w:ascii="Garamond" w:hAnsi="Garamond"/>
          </w:rPr>
          <w:t>fajnorova.lucia@dpb.sk</w:t>
        </w:r>
      </w:hyperlink>
      <w:r w:rsidRPr="008E1D38">
        <w:rPr>
          <w:rFonts w:ascii="Garamond" w:eastAsia="Times New Roman" w:hAnsi="Garamond" w:cs="Times New Roman"/>
          <w:color w:val="000000" w:themeColor="text1"/>
        </w:rPr>
        <w:t xml:space="preserve">, kontaktná osoba pre zmluvné veci: </w:t>
      </w:r>
      <w:r w:rsidR="003C72E2">
        <w:rPr>
          <w:rFonts w:ascii="Garamond" w:eastAsia="Times New Roman" w:hAnsi="Garamond" w:cs="Times New Roman"/>
          <w:color w:val="000000" w:themeColor="text1"/>
        </w:rPr>
        <w:t>Mgr. Eva Krokker Boleková</w:t>
      </w:r>
      <w:r w:rsidRPr="008E1D38">
        <w:rPr>
          <w:rFonts w:ascii="Garamond" w:eastAsia="Times New Roman" w:hAnsi="Garamond" w:cs="Times New Roman"/>
          <w:color w:val="000000" w:themeColor="text1"/>
        </w:rPr>
        <w:t xml:space="preserve">, telefón: +421 (0)2 5950 </w:t>
      </w:r>
      <w:r w:rsidR="003C72E2">
        <w:rPr>
          <w:rFonts w:ascii="Garamond" w:eastAsia="Times New Roman" w:hAnsi="Garamond" w:cs="Times New Roman"/>
          <w:color w:val="000000" w:themeColor="text1"/>
        </w:rPr>
        <w:t>1129</w:t>
      </w:r>
      <w:r w:rsidRPr="008E1D38">
        <w:rPr>
          <w:rFonts w:ascii="Garamond" w:eastAsia="Times New Roman" w:hAnsi="Garamond" w:cs="Times New Roman"/>
          <w:color w:val="000000" w:themeColor="text1"/>
        </w:rPr>
        <w:t xml:space="preserve">, e-mail: </w:t>
      </w:r>
      <w:hyperlink r:id="rId9" w:history="1">
        <w:r w:rsidR="003C72E2" w:rsidRPr="004E4E65">
          <w:rPr>
            <w:rStyle w:val="Hypertextovodkaz"/>
            <w:rFonts w:ascii="Garamond" w:eastAsia="Times New Roman" w:hAnsi="Garamond" w:cs="Times New Roman"/>
          </w:rPr>
          <w:t>krokkerbolekova.eva@dpb.sk</w:t>
        </w:r>
      </w:hyperlink>
      <w:r w:rsidRPr="008E1D38">
        <w:rPr>
          <w:rFonts w:ascii="Garamond" w:eastAsia="Times New Roman" w:hAnsi="Garamond" w:cs="Times New Roman"/>
        </w:rPr>
        <w:t xml:space="preserve"> </w:t>
      </w:r>
      <w:r w:rsidRPr="008E1D38">
        <w:rPr>
          <w:rFonts w:ascii="Garamond" w:eastAsia="Times New Roman" w:hAnsi="Garamond" w:cs="Times New Roman"/>
          <w:color w:val="000000" w:themeColor="text1"/>
          <w:lang w:eastAsia="cs-CZ"/>
        </w:rPr>
        <w:t xml:space="preserve">(ďalej </w:t>
      </w:r>
      <w:r w:rsidRPr="008E1D38">
        <w:rPr>
          <w:rFonts w:ascii="Garamond" w:eastAsia="Times New Roman" w:hAnsi="Garamond" w:cs="Times New Roman"/>
          <w:lang w:eastAsia="cs-CZ"/>
        </w:rPr>
        <w:t>len „</w:t>
      </w:r>
      <w:r w:rsidRPr="008E1D38">
        <w:rPr>
          <w:rFonts w:ascii="Garamond" w:eastAsia="Times New Roman" w:hAnsi="Garamond" w:cs="Times New Roman"/>
          <w:b/>
          <w:lang w:eastAsia="cs-CZ"/>
        </w:rPr>
        <w:t>Objednávateľ</w:t>
      </w:r>
      <w:r w:rsidRPr="008E1D38">
        <w:rPr>
          <w:rFonts w:ascii="Garamond" w:eastAsia="Times New Roman" w:hAnsi="Garamond" w:cs="Times New Roman"/>
          <w:lang w:eastAsia="cs-CZ"/>
        </w:rPr>
        <w:t>”) na jednej strane; a</w:t>
      </w:r>
    </w:p>
    <w:p w14:paraId="1A82BEF2" w14:textId="77777777" w:rsidR="006B4B49" w:rsidRPr="007E0781" w:rsidRDefault="006B4B49" w:rsidP="00EB4543">
      <w:pPr>
        <w:keepNext/>
        <w:keepLines/>
        <w:spacing w:after="0" w:line="240" w:lineRule="auto"/>
        <w:jc w:val="both"/>
        <w:rPr>
          <w:rFonts w:ascii="Garamond" w:eastAsia="Times New Roman" w:hAnsi="Garamond" w:cs="Times New Roman"/>
        </w:rPr>
      </w:pPr>
    </w:p>
    <w:p w14:paraId="71F5D992" w14:textId="11F9EF4E" w:rsidR="00061F79" w:rsidRPr="00C6688A" w:rsidRDefault="003C72E2" w:rsidP="00EB4543">
      <w:pPr>
        <w:keepNext/>
        <w:keepLines/>
        <w:numPr>
          <w:ilvl w:val="0"/>
          <w:numId w:val="1"/>
        </w:numPr>
        <w:spacing w:after="0" w:line="240" w:lineRule="auto"/>
        <w:ind w:hanging="720"/>
        <w:contextualSpacing/>
        <w:jc w:val="both"/>
        <w:rPr>
          <w:rFonts w:ascii="Garamond" w:eastAsia="Times New Roman" w:hAnsi="Garamond" w:cs="Times New Roman"/>
          <w:b/>
          <w:lang w:eastAsia="cs-CZ"/>
        </w:rPr>
      </w:pPr>
      <w:r w:rsidRPr="00C6688A">
        <w:rPr>
          <w:rFonts w:ascii="Garamond" w:hAnsi="Garamond"/>
          <w:b/>
          <w:highlight w:val="yellow"/>
          <w:lang w:eastAsia="cs-CZ"/>
        </w:rPr>
        <w:t>[doplniť]</w:t>
      </w:r>
      <w:r w:rsidR="00061F79" w:rsidRPr="00C6688A">
        <w:rPr>
          <w:rFonts w:ascii="Garamond" w:hAnsi="Garamond"/>
          <w:lang w:eastAsia="cs-CZ"/>
        </w:rPr>
        <w:t xml:space="preserve">, spoločnosť založená a existujúca podľa práva </w:t>
      </w:r>
      <w:r w:rsidR="00B92023" w:rsidRPr="00C6688A">
        <w:rPr>
          <w:rFonts w:ascii="Garamond" w:hAnsi="Garamond"/>
          <w:highlight w:val="yellow"/>
          <w:lang w:eastAsia="cs-CZ"/>
        </w:rPr>
        <w:t>[doplniť]</w:t>
      </w:r>
      <w:r w:rsidR="00061F79" w:rsidRPr="00C6688A">
        <w:rPr>
          <w:rFonts w:ascii="Garamond" w:hAnsi="Garamond"/>
          <w:lang w:eastAsia="cs-CZ"/>
        </w:rPr>
        <w:t xml:space="preserve">, so sídlom </w:t>
      </w:r>
      <w:r w:rsidR="00B92023" w:rsidRPr="00C6688A">
        <w:rPr>
          <w:rFonts w:ascii="Garamond" w:hAnsi="Garamond"/>
          <w:highlight w:val="yellow"/>
          <w:lang w:eastAsia="cs-CZ"/>
        </w:rPr>
        <w:t>[doplniť]</w:t>
      </w:r>
      <w:r w:rsidR="00061F79" w:rsidRPr="00C6688A">
        <w:rPr>
          <w:rFonts w:ascii="Garamond" w:hAnsi="Garamond"/>
          <w:lang w:eastAsia="cs-CZ"/>
        </w:rPr>
        <w:t xml:space="preserve">, IČO: </w:t>
      </w:r>
      <w:r w:rsidR="00B92023" w:rsidRPr="00C6688A">
        <w:rPr>
          <w:rFonts w:ascii="Garamond" w:hAnsi="Garamond"/>
          <w:highlight w:val="yellow"/>
          <w:lang w:eastAsia="cs-CZ"/>
        </w:rPr>
        <w:t>[doplniť]</w:t>
      </w:r>
      <w:r w:rsidR="00061F79" w:rsidRPr="00C6688A">
        <w:rPr>
          <w:rFonts w:ascii="Garamond" w:hAnsi="Garamond"/>
          <w:lang w:eastAsia="cs-CZ"/>
        </w:rPr>
        <w:t xml:space="preserve">, zapísaná v Obchodnom registri </w:t>
      </w:r>
      <w:r w:rsidR="00AC4FE4" w:rsidRPr="00C6688A">
        <w:rPr>
          <w:rFonts w:ascii="Garamond" w:hAnsi="Garamond"/>
          <w:highlight w:val="yellow"/>
          <w:lang w:eastAsia="cs-CZ"/>
        </w:rPr>
        <w:t>[doplniť]</w:t>
      </w:r>
      <w:r w:rsidR="00061F79" w:rsidRPr="00C6688A">
        <w:rPr>
          <w:rFonts w:ascii="Garamond" w:hAnsi="Garamond"/>
          <w:lang w:eastAsia="cs-CZ"/>
        </w:rPr>
        <w:t xml:space="preserve"> súdu </w:t>
      </w:r>
      <w:r w:rsidR="00B92023" w:rsidRPr="00C6688A">
        <w:rPr>
          <w:rFonts w:ascii="Garamond" w:hAnsi="Garamond"/>
          <w:highlight w:val="yellow"/>
          <w:lang w:eastAsia="cs-CZ"/>
        </w:rPr>
        <w:t>[doplniť]</w:t>
      </w:r>
      <w:r w:rsidR="00061F79" w:rsidRPr="00C6688A">
        <w:rPr>
          <w:rFonts w:ascii="Garamond" w:hAnsi="Garamond"/>
          <w:lang w:eastAsia="cs-CZ"/>
        </w:rPr>
        <w:t xml:space="preserve">, oddiel: </w:t>
      </w:r>
      <w:r w:rsidR="00B92023" w:rsidRPr="00C6688A">
        <w:rPr>
          <w:rFonts w:ascii="Garamond" w:hAnsi="Garamond"/>
          <w:highlight w:val="yellow"/>
          <w:lang w:eastAsia="cs-CZ"/>
        </w:rPr>
        <w:t>[doplniť]</w:t>
      </w:r>
      <w:r w:rsidR="00B92023" w:rsidRPr="00C6688A">
        <w:rPr>
          <w:rFonts w:ascii="Garamond" w:hAnsi="Garamond"/>
          <w:lang w:eastAsia="cs-CZ"/>
        </w:rPr>
        <w:t>,</w:t>
      </w:r>
      <w:r w:rsidR="00061F79" w:rsidRPr="00C6688A">
        <w:rPr>
          <w:rFonts w:ascii="Garamond" w:hAnsi="Garamond"/>
          <w:lang w:eastAsia="cs-CZ"/>
        </w:rPr>
        <w:t xml:space="preserve"> vložka číslo: </w:t>
      </w:r>
      <w:r w:rsidR="00B92023" w:rsidRPr="00C6688A">
        <w:rPr>
          <w:rFonts w:ascii="Garamond" w:hAnsi="Garamond"/>
          <w:highlight w:val="yellow"/>
          <w:lang w:eastAsia="cs-CZ"/>
        </w:rPr>
        <w:t>[doplniť]</w:t>
      </w:r>
      <w:r w:rsidR="00061F79" w:rsidRPr="00C6688A">
        <w:rPr>
          <w:rFonts w:ascii="Garamond" w:hAnsi="Garamond"/>
          <w:lang w:eastAsia="cs-CZ"/>
        </w:rPr>
        <w:t xml:space="preserve">, DIČ: </w:t>
      </w:r>
      <w:r w:rsidR="00B92023" w:rsidRPr="00C6688A">
        <w:rPr>
          <w:rFonts w:ascii="Garamond" w:hAnsi="Garamond"/>
          <w:highlight w:val="yellow"/>
          <w:lang w:eastAsia="cs-CZ"/>
        </w:rPr>
        <w:t>[doplniť]</w:t>
      </w:r>
      <w:r w:rsidR="00061F79" w:rsidRPr="00C6688A">
        <w:rPr>
          <w:rFonts w:ascii="Garamond" w:hAnsi="Garamond"/>
          <w:lang w:eastAsia="cs-CZ"/>
        </w:rPr>
        <w:t xml:space="preserve">, IČ DPH: </w:t>
      </w:r>
      <w:r w:rsidR="00B92023" w:rsidRPr="00C6688A">
        <w:rPr>
          <w:rFonts w:ascii="Garamond" w:hAnsi="Garamond"/>
          <w:highlight w:val="yellow"/>
          <w:lang w:eastAsia="cs-CZ"/>
        </w:rPr>
        <w:t>[doplniť]</w:t>
      </w:r>
      <w:r w:rsidR="00061F79" w:rsidRPr="00C6688A">
        <w:rPr>
          <w:rFonts w:ascii="Garamond" w:hAnsi="Garamond"/>
          <w:lang w:eastAsia="cs-CZ"/>
        </w:rPr>
        <w:t xml:space="preserve">, bankové spojenie: </w:t>
      </w:r>
      <w:r w:rsidR="00B92023" w:rsidRPr="00C6688A">
        <w:rPr>
          <w:rFonts w:ascii="Garamond" w:hAnsi="Garamond"/>
          <w:highlight w:val="yellow"/>
          <w:lang w:eastAsia="cs-CZ"/>
        </w:rPr>
        <w:t>[doplniť]</w:t>
      </w:r>
      <w:r w:rsidR="00061F79" w:rsidRPr="00C6688A">
        <w:rPr>
          <w:rFonts w:ascii="Garamond" w:hAnsi="Garamond"/>
          <w:lang w:eastAsia="cs-CZ"/>
        </w:rPr>
        <w:t xml:space="preserve">, číslo účtu: </w:t>
      </w:r>
      <w:r w:rsidR="00B92023" w:rsidRPr="00C6688A">
        <w:rPr>
          <w:rFonts w:ascii="Garamond" w:hAnsi="Garamond"/>
          <w:highlight w:val="yellow"/>
          <w:lang w:eastAsia="cs-CZ"/>
        </w:rPr>
        <w:t>[doplniť]</w:t>
      </w:r>
      <w:r w:rsidR="00061F79" w:rsidRPr="00C6688A">
        <w:rPr>
          <w:rFonts w:ascii="Garamond" w:hAnsi="Garamond"/>
          <w:lang w:eastAsia="cs-CZ"/>
        </w:rPr>
        <w:t xml:space="preserve">, IBAN: </w:t>
      </w:r>
      <w:r w:rsidR="00B92023" w:rsidRPr="00C6688A">
        <w:rPr>
          <w:rFonts w:ascii="Garamond" w:hAnsi="Garamond"/>
          <w:highlight w:val="yellow"/>
          <w:lang w:eastAsia="cs-CZ"/>
        </w:rPr>
        <w:t>[doplniť]</w:t>
      </w:r>
      <w:r w:rsidR="00061F79" w:rsidRPr="00C6688A">
        <w:rPr>
          <w:rFonts w:ascii="Garamond" w:hAnsi="Garamond"/>
          <w:lang w:eastAsia="cs-CZ"/>
        </w:rPr>
        <w:t xml:space="preserve">, BIC (SWIFT): </w:t>
      </w:r>
      <w:r w:rsidR="00B92023" w:rsidRPr="00C6688A">
        <w:rPr>
          <w:rFonts w:ascii="Garamond" w:hAnsi="Garamond"/>
          <w:highlight w:val="yellow"/>
          <w:lang w:eastAsia="cs-CZ"/>
        </w:rPr>
        <w:t>[doplniť]</w:t>
      </w:r>
      <w:r w:rsidR="00061F79" w:rsidRPr="00C6688A">
        <w:rPr>
          <w:rFonts w:ascii="Garamond" w:hAnsi="Garamond"/>
          <w:lang w:eastAsia="cs-CZ"/>
        </w:rPr>
        <w:t xml:space="preserve">, štatutárny orgán: </w:t>
      </w:r>
      <w:r w:rsidR="00B92023" w:rsidRPr="00C6688A">
        <w:rPr>
          <w:rFonts w:ascii="Garamond" w:hAnsi="Garamond"/>
          <w:highlight w:val="yellow"/>
          <w:lang w:eastAsia="cs-CZ"/>
        </w:rPr>
        <w:t>[doplniť]</w:t>
      </w:r>
      <w:r w:rsidR="00061F79" w:rsidRPr="00C6688A">
        <w:rPr>
          <w:rFonts w:ascii="Garamond" w:hAnsi="Garamond"/>
          <w:lang w:eastAsia="cs-CZ"/>
        </w:rPr>
        <w:t xml:space="preserve">, kontaktná osoba pre technické veci: </w:t>
      </w:r>
      <w:r w:rsidR="00B92023" w:rsidRPr="00C6688A">
        <w:rPr>
          <w:rFonts w:ascii="Garamond" w:hAnsi="Garamond"/>
          <w:highlight w:val="yellow"/>
          <w:lang w:eastAsia="cs-CZ"/>
        </w:rPr>
        <w:t>[doplniť]</w:t>
      </w:r>
      <w:r w:rsidR="00061F79" w:rsidRPr="00C6688A">
        <w:rPr>
          <w:rFonts w:ascii="Garamond" w:hAnsi="Garamond"/>
          <w:lang w:eastAsia="cs-CZ"/>
        </w:rPr>
        <w:t xml:space="preserve">, telefón: </w:t>
      </w:r>
      <w:r w:rsidR="00B92023" w:rsidRPr="00C6688A">
        <w:rPr>
          <w:rFonts w:ascii="Garamond" w:hAnsi="Garamond"/>
          <w:highlight w:val="yellow"/>
          <w:lang w:eastAsia="cs-CZ"/>
        </w:rPr>
        <w:t>[doplniť]</w:t>
      </w:r>
      <w:r w:rsidR="00061F79" w:rsidRPr="00C6688A">
        <w:rPr>
          <w:rFonts w:ascii="Garamond" w:hAnsi="Garamond"/>
          <w:lang w:eastAsia="cs-CZ"/>
        </w:rPr>
        <w:t xml:space="preserve">, e-mail: </w:t>
      </w:r>
      <w:r w:rsidR="00B92023" w:rsidRPr="00C6688A">
        <w:rPr>
          <w:rFonts w:ascii="Garamond" w:hAnsi="Garamond"/>
          <w:highlight w:val="yellow"/>
          <w:lang w:eastAsia="cs-CZ"/>
        </w:rPr>
        <w:t>[doplniť]</w:t>
      </w:r>
      <w:r w:rsidR="00061F79" w:rsidRPr="00C6688A">
        <w:rPr>
          <w:rFonts w:ascii="Garamond" w:hAnsi="Garamond"/>
          <w:lang w:eastAsia="cs-CZ"/>
        </w:rPr>
        <w:t xml:space="preserve">, kontaktná osoba pre zmluvné veci: </w:t>
      </w:r>
      <w:r w:rsidR="00B92023" w:rsidRPr="00C6688A">
        <w:rPr>
          <w:rFonts w:ascii="Garamond" w:hAnsi="Garamond"/>
          <w:highlight w:val="yellow"/>
          <w:lang w:eastAsia="cs-CZ"/>
        </w:rPr>
        <w:t>[doplniť]</w:t>
      </w:r>
      <w:r w:rsidR="00061F79" w:rsidRPr="00C6688A">
        <w:rPr>
          <w:rFonts w:ascii="Garamond" w:hAnsi="Garamond"/>
          <w:lang w:eastAsia="cs-CZ"/>
        </w:rPr>
        <w:t xml:space="preserve">, telefón: </w:t>
      </w:r>
      <w:r w:rsidR="00B92023" w:rsidRPr="00C6688A">
        <w:rPr>
          <w:rFonts w:ascii="Garamond" w:hAnsi="Garamond"/>
          <w:highlight w:val="yellow"/>
          <w:lang w:eastAsia="cs-CZ"/>
        </w:rPr>
        <w:t>[doplniť]</w:t>
      </w:r>
      <w:r w:rsidR="00061F79" w:rsidRPr="00C6688A">
        <w:rPr>
          <w:rFonts w:ascii="Garamond" w:hAnsi="Garamond"/>
          <w:lang w:eastAsia="cs-CZ"/>
        </w:rPr>
        <w:t xml:space="preserve">, e-mail: </w:t>
      </w:r>
      <w:r w:rsidR="00B92023" w:rsidRPr="00C6688A">
        <w:rPr>
          <w:rFonts w:ascii="Garamond" w:hAnsi="Garamond"/>
          <w:highlight w:val="yellow"/>
          <w:lang w:eastAsia="cs-CZ"/>
        </w:rPr>
        <w:t>[doplniť]</w:t>
      </w:r>
      <w:r w:rsidR="00061F79" w:rsidRPr="00C6688A">
        <w:rPr>
          <w:rFonts w:ascii="Garamond" w:hAnsi="Garamond"/>
          <w:lang w:eastAsia="cs-CZ"/>
        </w:rPr>
        <w:t xml:space="preserve">, </w:t>
      </w:r>
      <w:r w:rsidR="00061F79" w:rsidRPr="00C6688A">
        <w:rPr>
          <w:rFonts w:ascii="Garamond" w:eastAsia="Times New Roman" w:hAnsi="Garamond" w:cs="Times New Roman"/>
          <w:lang w:eastAsia="cs-CZ"/>
        </w:rPr>
        <w:t>(ďalej len „</w:t>
      </w:r>
      <w:r w:rsidR="00061F79" w:rsidRPr="00C6688A">
        <w:rPr>
          <w:rFonts w:ascii="Garamond" w:eastAsia="Times New Roman" w:hAnsi="Garamond" w:cs="Times New Roman"/>
          <w:b/>
          <w:lang w:eastAsia="cs-CZ"/>
        </w:rPr>
        <w:t>Predávajúci</w:t>
      </w:r>
      <w:r w:rsidR="00061F79" w:rsidRPr="00C6688A">
        <w:rPr>
          <w:rFonts w:ascii="Garamond" w:eastAsia="Times New Roman" w:hAnsi="Garamond" w:cs="Times New Roman"/>
          <w:lang w:eastAsia="cs-CZ"/>
        </w:rPr>
        <w:t>”) na druhej strane.</w:t>
      </w:r>
    </w:p>
    <w:p w14:paraId="5BBE7D01" w14:textId="77777777" w:rsidR="006B4B49" w:rsidRPr="007E0781" w:rsidRDefault="006B4B49" w:rsidP="00EB4543">
      <w:pPr>
        <w:keepNext/>
        <w:keepLines/>
        <w:spacing w:after="0" w:line="240" w:lineRule="auto"/>
        <w:contextualSpacing/>
        <w:jc w:val="both"/>
        <w:rPr>
          <w:rFonts w:ascii="Garamond" w:eastAsia="Times New Roman" w:hAnsi="Garamond" w:cs="Times New Roman"/>
          <w:lang w:eastAsia="cs-CZ"/>
        </w:rPr>
      </w:pPr>
    </w:p>
    <w:p w14:paraId="35CE786A" w14:textId="56A33AF6" w:rsidR="006B4B49" w:rsidRPr="007E0781" w:rsidRDefault="006B4B49" w:rsidP="00EB4543">
      <w:pPr>
        <w:keepNext/>
        <w:keepLines/>
        <w:spacing w:after="0" w:line="240" w:lineRule="auto"/>
        <w:jc w:val="both"/>
        <w:rPr>
          <w:rFonts w:ascii="Garamond" w:eastAsia="Times New Roman" w:hAnsi="Garamond" w:cs="Times New Roman"/>
          <w:b/>
          <w:bCs/>
        </w:rPr>
      </w:pPr>
      <w:r w:rsidRPr="007E0781">
        <w:rPr>
          <w:rFonts w:ascii="Garamond" w:eastAsia="Times New Roman" w:hAnsi="Garamond" w:cs="Times New Roman"/>
          <w:b/>
          <w:bCs/>
        </w:rPr>
        <w:t>Vzhľadom</w:t>
      </w:r>
      <w:r w:rsidR="00C9457F" w:rsidRPr="007E0781">
        <w:rPr>
          <w:rFonts w:ascii="Garamond" w:eastAsia="Times New Roman" w:hAnsi="Garamond" w:cs="Times New Roman"/>
          <w:b/>
          <w:bCs/>
        </w:rPr>
        <w:t xml:space="preserve"> </w:t>
      </w:r>
      <w:r w:rsidRPr="007E0781">
        <w:rPr>
          <w:rFonts w:ascii="Garamond" w:eastAsia="Times New Roman" w:hAnsi="Garamond" w:cs="Times New Roman"/>
          <w:b/>
          <w:bCs/>
        </w:rPr>
        <w:t>k</w:t>
      </w:r>
      <w:r w:rsidR="00C9457F" w:rsidRPr="007E0781">
        <w:rPr>
          <w:rFonts w:ascii="Garamond" w:eastAsia="Times New Roman" w:hAnsi="Garamond" w:cs="Times New Roman"/>
          <w:b/>
          <w:bCs/>
        </w:rPr>
        <w:t xml:space="preserve"> </w:t>
      </w:r>
      <w:r w:rsidRPr="007E0781">
        <w:rPr>
          <w:rFonts w:ascii="Garamond" w:eastAsia="Times New Roman" w:hAnsi="Garamond" w:cs="Times New Roman"/>
          <w:b/>
          <w:bCs/>
        </w:rPr>
        <w:t>tomu,</w:t>
      </w:r>
      <w:r w:rsidR="00C9457F" w:rsidRPr="007E0781">
        <w:rPr>
          <w:rFonts w:ascii="Garamond" w:eastAsia="Times New Roman" w:hAnsi="Garamond" w:cs="Times New Roman"/>
          <w:b/>
          <w:bCs/>
        </w:rPr>
        <w:t xml:space="preserve"> </w:t>
      </w:r>
      <w:r w:rsidRPr="007E0781">
        <w:rPr>
          <w:rFonts w:ascii="Garamond" w:eastAsia="Times New Roman" w:hAnsi="Garamond" w:cs="Times New Roman"/>
          <w:b/>
          <w:bCs/>
        </w:rPr>
        <w:t>že:</w:t>
      </w:r>
    </w:p>
    <w:p w14:paraId="4CEE474F" w14:textId="77777777" w:rsidR="006B4B49" w:rsidRPr="007E0781" w:rsidRDefault="006B4B49" w:rsidP="00EB4543">
      <w:pPr>
        <w:keepNext/>
        <w:keepLines/>
        <w:spacing w:after="0" w:line="240" w:lineRule="auto"/>
        <w:jc w:val="both"/>
        <w:rPr>
          <w:rFonts w:ascii="Garamond" w:eastAsia="Calibri" w:hAnsi="Garamond" w:cs="Times New Roman"/>
        </w:rPr>
      </w:pPr>
    </w:p>
    <w:p w14:paraId="6C328281" w14:textId="26B7C64A" w:rsidR="006B4B49" w:rsidRPr="00F56046" w:rsidRDefault="006D118A" w:rsidP="00EB4543">
      <w:pPr>
        <w:keepNext/>
        <w:keepLines/>
        <w:numPr>
          <w:ilvl w:val="0"/>
          <w:numId w:val="2"/>
        </w:numPr>
        <w:tabs>
          <w:tab w:val="num" w:pos="720"/>
        </w:tabs>
        <w:spacing w:after="0" w:line="240" w:lineRule="auto"/>
        <w:ind w:left="720"/>
        <w:jc w:val="both"/>
        <w:rPr>
          <w:rFonts w:ascii="Garamond" w:eastAsia="Times New Roman" w:hAnsi="Garamond" w:cs="Times New Roman"/>
          <w:b/>
          <w:bCs/>
        </w:rPr>
      </w:pPr>
      <w:r w:rsidRPr="007E0781">
        <w:rPr>
          <w:rFonts w:ascii="Garamond" w:eastAsia="Times New Roman" w:hAnsi="Garamond" w:cs="Times New Roman"/>
        </w:rPr>
        <w:t>Objednávateľ má záujem o</w:t>
      </w:r>
      <w:r w:rsidR="00AC4FE4">
        <w:rPr>
          <w:rFonts w:ascii="Garamond" w:eastAsia="Times New Roman" w:hAnsi="Garamond" w:cs="Times New Roman"/>
        </w:rPr>
        <w:t> </w:t>
      </w:r>
      <w:r w:rsidRPr="007E0781">
        <w:rPr>
          <w:rFonts w:ascii="Garamond" w:eastAsia="Times New Roman" w:hAnsi="Garamond" w:cs="Times New Roman"/>
        </w:rPr>
        <w:t>dodávanie</w:t>
      </w:r>
      <w:r w:rsidR="00AC4FE4">
        <w:rPr>
          <w:rFonts w:ascii="Garamond" w:eastAsia="Times New Roman" w:hAnsi="Garamond" w:cs="Times New Roman"/>
        </w:rPr>
        <w:t xml:space="preserve"> rúrkového zváracieho drôtu</w:t>
      </w:r>
      <w:r w:rsidRPr="007E0781">
        <w:rPr>
          <w:rFonts w:ascii="Garamond" w:eastAsia="Times New Roman" w:hAnsi="Garamond" w:cs="Times New Roman"/>
          <w:bCs/>
        </w:rPr>
        <w:t>,</w:t>
      </w:r>
      <w:r w:rsidRPr="007E0781">
        <w:rPr>
          <w:rFonts w:ascii="Garamond" w:eastAsia="Times New Roman" w:hAnsi="Garamond" w:cs="Times New Roman"/>
        </w:rPr>
        <w:t xml:space="preserve"> </w:t>
      </w:r>
      <w:r w:rsidRPr="007E0781">
        <w:rPr>
          <w:rFonts w:ascii="Garamond" w:hAnsi="Garamond" w:cs="Garamond"/>
        </w:rPr>
        <w:t xml:space="preserve">za účelom čoho realizoval zákazku označenú interným číslom </w:t>
      </w:r>
      <w:r w:rsidR="00AC4FE4">
        <w:rPr>
          <w:rFonts w:ascii="Garamond" w:hAnsi="Garamond"/>
          <w:sz w:val="20"/>
          <w:szCs w:val="20"/>
          <w:lang w:eastAsia="cs-CZ"/>
        </w:rPr>
        <w:t>DNS NL 13/2022</w:t>
      </w:r>
      <w:r w:rsidR="000D3E91">
        <w:rPr>
          <w:rFonts w:ascii="Garamond" w:hAnsi="Garamond"/>
          <w:sz w:val="20"/>
          <w:szCs w:val="20"/>
          <w:lang w:eastAsia="cs-CZ"/>
        </w:rPr>
        <w:t xml:space="preserve"> </w:t>
      </w:r>
      <w:r w:rsidRPr="007E0781">
        <w:rPr>
          <w:rFonts w:ascii="Garamond" w:hAnsi="Garamond"/>
        </w:rPr>
        <w:t xml:space="preserve">na základe zákona č. 343/2015 Z. z. o verejnom obstarávaní a o zmene a doplnení niektorých zákonov v znení neskorších predpisov; oznámenie o vyhlásení verejnej súťaže bolo zverejnené dňa </w:t>
      </w:r>
      <w:r w:rsidR="00F56046" w:rsidRPr="00B92023">
        <w:rPr>
          <w:rFonts w:ascii="Garamond" w:hAnsi="Garamond"/>
          <w:sz w:val="20"/>
          <w:szCs w:val="20"/>
          <w:highlight w:val="yellow"/>
          <w:lang w:eastAsia="cs-CZ"/>
        </w:rPr>
        <w:t>[doplniť]</w:t>
      </w:r>
      <w:r w:rsidR="00F56046">
        <w:rPr>
          <w:rFonts w:ascii="Garamond" w:hAnsi="Garamond"/>
          <w:sz w:val="20"/>
          <w:szCs w:val="20"/>
          <w:lang w:eastAsia="cs-CZ"/>
        </w:rPr>
        <w:t xml:space="preserve"> </w:t>
      </w:r>
      <w:r w:rsidRPr="007E0781">
        <w:rPr>
          <w:rFonts w:ascii="Garamond" w:hAnsi="Garamond"/>
        </w:rPr>
        <w:t xml:space="preserve">vo Vestníku verejného obstarávania vedeného Úradom pre verejné obstarávanie č. </w:t>
      </w:r>
      <w:r w:rsidR="00F56046" w:rsidRPr="00B92023">
        <w:rPr>
          <w:rFonts w:ascii="Garamond" w:hAnsi="Garamond"/>
          <w:sz w:val="20"/>
          <w:szCs w:val="20"/>
          <w:highlight w:val="yellow"/>
          <w:lang w:eastAsia="cs-CZ"/>
        </w:rPr>
        <w:t>[doplniť]</w:t>
      </w:r>
      <w:r w:rsidRPr="007E0781">
        <w:rPr>
          <w:rFonts w:ascii="Garamond" w:eastAsia="Times New Roman" w:hAnsi="Garamond" w:cs="Times New Roman"/>
          <w:lang w:eastAsia="cs-CZ"/>
        </w:rPr>
        <w:t xml:space="preserve"> </w:t>
      </w:r>
      <w:r w:rsidRPr="007E0781">
        <w:rPr>
          <w:rFonts w:ascii="Garamond" w:hAnsi="Garamond"/>
        </w:rPr>
        <w:t xml:space="preserve">pod zn. </w:t>
      </w:r>
      <w:r w:rsidR="00F56046" w:rsidRPr="00B92023">
        <w:rPr>
          <w:rFonts w:ascii="Garamond" w:hAnsi="Garamond"/>
          <w:sz w:val="20"/>
          <w:szCs w:val="20"/>
          <w:highlight w:val="yellow"/>
          <w:lang w:eastAsia="cs-CZ"/>
        </w:rPr>
        <w:t>[doplniť]</w:t>
      </w:r>
      <w:r w:rsidRPr="007E0781">
        <w:rPr>
          <w:rFonts w:ascii="Garamond" w:eastAsia="Times New Roman" w:hAnsi="Garamond" w:cs="Times New Roman"/>
          <w:lang w:eastAsia="cs-CZ"/>
        </w:rPr>
        <w:t xml:space="preserve"> </w:t>
      </w:r>
      <w:r w:rsidRPr="007E0781">
        <w:rPr>
          <w:rFonts w:ascii="Garamond" w:hAnsi="Garamond"/>
        </w:rPr>
        <w:t xml:space="preserve">a dňa </w:t>
      </w:r>
      <w:r w:rsidR="00F56046" w:rsidRPr="00B92023">
        <w:rPr>
          <w:rFonts w:ascii="Garamond" w:hAnsi="Garamond"/>
          <w:sz w:val="20"/>
          <w:szCs w:val="20"/>
          <w:highlight w:val="yellow"/>
          <w:lang w:eastAsia="cs-CZ"/>
        </w:rPr>
        <w:t>[doplniť]</w:t>
      </w:r>
      <w:r w:rsidRPr="007E0781">
        <w:rPr>
          <w:rFonts w:ascii="Garamond" w:eastAsia="Times New Roman" w:hAnsi="Garamond" w:cs="Times New Roman"/>
          <w:lang w:eastAsia="cs-CZ"/>
        </w:rPr>
        <w:t xml:space="preserve"> </w:t>
      </w:r>
      <w:r w:rsidRPr="007E0781">
        <w:rPr>
          <w:rFonts w:ascii="Garamond" w:hAnsi="Garamond"/>
        </w:rPr>
        <w:t xml:space="preserve">na Úrade pre vydávanie publikácií Európskej únie č. </w:t>
      </w:r>
      <w:r w:rsidR="00F56046" w:rsidRPr="00B92023">
        <w:rPr>
          <w:rFonts w:ascii="Garamond" w:hAnsi="Garamond"/>
          <w:sz w:val="20"/>
          <w:szCs w:val="20"/>
          <w:highlight w:val="yellow"/>
          <w:lang w:eastAsia="cs-CZ"/>
        </w:rPr>
        <w:t>[doplniť]</w:t>
      </w:r>
      <w:r w:rsidR="00F56046">
        <w:rPr>
          <w:rFonts w:ascii="Garamond" w:hAnsi="Garamond"/>
          <w:sz w:val="20"/>
          <w:szCs w:val="20"/>
          <w:lang w:eastAsia="cs-CZ"/>
        </w:rPr>
        <w:t xml:space="preserve"> </w:t>
      </w:r>
      <w:r w:rsidRPr="007E0781">
        <w:rPr>
          <w:rFonts w:ascii="Garamond" w:hAnsi="Garamond" w:cs="Garamond"/>
        </w:rPr>
        <w:t xml:space="preserve">na predmet zákazky </w:t>
      </w:r>
      <w:r w:rsidRPr="00F56046">
        <w:rPr>
          <w:rFonts w:ascii="Garamond" w:hAnsi="Garamond"/>
          <w:b/>
          <w:bCs/>
        </w:rPr>
        <w:t>„</w:t>
      </w:r>
      <w:r w:rsidR="00AC4FE4">
        <w:rPr>
          <w:rFonts w:ascii="Garamond" w:hAnsi="Garamond"/>
          <w:b/>
          <w:bCs/>
        </w:rPr>
        <w:t>DNS NL 13/2022 Náradie</w:t>
      </w:r>
      <w:r w:rsidR="00F56046" w:rsidRPr="00F56046">
        <w:rPr>
          <w:rFonts w:ascii="Garamond" w:hAnsi="Garamond"/>
          <w:b/>
          <w:bCs/>
        </w:rPr>
        <w:t>“</w:t>
      </w:r>
      <w:r w:rsidRPr="00F56046">
        <w:rPr>
          <w:rFonts w:ascii="Garamond" w:eastAsia="Times New Roman" w:hAnsi="Garamond" w:cs="Times New Roman"/>
        </w:rPr>
        <w:t>;</w:t>
      </w:r>
    </w:p>
    <w:p w14:paraId="68C582C6" w14:textId="77777777" w:rsidR="006B4B49" w:rsidRPr="007E0781" w:rsidRDefault="006B4B49" w:rsidP="00EB4543">
      <w:pPr>
        <w:keepNext/>
        <w:keepLines/>
        <w:spacing w:after="0" w:line="240" w:lineRule="auto"/>
        <w:ind w:left="709"/>
        <w:jc w:val="both"/>
        <w:rPr>
          <w:rFonts w:ascii="Garamond" w:eastAsia="Times New Roman" w:hAnsi="Garamond" w:cs="Times New Roman"/>
        </w:rPr>
      </w:pPr>
    </w:p>
    <w:p w14:paraId="7C36E621" w14:textId="491DDE72" w:rsidR="00AE33B8" w:rsidRPr="007E0781" w:rsidRDefault="002262AA" w:rsidP="00EB4543">
      <w:pPr>
        <w:keepNext/>
        <w:keepLines/>
        <w:numPr>
          <w:ilvl w:val="0"/>
          <w:numId w:val="2"/>
        </w:numPr>
        <w:tabs>
          <w:tab w:val="num" w:pos="720"/>
        </w:tabs>
        <w:spacing w:after="0" w:line="240" w:lineRule="auto"/>
        <w:ind w:left="720"/>
        <w:jc w:val="both"/>
        <w:rPr>
          <w:rFonts w:ascii="Garamond" w:hAnsi="Garamond"/>
        </w:rPr>
      </w:pPr>
      <w:r w:rsidRPr="007E0781">
        <w:rPr>
          <w:rFonts w:ascii="Garamond" w:eastAsia="Calibri" w:hAnsi="Garamond" w:cs="Times New Roman"/>
        </w:rPr>
        <w:t>Dodávateľ</w:t>
      </w:r>
      <w:r w:rsidR="00C9457F" w:rsidRPr="007E0781">
        <w:rPr>
          <w:rFonts w:ascii="Garamond" w:eastAsia="Calibri" w:hAnsi="Garamond" w:cs="Times New Roman"/>
        </w:rPr>
        <w:t xml:space="preserve"> </w:t>
      </w:r>
      <w:r w:rsidR="00ED09FF" w:rsidRPr="007E0781">
        <w:rPr>
          <w:rFonts w:ascii="Garamond" w:hAnsi="Garamond" w:cs="Garamond"/>
        </w:rPr>
        <w:t>je</w:t>
      </w:r>
      <w:r w:rsidR="00C9457F" w:rsidRPr="007E0781">
        <w:rPr>
          <w:rFonts w:ascii="Garamond" w:hAnsi="Garamond" w:cs="Garamond"/>
        </w:rPr>
        <w:t xml:space="preserve"> </w:t>
      </w:r>
      <w:r w:rsidR="00ED09FF" w:rsidRPr="007E0781">
        <w:rPr>
          <w:rFonts w:ascii="Garamond" w:hAnsi="Garamond" w:cs="Garamond"/>
        </w:rPr>
        <w:t>úspešným</w:t>
      </w:r>
      <w:r w:rsidR="00C9457F" w:rsidRPr="007E0781">
        <w:rPr>
          <w:rFonts w:ascii="Garamond" w:hAnsi="Garamond" w:cs="Garamond"/>
        </w:rPr>
        <w:t xml:space="preserve"> </w:t>
      </w:r>
      <w:r w:rsidR="00ED09FF" w:rsidRPr="007E0781">
        <w:rPr>
          <w:rFonts w:ascii="Garamond" w:hAnsi="Garamond" w:cs="Garamond"/>
        </w:rPr>
        <w:t>uchádzačom</w:t>
      </w:r>
      <w:r w:rsidR="00C9457F" w:rsidRPr="007E0781">
        <w:rPr>
          <w:rFonts w:ascii="Garamond" w:hAnsi="Garamond" w:cs="Garamond"/>
        </w:rPr>
        <w:t xml:space="preserve"> </w:t>
      </w:r>
      <w:r w:rsidR="00ED09FF" w:rsidRPr="007E0781">
        <w:rPr>
          <w:rFonts w:ascii="Garamond" w:hAnsi="Garamond" w:cs="Garamond"/>
        </w:rPr>
        <w:t>realizovanej</w:t>
      </w:r>
      <w:r w:rsidR="00C9457F" w:rsidRPr="007E0781">
        <w:rPr>
          <w:rFonts w:ascii="Garamond" w:hAnsi="Garamond" w:cs="Garamond"/>
        </w:rPr>
        <w:t xml:space="preserve"> </w:t>
      </w:r>
      <w:r w:rsidR="00ED09FF" w:rsidRPr="007E0781">
        <w:rPr>
          <w:rFonts w:ascii="Garamond" w:hAnsi="Garamond" w:cs="Garamond"/>
        </w:rPr>
        <w:t>zákazky</w:t>
      </w:r>
      <w:r w:rsidR="00C9457F" w:rsidRPr="007E0781">
        <w:rPr>
          <w:rFonts w:ascii="Garamond" w:hAnsi="Garamond" w:cs="Garamond"/>
        </w:rPr>
        <w:t xml:space="preserve"> </w:t>
      </w:r>
      <w:r w:rsidR="00ED09FF" w:rsidRPr="007E0781">
        <w:rPr>
          <w:rFonts w:ascii="Garamond" w:hAnsi="Garamond" w:cs="Garamond"/>
        </w:rPr>
        <w:t>označenej</w:t>
      </w:r>
      <w:r w:rsidR="00C9457F" w:rsidRPr="007E0781">
        <w:rPr>
          <w:rFonts w:ascii="Garamond" w:hAnsi="Garamond" w:cs="Garamond"/>
        </w:rPr>
        <w:t xml:space="preserve"> </w:t>
      </w:r>
      <w:r w:rsidR="00ED09FF" w:rsidRPr="007E0781">
        <w:rPr>
          <w:rFonts w:ascii="Garamond" w:hAnsi="Garamond" w:cs="Garamond"/>
        </w:rPr>
        <w:t>interným</w:t>
      </w:r>
      <w:r w:rsidR="00C9457F" w:rsidRPr="007E0781">
        <w:rPr>
          <w:rFonts w:ascii="Garamond" w:hAnsi="Garamond" w:cs="Garamond"/>
        </w:rPr>
        <w:t xml:space="preserve"> </w:t>
      </w:r>
      <w:r w:rsidR="00ED09FF" w:rsidRPr="007E0781">
        <w:rPr>
          <w:rFonts w:ascii="Garamond" w:hAnsi="Garamond" w:cs="Garamond"/>
        </w:rPr>
        <w:t>číslom</w:t>
      </w:r>
      <w:r w:rsidR="00C9457F" w:rsidRPr="007E0781">
        <w:rPr>
          <w:rFonts w:ascii="Garamond" w:hAnsi="Garamond" w:cs="Garamond"/>
        </w:rPr>
        <w:t xml:space="preserve"> </w:t>
      </w:r>
      <w:r w:rsidR="00AC4FE4">
        <w:rPr>
          <w:rFonts w:ascii="Garamond" w:hAnsi="Garamond"/>
          <w:sz w:val="20"/>
          <w:szCs w:val="20"/>
          <w:lang w:eastAsia="cs-CZ"/>
        </w:rPr>
        <w:t>DNS NL 13/2022</w:t>
      </w:r>
      <w:r w:rsidR="000D3E91">
        <w:rPr>
          <w:rFonts w:ascii="Garamond" w:hAnsi="Garamond"/>
          <w:sz w:val="20"/>
          <w:szCs w:val="20"/>
          <w:lang w:eastAsia="cs-CZ"/>
        </w:rPr>
        <w:t xml:space="preserve">  </w:t>
      </w:r>
      <w:r w:rsidR="00ED09FF" w:rsidRPr="007E0781">
        <w:rPr>
          <w:rFonts w:ascii="Garamond" w:hAnsi="Garamond" w:cs="Garamond"/>
        </w:rPr>
        <w:t>na</w:t>
      </w:r>
      <w:r w:rsidR="00C9457F" w:rsidRPr="007E0781">
        <w:rPr>
          <w:rFonts w:ascii="Garamond" w:hAnsi="Garamond" w:cs="Garamond"/>
        </w:rPr>
        <w:t xml:space="preserve"> </w:t>
      </w:r>
      <w:r w:rsidR="00ED09FF" w:rsidRPr="007E0781">
        <w:rPr>
          <w:rFonts w:ascii="Garamond" w:hAnsi="Garamond" w:cs="Garamond"/>
        </w:rPr>
        <w:t>predmet</w:t>
      </w:r>
      <w:r w:rsidR="00C9457F" w:rsidRPr="007E0781">
        <w:rPr>
          <w:rFonts w:ascii="Garamond" w:hAnsi="Garamond" w:cs="Garamond"/>
        </w:rPr>
        <w:t xml:space="preserve"> </w:t>
      </w:r>
      <w:r w:rsidR="00ED09FF" w:rsidRPr="007E0781">
        <w:rPr>
          <w:rFonts w:ascii="Garamond" w:hAnsi="Garamond" w:cs="Garamond"/>
        </w:rPr>
        <w:t>zákazky</w:t>
      </w:r>
      <w:r w:rsidR="00C9457F" w:rsidRPr="007E0781">
        <w:rPr>
          <w:rFonts w:ascii="Garamond" w:hAnsi="Garamond" w:cs="Garamond"/>
        </w:rPr>
        <w:t xml:space="preserve"> </w:t>
      </w:r>
      <w:r w:rsidR="00C542DF" w:rsidRPr="00F56046">
        <w:rPr>
          <w:rFonts w:ascii="Garamond" w:hAnsi="Garamond"/>
          <w:b/>
          <w:bCs/>
        </w:rPr>
        <w:t>„</w:t>
      </w:r>
      <w:r w:rsidR="00AC4FE4">
        <w:rPr>
          <w:rFonts w:ascii="Garamond" w:hAnsi="Garamond"/>
          <w:b/>
          <w:bCs/>
        </w:rPr>
        <w:t>DNS NL 13/2022 Náradie</w:t>
      </w:r>
      <w:r w:rsidR="00C542DF" w:rsidRPr="007E0781">
        <w:rPr>
          <w:rFonts w:ascii="Garamond" w:hAnsi="Garamond"/>
          <w:b/>
        </w:rPr>
        <w:t>“</w:t>
      </w:r>
      <w:r w:rsidR="002B7E94">
        <w:rPr>
          <w:rFonts w:ascii="Garamond" w:hAnsi="Garamond"/>
          <w:b/>
        </w:rPr>
        <w:t xml:space="preserve">; </w:t>
      </w:r>
      <w:r w:rsidR="00C542DF" w:rsidRPr="007E0781">
        <w:rPr>
          <w:rFonts w:ascii="Garamond" w:eastAsia="Calibri" w:hAnsi="Garamond" w:cs="Times New Roman"/>
        </w:rPr>
        <w:t>a</w:t>
      </w:r>
    </w:p>
    <w:p w14:paraId="61277806" w14:textId="77777777" w:rsidR="00AE33B8" w:rsidRPr="007E0781" w:rsidRDefault="00AE33B8" w:rsidP="00EB4543">
      <w:pPr>
        <w:pStyle w:val="Odstavecseseznamem"/>
        <w:keepNext/>
        <w:keepLines/>
        <w:spacing w:after="0" w:line="240" w:lineRule="auto"/>
        <w:rPr>
          <w:rFonts w:ascii="Garamond" w:eastAsia="Calibri" w:hAnsi="Garamond" w:cs="Times New Roman"/>
        </w:rPr>
      </w:pPr>
    </w:p>
    <w:p w14:paraId="423457B8" w14:textId="5380C83D" w:rsidR="00AE33B8" w:rsidRPr="007E0781" w:rsidRDefault="00AE33B8" w:rsidP="00EB4543">
      <w:pPr>
        <w:keepNext/>
        <w:keepLines/>
        <w:numPr>
          <w:ilvl w:val="0"/>
          <w:numId w:val="2"/>
        </w:numPr>
        <w:tabs>
          <w:tab w:val="num" w:pos="720"/>
        </w:tabs>
        <w:spacing w:after="0" w:line="240" w:lineRule="auto"/>
        <w:ind w:left="720"/>
        <w:jc w:val="both"/>
        <w:rPr>
          <w:rFonts w:ascii="Garamond" w:hAnsi="Garamond"/>
        </w:rPr>
      </w:pPr>
      <w:r w:rsidRPr="007E0781">
        <w:rPr>
          <w:rFonts w:ascii="Garamond" w:hAnsi="Garamond"/>
        </w:rPr>
        <w:t>Zmluvné</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majú</w:t>
      </w:r>
      <w:r w:rsidR="00C9457F" w:rsidRPr="007E0781">
        <w:rPr>
          <w:rFonts w:ascii="Garamond" w:hAnsi="Garamond"/>
        </w:rPr>
        <w:t xml:space="preserve"> </w:t>
      </w:r>
      <w:r w:rsidRPr="007E0781">
        <w:rPr>
          <w:rFonts w:ascii="Garamond" w:hAnsi="Garamond"/>
        </w:rPr>
        <w:t>záujem</w:t>
      </w:r>
      <w:r w:rsidR="00C9457F" w:rsidRPr="007E0781">
        <w:rPr>
          <w:rFonts w:ascii="Garamond" w:hAnsi="Garamond"/>
        </w:rPr>
        <w:t xml:space="preserve"> </w:t>
      </w:r>
      <w:r w:rsidRPr="007E0781">
        <w:rPr>
          <w:rFonts w:ascii="Garamond" w:hAnsi="Garamond"/>
        </w:rPr>
        <w:t>upraviť</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vzájomné</w:t>
      </w:r>
      <w:r w:rsidR="00C9457F" w:rsidRPr="007E0781">
        <w:rPr>
          <w:rFonts w:ascii="Garamond" w:hAnsi="Garamond"/>
        </w:rPr>
        <w:t xml:space="preserve"> </w:t>
      </w:r>
      <w:r w:rsidRPr="007E0781">
        <w:rPr>
          <w:rFonts w:ascii="Garamond" w:hAnsi="Garamond"/>
        </w:rPr>
        <w:t>práva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súvisiace</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00F70128" w:rsidRPr="007E0781">
        <w:rPr>
          <w:rFonts w:ascii="Garamond" w:hAnsi="Garamond"/>
        </w:rPr>
        <w:t>dodávaním</w:t>
      </w:r>
      <w:r w:rsidR="00C9457F" w:rsidRPr="007E0781">
        <w:rPr>
          <w:rFonts w:ascii="Garamond" w:hAnsi="Garamond"/>
        </w:rPr>
        <w:t xml:space="preserve"> </w:t>
      </w:r>
      <w:r w:rsidR="002C5101" w:rsidRPr="007E0781">
        <w:rPr>
          <w:rFonts w:ascii="Garamond" w:hAnsi="Garamond"/>
        </w:rPr>
        <w:t>T</w:t>
      </w:r>
      <w:r w:rsidR="00F70128" w:rsidRPr="007E0781">
        <w:rPr>
          <w:rFonts w:ascii="Garamond" w:hAnsi="Garamond"/>
        </w:rPr>
        <w:t>ovaru</w:t>
      </w:r>
      <w:r w:rsidRPr="007E0781">
        <w:rPr>
          <w:rFonts w:ascii="Garamond" w:hAnsi="Garamond"/>
        </w:rPr>
        <w:t>;</w:t>
      </w:r>
    </w:p>
    <w:p w14:paraId="6D160A01" w14:textId="77777777" w:rsidR="00AE33B8" w:rsidRPr="007E0781" w:rsidRDefault="00AE33B8" w:rsidP="00EB4543">
      <w:pPr>
        <w:keepNext/>
        <w:keepLines/>
        <w:spacing w:after="0" w:line="240" w:lineRule="auto"/>
        <w:jc w:val="both"/>
        <w:rPr>
          <w:rFonts w:ascii="Garamond" w:hAnsi="Garamond"/>
        </w:rPr>
      </w:pPr>
    </w:p>
    <w:p w14:paraId="018AB23E" w14:textId="7D08FB38" w:rsidR="00013130" w:rsidRPr="007E0781" w:rsidRDefault="00013130" w:rsidP="00EB4543">
      <w:pPr>
        <w:keepNext/>
        <w:keepLines/>
        <w:spacing w:after="0" w:line="240" w:lineRule="auto"/>
        <w:jc w:val="both"/>
        <w:rPr>
          <w:rFonts w:ascii="Garamond" w:hAnsi="Garamond"/>
          <w:b/>
        </w:rPr>
      </w:pPr>
      <w:r w:rsidRPr="007E0781">
        <w:rPr>
          <w:rFonts w:ascii="Garamond" w:hAnsi="Garamond"/>
          <w:b/>
          <w:bCs/>
        </w:rPr>
        <w:t>DOHODLO</w:t>
      </w:r>
      <w:r w:rsidR="00C9457F" w:rsidRPr="007E0781">
        <w:rPr>
          <w:rFonts w:ascii="Garamond" w:hAnsi="Garamond"/>
          <w:b/>
          <w:bCs/>
        </w:rPr>
        <w:t xml:space="preserve"> </w:t>
      </w:r>
      <w:r w:rsidRPr="007E0781">
        <w:rPr>
          <w:rFonts w:ascii="Garamond" w:hAnsi="Garamond"/>
          <w:b/>
          <w:bCs/>
        </w:rPr>
        <w:t>SA</w:t>
      </w:r>
      <w:r w:rsidR="00C9457F" w:rsidRPr="007E0781">
        <w:rPr>
          <w:rFonts w:ascii="Garamond" w:hAnsi="Garamond"/>
          <w:b/>
        </w:rPr>
        <w:t xml:space="preserve"> </w:t>
      </w:r>
      <w:r w:rsidRPr="007E0781">
        <w:rPr>
          <w:rFonts w:ascii="Garamond" w:hAnsi="Garamond"/>
          <w:b/>
        </w:rPr>
        <w:t>nasledovné:</w:t>
      </w:r>
    </w:p>
    <w:p w14:paraId="40E49AF6" w14:textId="77777777" w:rsidR="00013130" w:rsidRPr="007E0781" w:rsidRDefault="00013130" w:rsidP="00EB4543">
      <w:pPr>
        <w:keepNext/>
        <w:keepLines/>
        <w:spacing w:after="0" w:line="240" w:lineRule="auto"/>
        <w:jc w:val="both"/>
        <w:rPr>
          <w:rFonts w:ascii="Garamond" w:hAnsi="Garamond"/>
          <w:b/>
        </w:rPr>
      </w:pPr>
    </w:p>
    <w:p w14:paraId="1D19B02E" w14:textId="140EFBEB"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hAnsi="Garamond"/>
          <w:b/>
          <w:bCs/>
          <w:caps/>
        </w:rPr>
      </w:pPr>
      <w:r w:rsidRPr="007E0781">
        <w:rPr>
          <w:rFonts w:ascii="Garamond" w:hAnsi="Garamond"/>
          <w:b/>
          <w:bCs/>
          <w:caps/>
        </w:rPr>
        <w:t>Definície</w:t>
      </w:r>
      <w:r w:rsidR="00C9457F" w:rsidRPr="007E0781">
        <w:rPr>
          <w:rFonts w:ascii="Garamond" w:hAnsi="Garamond"/>
          <w:b/>
          <w:bCs/>
          <w:caps/>
        </w:rPr>
        <w:t xml:space="preserve"> </w:t>
      </w:r>
      <w:r w:rsidRPr="007E0781">
        <w:rPr>
          <w:rFonts w:ascii="Garamond" w:hAnsi="Garamond"/>
          <w:b/>
          <w:bCs/>
          <w:caps/>
        </w:rPr>
        <w:t>a</w:t>
      </w:r>
      <w:r w:rsidR="00C9457F" w:rsidRPr="007E0781">
        <w:rPr>
          <w:rFonts w:ascii="Garamond" w:hAnsi="Garamond"/>
          <w:b/>
          <w:bCs/>
          <w:caps/>
        </w:rPr>
        <w:t xml:space="preserve"> </w:t>
      </w:r>
      <w:r w:rsidRPr="007E0781">
        <w:rPr>
          <w:rFonts w:ascii="Garamond" w:hAnsi="Garamond"/>
          <w:b/>
          <w:bCs/>
          <w:caps/>
        </w:rPr>
        <w:t>interpretácia</w:t>
      </w:r>
      <w:r w:rsidR="00C9457F" w:rsidRPr="007E0781">
        <w:rPr>
          <w:rFonts w:ascii="Garamond" w:hAnsi="Garamond"/>
          <w:b/>
          <w:bCs/>
          <w:caps/>
        </w:rPr>
        <w:t xml:space="preserve"> </w:t>
      </w:r>
      <w:r w:rsidRPr="007E0781">
        <w:rPr>
          <w:rFonts w:ascii="Garamond" w:hAnsi="Garamond"/>
          <w:b/>
          <w:bCs/>
          <w:caps/>
        </w:rPr>
        <w:t>zmluvných</w:t>
      </w:r>
      <w:r w:rsidR="00C9457F" w:rsidRPr="007E0781">
        <w:rPr>
          <w:rFonts w:ascii="Garamond" w:hAnsi="Garamond"/>
          <w:b/>
          <w:bCs/>
          <w:caps/>
        </w:rPr>
        <w:t xml:space="preserve"> </w:t>
      </w:r>
      <w:r w:rsidRPr="007E0781">
        <w:rPr>
          <w:rFonts w:ascii="Garamond" w:hAnsi="Garamond"/>
          <w:b/>
          <w:bCs/>
          <w:caps/>
        </w:rPr>
        <w:t>ustanovení</w:t>
      </w:r>
    </w:p>
    <w:p w14:paraId="7D88875C" w14:textId="77777777" w:rsidR="00013130" w:rsidRPr="007E0781" w:rsidRDefault="00013130" w:rsidP="00EB4543">
      <w:pPr>
        <w:keepNext/>
        <w:keepLines/>
        <w:spacing w:after="0" w:line="240" w:lineRule="auto"/>
        <w:jc w:val="both"/>
        <w:rPr>
          <w:rFonts w:ascii="Garamond" w:hAnsi="Garamond"/>
          <w:b/>
        </w:rPr>
      </w:pPr>
    </w:p>
    <w:p w14:paraId="79BDCC87" w14:textId="151556E7" w:rsidR="00013130" w:rsidRPr="007E0781" w:rsidRDefault="00013130" w:rsidP="00EB4543">
      <w:pPr>
        <w:keepNext/>
        <w:keepLines/>
        <w:numPr>
          <w:ilvl w:val="1"/>
          <w:numId w:val="4"/>
        </w:numPr>
        <w:spacing w:after="0" w:line="240" w:lineRule="auto"/>
        <w:jc w:val="both"/>
        <w:rPr>
          <w:rFonts w:ascii="Garamond" w:hAnsi="Garamond"/>
          <w:lang w:eastAsia="cs-CZ"/>
        </w:rPr>
      </w:pPr>
      <w:r w:rsidRPr="007E0781">
        <w:rPr>
          <w:rFonts w:ascii="Garamond" w:hAnsi="Garamond"/>
          <w:lang w:eastAsia="cs-CZ"/>
        </w:rPr>
        <w:t>Pokiaľ</w:t>
      </w:r>
      <w:r w:rsidR="00C9457F" w:rsidRPr="007E0781">
        <w:rPr>
          <w:rFonts w:ascii="Garamond" w:hAnsi="Garamond"/>
          <w:lang w:eastAsia="cs-CZ"/>
        </w:rPr>
        <w:t xml:space="preserve"> </w:t>
      </w:r>
      <w:r w:rsidRPr="007E0781">
        <w:rPr>
          <w:rFonts w:ascii="Garamond" w:hAnsi="Garamond"/>
          <w:lang w:eastAsia="cs-CZ"/>
        </w:rPr>
        <w:t>nebude</w:t>
      </w:r>
      <w:r w:rsidR="00C9457F" w:rsidRPr="007E0781">
        <w:rPr>
          <w:rFonts w:ascii="Garamond" w:hAnsi="Garamond"/>
          <w:lang w:eastAsia="cs-CZ"/>
        </w:rPr>
        <w:t xml:space="preserve"> </w:t>
      </w:r>
      <w:r w:rsidRPr="007E0781">
        <w:rPr>
          <w:rFonts w:ascii="Garamond" w:hAnsi="Garamond"/>
          <w:lang w:eastAsia="cs-CZ"/>
        </w:rPr>
        <w:t>ďalej</w:t>
      </w:r>
      <w:r w:rsidR="00C9457F" w:rsidRPr="007E0781">
        <w:rPr>
          <w:rFonts w:ascii="Garamond" w:hAnsi="Garamond"/>
          <w:lang w:eastAsia="cs-CZ"/>
        </w:rPr>
        <w:t xml:space="preserve"> </w:t>
      </w:r>
      <w:r w:rsidRPr="007E0781">
        <w:rPr>
          <w:rFonts w:ascii="Garamond" w:hAnsi="Garamond"/>
          <w:lang w:eastAsia="cs-CZ"/>
        </w:rPr>
        <w:t>uvedené</w:t>
      </w:r>
      <w:r w:rsidR="00C9457F" w:rsidRPr="007E0781">
        <w:rPr>
          <w:rFonts w:ascii="Garamond" w:hAnsi="Garamond"/>
          <w:lang w:eastAsia="cs-CZ"/>
        </w:rPr>
        <w:t xml:space="preserve"> </w:t>
      </w:r>
      <w:r w:rsidRPr="007E0781">
        <w:rPr>
          <w:rFonts w:ascii="Garamond" w:hAnsi="Garamond"/>
          <w:lang w:eastAsia="cs-CZ"/>
        </w:rPr>
        <w:t>inak,</w:t>
      </w:r>
      <w:r w:rsidR="00C9457F" w:rsidRPr="007E0781">
        <w:rPr>
          <w:rFonts w:ascii="Garamond" w:hAnsi="Garamond"/>
          <w:lang w:eastAsia="cs-CZ"/>
        </w:rPr>
        <w:t xml:space="preserve"> </w:t>
      </w:r>
      <w:r w:rsidRPr="007E0781">
        <w:rPr>
          <w:rFonts w:ascii="Garamond" w:hAnsi="Garamond"/>
          <w:lang w:eastAsia="cs-CZ"/>
        </w:rPr>
        <w:t>potom</w:t>
      </w:r>
      <w:r w:rsidR="00C9457F" w:rsidRPr="007E0781">
        <w:rPr>
          <w:rFonts w:ascii="Garamond" w:hAnsi="Garamond"/>
          <w:lang w:eastAsia="cs-CZ"/>
        </w:rPr>
        <w:t xml:space="preserve"> </w:t>
      </w:r>
      <w:r w:rsidRPr="007E0781">
        <w:rPr>
          <w:rFonts w:ascii="Garamond" w:hAnsi="Garamond"/>
          <w:lang w:eastAsia="cs-CZ"/>
        </w:rPr>
        <w:t>budú</w:t>
      </w:r>
      <w:r w:rsidR="00C9457F" w:rsidRPr="007E0781">
        <w:rPr>
          <w:rFonts w:ascii="Garamond" w:hAnsi="Garamond"/>
          <w:lang w:eastAsia="cs-CZ"/>
        </w:rPr>
        <w:t xml:space="preserve"> </w:t>
      </w:r>
      <w:r w:rsidRPr="007E0781">
        <w:rPr>
          <w:rFonts w:ascii="Garamond" w:hAnsi="Garamond"/>
          <w:lang w:eastAsia="cs-CZ"/>
        </w:rPr>
        <w:t>mať</w:t>
      </w:r>
      <w:r w:rsidR="00C9457F" w:rsidRPr="007E0781">
        <w:rPr>
          <w:rFonts w:ascii="Garamond" w:hAnsi="Garamond"/>
          <w:lang w:eastAsia="cs-CZ"/>
        </w:rPr>
        <w:t xml:space="preserve"> </w:t>
      </w:r>
      <w:r w:rsidRPr="007E0781">
        <w:rPr>
          <w:rFonts w:ascii="Garamond" w:hAnsi="Garamond"/>
          <w:lang w:eastAsia="cs-CZ"/>
        </w:rPr>
        <w:t>výrazy</w:t>
      </w:r>
      <w:r w:rsidR="00C9457F" w:rsidRPr="007E0781">
        <w:rPr>
          <w:rFonts w:ascii="Garamond" w:hAnsi="Garamond"/>
          <w:lang w:eastAsia="cs-CZ"/>
        </w:rPr>
        <w:t xml:space="preserve"> </w:t>
      </w:r>
      <w:r w:rsidRPr="007E0781">
        <w:rPr>
          <w:rFonts w:ascii="Garamond" w:hAnsi="Garamond"/>
          <w:lang w:eastAsia="cs-CZ"/>
        </w:rPr>
        <w:t>použité</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Zmluve</w:t>
      </w:r>
      <w:r w:rsidR="00C9457F" w:rsidRPr="007E0781">
        <w:rPr>
          <w:rFonts w:ascii="Garamond" w:hAnsi="Garamond"/>
          <w:lang w:eastAsia="cs-CZ"/>
        </w:rPr>
        <w:t xml:space="preserve"> </w:t>
      </w:r>
      <w:r w:rsidRPr="007E0781">
        <w:rPr>
          <w:rFonts w:ascii="Garamond" w:hAnsi="Garamond"/>
          <w:lang w:eastAsia="cs-CZ"/>
        </w:rPr>
        <w:t>s</w:t>
      </w:r>
      <w:r w:rsidR="00C9457F" w:rsidRPr="007E0781">
        <w:rPr>
          <w:rFonts w:ascii="Garamond" w:hAnsi="Garamond"/>
          <w:lang w:eastAsia="cs-CZ"/>
        </w:rPr>
        <w:t xml:space="preserve"> </w:t>
      </w:r>
      <w:r w:rsidRPr="007E0781">
        <w:rPr>
          <w:rFonts w:ascii="Garamond" w:hAnsi="Garamond"/>
          <w:lang w:eastAsia="cs-CZ"/>
        </w:rPr>
        <w:t>veľkými</w:t>
      </w:r>
      <w:r w:rsidR="00C9457F" w:rsidRPr="007E0781">
        <w:rPr>
          <w:rFonts w:ascii="Garamond" w:hAnsi="Garamond"/>
          <w:lang w:eastAsia="cs-CZ"/>
        </w:rPr>
        <w:t xml:space="preserve"> </w:t>
      </w:r>
      <w:r w:rsidRPr="007E0781">
        <w:rPr>
          <w:rFonts w:ascii="Garamond" w:hAnsi="Garamond"/>
          <w:lang w:eastAsia="cs-CZ"/>
        </w:rPr>
        <w:t>začiatočnými</w:t>
      </w:r>
      <w:r w:rsidR="00C9457F" w:rsidRPr="007E0781">
        <w:rPr>
          <w:rFonts w:ascii="Garamond" w:hAnsi="Garamond"/>
          <w:lang w:eastAsia="cs-CZ"/>
        </w:rPr>
        <w:t xml:space="preserve"> </w:t>
      </w:r>
      <w:r w:rsidRPr="007E0781">
        <w:rPr>
          <w:rFonts w:ascii="Garamond" w:hAnsi="Garamond"/>
          <w:lang w:eastAsia="cs-CZ"/>
        </w:rPr>
        <w:t>písmenami</w:t>
      </w:r>
      <w:r w:rsidR="00C9457F" w:rsidRPr="007E0781">
        <w:rPr>
          <w:rFonts w:ascii="Garamond" w:hAnsi="Garamond"/>
          <w:lang w:eastAsia="cs-CZ"/>
        </w:rPr>
        <w:t xml:space="preserve"> </w:t>
      </w:r>
      <w:r w:rsidRPr="007E0781">
        <w:rPr>
          <w:rFonts w:ascii="Garamond" w:hAnsi="Garamond"/>
          <w:lang w:eastAsia="cs-CZ"/>
        </w:rPr>
        <w:t>nasledovný</w:t>
      </w:r>
      <w:r w:rsidR="00C9457F" w:rsidRPr="007E0781">
        <w:rPr>
          <w:rFonts w:ascii="Garamond" w:hAnsi="Garamond"/>
          <w:lang w:eastAsia="cs-CZ"/>
        </w:rPr>
        <w:t xml:space="preserve"> </w:t>
      </w:r>
      <w:r w:rsidRPr="007E0781">
        <w:rPr>
          <w:rFonts w:ascii="Garamond" w:hAnsi="Garamond"/>
          <w:lang w:eastAsia="cs-CZ"/>
        </w:rPr>
        <w:t>význam:</w:t>
      </w:r>
      <w:r w:rsidR="00C9457F" w:rsidRPr="007E0781">
        <w:rPr>
          <w:rFonts w:ascii="Garamond" w:hAnsi="Garamond"/>
          <w:lang w:eastAsia="cs-CZ"/>
        </w:rPr>
        <w:t xml:space="preserve"> </w:t>
      </w:r>
    </w:p>
    <w:p w14:paraId="015C5DD8" w14:textId="77777777" w:rsidR="00734DCD" w:rsidRPr="007E0781" w:rsidRDefault="00734DCD" w:rsidP="00EB4543">
      <w:pPr>
        <w:keepNext/>
        <w:keepLines/>
        <w:spacing w:after="0" w:line="240" w:lineRule="auto"/>
        <w:ind w:left="1418"/>
        <w:contextualSpacing/>
        <w:jc w:val="both"/>
        <w:rPr>
          <w:rFonts w:ascii="Garamond" w:hAnsi="Garamond"/>
          <w:lang w:eastAsia="cs-CZ"/>
        </w:rPr>
      </w:pPr>
    </w:p>
    <w:p w14:paraId="4F88D241" w14:textId="782A3ED5" w:rsidR="00013130" w:rsidRPr="007E0781" w:rsidRDefault="00013130" w:rsidP="00EB4543">
      <w:pPr>
        <w:keepNext/>
        <w:keepLines/>
        <w:numPr>
          <w:ilvl w:val="0"/>
          <w:numId w:val="5"/>
        </w:numPr>
        <w:spacing w:after="0" w:line="240" w:lineRule="auto"/>
        <w:ind w:left="1418" w:hanging="709"/>
        <w:contextualSpacing/>
        <w:jc w:val="both"/>
        <w:rPr>
          <w:rFonts w:ascii="Garamond" w:hAnsi="Garamond"/>
          <w:lang w:eastAsia="cs-CZ"/>
        </w:rPr>
      </w:pPr>
      <w:r w:rsidRPr="007E0781">
        <w:rPr>
          <w:rFonts w:ascii="Garamond" w:hAnsi="Garamond"/>
          <w:b/>
          <w:lang w:eastAsia="cs-CZ"/>
        </w:rPr>
        <w:t>Kúpna</w:t>
      </w:r>
      <w:r w:rsidR="00C9457F" w:rsidRPr="007E0781">
        <w:rPr>
          <w:rFonts w:ascii="Garamond" w:hAnsi="Garamond"/>
          <w:b/>
          <w:lang w:eastAsia="cs-CZ"/>
        </w:rPr>
        <w:t xml:space="preserve"> </w:t>
      </w:r>
      <w:r w:rsidRPr="007E0781">
        <w:rPr>
          <w:rFonts w:ascii="Garamond" w:hAnsi="Garamond"/>
          <w:b/>
          <w:lang w:eastAsia="cs-CZ"/>
        </w:rPr>
        <w:t>cena</w:t>
      </w:r>
      <w:r w:rsidR="00C9457F" w:rsidRPr="007E0781">
        <w:rPr>
          <w:rFonts w:ascii="Garamond" w:hAnsi="Garamond"/>
          <w:b/>
          <w:lang w:eastAsia="cs-CZ"/>
        </w:rPr>
        <w:t xml:space="preserve"> </w:t>
      </w:r>
      <w:r w:rsidRPr="007E0781">
        <w:rPr>
          <w:rFonts w:ascii="Garamond" w:hAnsi="Garamond"/>
          <w:lang w:eastAsia="cs-CZ"/>
        </w:rPr>
        <w:t>znamená</w:t>
      </w:r>
      <w:r w:rsidR="00C9457F" w:rsidRPr="007E0781">
        <w:rPr>
          <w:rFonts w:ascii="Garamond" w:hAnsi="Garamond"/>
          <w:lang w:eastAsia="cs-CZ"/>
        </w:rPr>
        <w:t xml:space="preserve"> </w:t>
      </w:r>
      <w:r w:rsidRPr="007E0781">
        <w:rPr>
          <w:rFonts w:ascii="Garamond" w:hAnsi="Garamond"/>
          <w:lang w:eastAsia="cs-CZ"/>
        </w:rPr>
        <w:t>kúpna</w:t>
      </w:r>
      <w:r w:rsidR="00C9457F" w:rsidRPr="007E0781">
        <w:rPr>
          <w:rFonts w:ascii="Garamond" w:hAnsi="Garamond"/>
          <w:lang w:eastAsia="cs-CZ"/>
        </w:rPr>
        <w:t xml:space="preserve"> </w:t>
      </w:r>
      <w:r w:rsidRPr="007E0781">
        <w:rPr>
          <w:rFonts w:ascii="Garamond" w:hAnsi="Garamond"/>
          <w:lang w:eastAsia="cs-CZ"/>
        </w:rPr>
        <w:t>cena</w:t>
      </w:r>
      <w:r w:rsidR="00C9457F" w:rsidRPr="007E0781">
        <w:rPr>
          <w:rFonts w:ascii="Garamond" w:hAnsi="Garamond"/>
          <w:lang w:eastAsia="cs-CZ"/>
        </w:rPr>
        <w:t xml:space="preserve"> </w:t>
      </w:r>
      <w:r w:rsidRPr="007E0781">
        <w:rPr>
          <w:rFonts w:ascii="Garamond" w:hAnsi="Garamond"/>
          <w:lang w:eastAsia="cs-CZ"/>
        </w:rPr>
        <w:t>za</w:t>
      </w:r>
      <w:r w:rsidR="00C9457F" w:rsidRPr="007E0781">
        <w:rPr>
          <w:rFonts w:ascii="Garamond" w:hAnsi="Garamond"/>
          <w:lang w:eastAsia="cs-CZ"/>
        </w:rPr>
        <w:t xml:space="preserve"> </w:t>
      </w:r>
      <w:r w:rsidRPr="007E0781">
        <w:rPr>
          <w:rFonts w:ascii="Garamond" w:hAnsi="Garamond"/>
          <w:lang w:eastAsia="cs-CZ"/>
        </w:rPr>
        <w:t>Tovar</w:t>
      </w:r>
      <w:r w:rsidR="00C9457F" w:rsidRPr="007E0781">
        <w:rPr>
          <w:rFonts w:ascii="Garamond" w:hAnsi="Garamond"/>
          <w:lang w:eastAsia="cs-CZ"/>
        </w:rPr>
        <w:t xml:space="preserve"> </w:t>
      </w:r>
      <w:r w:rsidRPr="007E0781">
        <w:rPr>
          <w:rFonts w:ascii="Garamond" w:hAnsi="Garamond"/>
          <w:lang w:eastAsia="cs-CZ"/>
        </w:rPr>
        <w:t>dodaný</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základe</w:t>
      </w:r>
      <w:r w:rsidR="00C9457F" w:rsidRPr="007E0781">
        <w:rPr>
          <w:rFonts w:ascii="Garamond" w:hAnsi="Garamond"/>
          <w:lang w:eastAsia="cs-CZ"/>
        </w:rPr>
        <w:t xml:space="preserve"> </w:t>
      </w:r>
      <w:r w:rsidRPr="007E0781">
        <w:rPr>
          <w:rFonts w:ascii="Garamond" w:hAnsi="Garamond"/>
          <w:lang w:eastAsia="cs-CZ"/>
        </w:rPr>
        <w:t>objednáv</w:t>
      </w:r>
      <w:r w:rsidR="009607B5" w:rsidRPr="007E0781">
        <w:rPr>
          <w:rFonts w:ascii="Garamond" w:hAnsi="Garamond"/>
          <w:lang w:eastAsia="cs-CZ"/>
        </w:rPr>
        <w:t>ok</w:t>
      </w:r>
      <w:r w:rsidR="00C9457F" w:rsidRPr="007E0781">
        <w:rPr>
          <w:rFonts w:ascii="Garamond" w:hAnsi="Garamond"/>
          <w:lang w:eastAsia="cs-CZ"/>
        </w:rPr>
        <w:t xml:space="preserve"> </w:t>
      </w:r>
      <w:r w:rsidRPr="007E0781">
        <w:rPr>
          <w:rFonts w:ascii="Garamond" w:hAnsi="Garamond"/>
          <w:lang w:eastAsia="cs-CZ"/>
        </w:rPr>
        <w:t>podľa</w:t>
      </w:r>
      <w:r w:rsidR="00C9457F" w:rsidRPr="007E0781">
        <w:rPr>
          <w:rFonts w:ascii="Garamond" w:hAnsi="Garamond"/>
          <w:lang w:eastAsia="cs-CZ"/>
        </w:rPr>
        <w:t xml:space="preserve"> </w:t>
      </w:r>
      <w:r w:rsidRPr="007E0781">
        <w:rPr>
          <w:rFonts w:ascii="Garamond" w:hAnsi="Garamond"/>
          <w:lang w:eastAsia="cs-CZ"/>
        </w:rPr>
        <w:t>článku</w:t>
      </w:r>
      <w:r w:rsidR="00C9457F" w:rsidRPr="007E0781">
        <w:rPr>
          <w:rFonts w:ascii="Garamond" w:hAnsi="Garamond"/>
          <w:lang w:eastAsia="cs-CZ"/>
        </w:rPr>
        <w:t xml:space="preserve"> </w:t>
      </w:r>
      <w:r w:rsidRPr="007E0781">
        <w:rPr>
          <w:rFonts w:ascii="Garamond" w:hAnsi="Garamond"/>
          <w:lang w:eastAsia="cs-CZ"/>
        </w:rPr>
        <w:t>2</w:t>
      </w:r>
      <w:r w:rsidR="00C9457F" w:rsidRPr="007E0781">
        <w:rPr>
          <w:rFonts w:ascii="Garamond" w:hAnsi="Garamond"/>
          <w:lang w:eastAsia="cs-CZ"/>
        </w:rPr>
        <w:t xml:space="preserve"> </w:t>
      </w:r>
      <w:r w:rsidRPr="007E0781">
        <w:rPr>
          <w:rFonts w:ascii="Garamond" w:hAnsi="Garamond"/>
          <w:lang w:eastAsia="cs-CZ"/>
        </w:rPr>
        <w:t>bod</w:t>
      </w:r>
      <w:r w:rsidR="00C9457F" w:rsidRPr="007E0781">
        <w:rPr>
          <w:rFonts w:ascii="Garamond" w:hAnsi="Garamond"/>
          <w:lang w:eastAsia="cs-CZ"/>
        </w:rPr>
        <w:t xml:space="preserve"> </w:t>
      </w:r>
      <w:r w:rsidRPr="007E0781">
        <w:rPr>
          <w:rFonts w:ascii="Garamond" w:hAnsi="Garamond"/>
          <w:lang w:eastAsia="cs-CZ"/>
        </w:rPr>
        <w:t>2.2</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fakturovaná</w:t>
      </w:r>
      <w:r w:rsidR="00C9457F" w:rsidRPr="007E0781">
        <w:rPr>
          <w:rFonts w:ascii="Garamond" w:hAnsi="Garamond"/>
          <w:lang w:eastAsia="cs-CZ"/>
        </w:rPr>
        <w:t xml:space="preserve"> </w:t>
      </w:r>
      <w:r w:rsidRPr="007E0781">
        <w:rPr>
          <w:rFonts w:ascii="Garamond" w:hAnsi="Garamond"/>
          <w:lang w:eastAsia="cs-CZ"/>
        </w:rPr>
        <w:t>podľa</w:t>
      </w:r>
      <w:r w:rsidR="00C9457F" w:rsidRPr="007E0781">
        <w:rPr>
          <w:rFonts w:ascii="Garamond" w:hAnsi="Garamond"/>
          <w:lang w:eastAsia="cs-CZ"/>
        </w:rPr>
        <w:t xml:space="preserve"> </w:t>
      </w:r>
      <w:r w:rsidRPr="007E0781">
        <w:rPr>
          <w:rFonts w:ascii="Garamond" w:hAnsi="Garamond"/>
          <w:lang w:eastAsia="cs-CZ"/>
        </w:rPr>
        <w:t>článku</w:t>
      </w:r>
      <w:r w:rsidR="00C9457F" w:rsidRPr="007E0781">
        <w:rPr>
          <w:rFonts w:ascii="Garamond" w:hAnsi="Garamond"/>
          <w:lang w:eastAsia="cs-CZ"/>
        </w:rPr>
        <w:t xml:space="preserve"> </w:t>
      </w:r>
      <w:r w:rsidR="007232C4" w:rsidRPr="007E0781">
        <w:rPr>
          <w:rFonts w:ascii="Garamond" w:hAnsi="Garamond"/>
          <w:lang w:eastAsia="cs-CZ"/>
        </w:rPr>
        <w:t>4</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základe</w:t>
      </w:r>
      <w:r w:rsidR="00C9457F" w:rsidRPr="007E0781">
        <w:rPr>
          <w:rFonts w:ascii="Garamond" w:hAnsi="Garamond"/>
          <w:lang w:eastAsia="cs-CZ"/>
        </w:rPr>
        <w:t xml:space="preserve"> </w:t>
      </w:r>
      <w:r w:rsidRPr="007E0781">
        <w:rPr>
          <w:rFonts w:ascii="Garamond" w:hAnsi="Garamond"/>
          <w:lang w:eastAsia="cs-CZ"/>
        </w:rPr>
        <w:t>jednotkových</w:t>
      </w:r>
      <w:r w:rsidR="00C9457F" w:rsidRPr="007E0781">
        <w:rPr>
          <w:rFonts w:ascii="Garamond" w:hAnsi="Garamond"/>
          <w:lang w:eastAsia="cs-CZ"/>
        </w:rPr>
        <w:t xml:space="preserve"> </w:t>
      </w:r>
      <w:r w:rsidRPr="007E0781">
        <w:rPr>
          <w:rFonts w:ascii="Garamond" w:hAnsi="Garamond"/>
          <w:lang w:eastAsia="cs-CZ"/>
        </w:rPr>
        <w:t>cien</w:t>
      </w:r>
      <w:r w:rsidR="00C9457F" w:rsidRPr="007E0781">
        <w:rPr>
          <w:rFonts w:ascii="Garamond" w:hAnsi="Garamond"/>
          <w:lang w:eastAsia="cs-CZ"/>
        </w:rPr>
        <w:t xml:space="preserve"> </w:t>
      </w:r>
      <w:r w:rsidRPr="007E0781">
        <w:rPr>
          <w:rFonts w:ascii="Garamond" w:hAnsi="Garamond"/>
          <w:lang w:eastAsia="cs-CZ"/>
        </w:rPr>
        <w:t>podľa</w:t>
      </w:r>
      <w:r w:rsidR="00C9457F" w:rsidRPr="007E0781">
        <w:rPr>
          <w:rFonts w:ascii="Garamond" w:hAnsi="Garamond"/>
          <w:lang w:eastAsia="cs-CZ"/>
        </w:rPr>
        <w:t xml:space="preserve"> </w:t>
      </w:r>
      <w:r w:rsidRPr="007E0781">
        <w:rPr>
          <w:rFonts w:ascii="Garamond" w:hAnsi="Garamond"/>
          <w:lang w:eastAsia="cs-CZ"/>
        </w:rPr>
        <w:t>Prílohy</w:t>
      </w:r>
      <w:r w:rsidR="00C9457F" w:rsidRPr="007E0781">
        <w:rPr>
          <w:rFonts w:ascii="Garamond" w:hAnsi="Garamond"/>
          <w:lang w:eastAsia="cs-CZ"/>
        </w:rPr>
        <w:t xml:space="preserve"> </w:t>
      </w:r>
      <w:r w:rsidR="009607B5" w:rsidRPr="007E0781">
        <w:rPr>
          <w:rFonts w:ascii="Garamond" w:hAnsi="Garamond"/>
          <w:lang w:eastAsia="cs-CZ"/>
        </w:rPr>
        <w:t>1</w:t>
      </w:r>
      <w:r w:rsidR="00C9457F" w:rsidRPr="007E0781">
        <w:rPr>
          <w:rFonts w:ascii="Garamond" w:hAnsi="Garamond"/>
          <w:lang w:eastAsia="cs-CZ"/>
        </w:rPr>
        <w:t xml:space="preserve"> </w:t>
      </w:r>
      <w:r w:rsidRPr="007E0781">
        <w:rPr>
          <w:rFonts w:ascii="Garamond" w:hAnsi="Garamond"/>
          <w:lang w:eastAsia="cs-CZ"/>
        </w:rPr>
        <w:t>Zmluvy;</w:t>
      </w:r>
    </w:p>
    <w:p w14:paraId="4EF6D697" w14:textId="77777777" w:rsidR="00013130" w:rsidRPr="007E0781" w:rsidRDefault="00013130" w:rsidP="00EB4543">
      <w:pPr>
        <w:keepNext/>
        <w:keepLines/>
        <w:spacing w:after="0" w:line="240" w:lineRule="auto"/>
        <w:ind w:left="1418"/>
        <w:contextualSpacing/>
        <w:jc w:val="both"/>
        <w:rPr>
          <w:rFonts w:ascii="Garamond" w:hAnsi="Garamond"/>
          <w:b/>
          <w:lang w:eastAsia="cs-CZ"/>
        </w:rPr>
      </w:pPr>
    </w:p>
    <w:p w14:paraId="275574CC" w14:textId="291C5402" w:rsidR="00A21AA6" w:rsidRPr="007E0781" w:rsidRDefault="00A21AA6" w:rsidP="00EB4543">
      <w:pPr>
        <w:keepNext/>
        <w:keepLines/>
        <w:numPr>
          <w:ilvl w:val="0"/>
          <w:numId w:val="5"/>
        </w:numPr>
        <w:spacing w:after="0" w:line="240" w:lineRule="auto"/>
        <w:ind w:left="1418" w:hanging="709"/>
        <w:contextualSpacing/>
        <w:jc w:val="both"/>
        <w:rPr>
          <w:rFonts w:ascii="Garamond" w:hAnsi="Garamond"/>
          <w:lang w:eastAsia="cs-CZ"/>
        </w:rPr>
      </w:pPr>
      <w:r w:rsidRPr="007E0781">
        <w:rPr>
          <w:rFonts w:ascii="Garamond" w:hAnsi="Garamond"/>
          <w:b/>
          <w:lang w:eastAsia="cs-CZ"/>
        </w:rPr>
        <w:t>Miesto</w:t>
      </w:r>
      <w:r w:rsidR="00C9457F" w:rsidRPr="007E0781">
        <w:rPr>
          <w:rFonts w:ascii="Garamond" w:hAnsi="Garamond"/>
          <w:b/>
          <w:lang w:eastAsia="cs-CZ"/>
        </w:rPr>
        <w:t xml:space="preserve"> </w:t>
      </w:r>
      <w:r w:rsidRPr="007E0781">
        <w:rPr>
          <w:rFonts w:ascii="Garamond" w:hAnsi="Garamond"/>
          <w:b/>
          <w:lang w:eastAsia="cs-CZ"/>
        </w:rPr>
        <w:t>plnenia</w:t>
      </w:r>
      <w:r w:rsidR="00C9457F" w:rsidRPr="007E0781">
        <w:rPr>
          <w:rFonts w:ascii="Garamond" w:hAnsi="Garamond"/>
          <w:b/>
          <w:lang w:eastAsia="cs-CZ"/>
        </w:rPr>
        <w:t xml:space="preserve"> </w:t>
      </w:r>
      <w:r w:rsidRPr="007E0781">
        <w:rPr>
          <w:rFonts w:ascii="Garamond" w:hAnsi="Garamond"/>
          <w:lang w:eastAsia="cs-CZ"/>
        </w:rPr>
        <w:t>znamená</w:t>
      </w:r>
      <w:r w:rsidR="00C9457F" w:rsidRPr="007E0781">
        <w:rPr>
          <w:rFonts w:ascii="Garamond" w:hAnsi="Garamond"/>
          <w:lang w:eastAsia="cs-CZ"/>
        </w:rPr>
        <w:t xml:space="preserve"> </w:t>
      </w:r>
      <w:r w:rsidR="00B86221">
        <w:rPr>
          <w:rFonts w:ascii="Garamond" w:hAnsi="Garamond"/>
          <w:lang w:eastAsia="cs-CZ"/>
        </w:rPr>
        <w:t>Hlavný sklad Rožňavská 19, 831 04 Bratislava</w:t>
      </w:r>
      <w:r w:rsidRPr="007E0781">
        <w:rPr>
          <w:rFonts w:ascii="Garamond" w:hAnsi="Garamond"/>
          <w:lang w:eastAsia="cs-CZ"/>
        </w:rPr>
        <w:t>;</w:t>
      </w:r>
    </w:p>
    <w:p w14:paraId="6277A223" w14:textId="77777777" w:rsidR="0013461D" w:rsidRPr="007E0781" w:rsidRDefault="0013461D" w:rsidP="00EB4543">
      <w:pPr>
        <w:keepNext/>
        <w:keepLines/>
        <w:spacing w:after="0" w:line="240" w:lineRule="auto"/>
        <w:ind w:left="1418"/>
        <w:contextualSpacing/>
        <w:jc w:val="both"/>
        <w:rPr>
          <w:rFonts w:ascii="Garamond" w:hAnsi="Garamond"/>
          <w:lang w:eastAsia="cs-CZ"/>
        </w:rPr>
      </w:pPr>
    </w:p>
    <w:p w14:paraId="55A6736F" w14:textId="6DA75585" w:rsidR="0013461D" w:rsidRPr="007E0781" w:rsidRDefault="0013461D" w:rsidP="00EB4543">
      <w:pPr>
        <w:keepNext/>
        <w:keepLines/>
        <w:numPr>
          <w:ilvl w:val="0"/>
          <w:numId w:val="5"/>
        </w:numPr>
        <w:spacing w:after="0" w:line="240" w:lineRule="auto"/>
        <w:ind w:left="1418" w:hanging="709"/>
        <w:contextualSpacing/>
        <w:jc w:val="both"/>
        <w:rPr>
          <w:rFonts w:ascii="Garamond" w:hAnsi="Garamond"/>
          <w:lang w:eastAsia="cs-CZ"/>
        </w:rPr>
      </w:pPr>
      <w:r w:rsidRPr="007E0781">
        <w:rPr>
          <w:rFonts w:ascii="Garamond" w:hAnsi="Garamond"/>
          <w:b/>
          <w:lang w:eastAsia="cs-CZ"/>
        </w:rPr>
        <w:t xml:space="preserve">Občiansky zákonník </w:t>
      </w:r>
      <w:r w:rsidRPr="007E0781">
        <w:rPr>
          <w:rFonts w:ascii="Garamond" w:hAnsi="Garamond"/>
          <w:lang w:eastAsia="cs-CZ"/>
        </w:rPr>
        <w:t>znamená zákona č. 40/1964 Zb. Občiansky zákonník v znení neskorších predpisov;</w:t>
      </w:r>
    </w:p>
    <w:p w14:paraId="6C9CDCCA" w14:textId="77777777" w:rsidR="00013130" w:rsidRPr="007E0781" w:rsidRDefault="00013130" w:rsidP="00EB4543">
      <w:pPr>
        <w:keepNext/>
        <w:keepLines/>
        <w:spacing w:after="0" w:line="240" w:lineRule="auto"/>
        <w:contextualSpacing/>
        <w:jc w:val="both"/>
        <w:rPr>
          <w:rFonts w:ascii="Garamond" w:hAnsi="Garamond"/>
          <w:b/>
          <w:lang w:eastAsia="cs-CZ"/>
        </w:rPr>
      </w:pPr>
    </w:p>
    <w:p w14:paraId="63ED14F1" w14:textId="19D4D656" w:rsidR="00734DCD" w:rsidRPr="007E0781" w:rsidRDefault="00013130" w:rsidP="00EB4543">
      <w:pPr>
        <w:keepNext/>
        <w:keepLines/>
        <w:numPr>
          <w:ilvl w:val="0"/>
          <w:numId w:val="5"/>
        </w:numPr>
        <w:spacing w:after="0" w:line="240" w:lineRule="auto"/>
        <w:ind w:left="1418" w:hanging="709"/>
        <w:contextualSpacing/>
        <w:jc w:val="both"/>
        <w:rPr>
          <w:rFonts w:ascii="Garamond" w:hAnsi="Garamond"/>
          <w:b/>
          <w:lang w:eastAsia="cs-CZ"/>
        </w:rPr>
      </w:pPr>
      <w:r w:rsidRPr="007E0781">
        <w:rPr>
          <w:rFonts w:ascii="Garamond" w:hAnsi="Garamond"/>
          <w:b/>
          <w:lang w:eastAsia="cs-CZ"/>
        </w:rPr>
        <w:t>Obchodný</w:t>
      </w:r>
      <w:r w:rsidR="00C9457F" w:rsidRPr="007E0781">
        <w:rPr>
          <w:rFonts w:ascii="Garamond" w:hAnsi="Garamond"/>
          <w:b/>
          <w:lang w:eastAsia="cs-CZ"/>
        </w:rPr>
        <w:t xml:space="preserve"> </w:t>
      </w:r>
      <w:r w:rsidRPr="007E0781">
        <w:rPr>
          <w:rFonts w:ascii="Garamond" w:hAnsi="Garamond"/>
          <w:b/>
          <w:lang w:eastAsia="cs-CZ"/>
        </w:rPr>
        <w:t>zákonník</w:t>
      </w:r>
      <w:r w:rsidR="00C9457F" w:rsidRPr="007E0781">
        <w:rPr>
          <w:rFonts w:ascii="Garamond" w:hAnsi="Garamond"/>
          <w:b/>
          <w:lang w:eastAsia="cs-CZ"/>
        </w:rPr>
        <w:t xml:space="preserve"> </w:t>
      </w:r>
      <w:r w:rsidRPr="007E0781">
        <w:rPr>
          <w:rFonts w:ascii="Garamond" w:hAnsi="Garamond"/>
          <w:lang w:eastAsia="cs-CZ"/>
        </w:rPr>
        <w:t>znamená</w:t>
      </w:r>
      <w:r w:rsidR="00C9457F" w:rsidRPr="007E0781">
        <w:rPr>
          <w:rFonts w:ascii="Garamond" w:hAnsi="Garamond"/>
          <w:lang w:eastAsia="cs-CZ"/>
        </w:rPr>
        <w:t xml:space="preserve"> </w:t>
      </w:r>
      <w:r w:rsidRPr="007E0781">
        <w:rPr>
          <w:rFonts w:ascii="Garamond" w:hAnsi="Garamond"/>
          <w:lang w:eastAsia="cs-CZ"/>
        </w:rPr>
        <w:t>zákon</w:t>
      </w:r>
      <w:r w:rsidR="00C9457F" w:rsidRPr="007E0781">
        <w:rPr>
          <w:rFonts w:ascii="Garamond" w:hAnsi="Garamond"/>
          <w:lang w:eastAsia="cs-CZ"/>
        </w:rPr>
        <w:t xml:space="preserve"> </w:t>
      </w:r>
      <w:r w:rsidRPr="007E0781">
        <w:rPr>
          <w:rFonts w:ascii="Garamond" w:hAnsi="Garamond"/>
          <w:lang w:eastAsia="cs-CZ"/>
        </w:rPr>
        <w:t>č.</w:t>
      </w:r>
      <w:r w:rsidR="00C9457F" w:rsidRPr="007E0781">
        <w:rPr>
          <w:rFonts w:ascii="Garamond" w:hAnsi="Garamond"/>
          <w:lang w:eastAsia="cs-CZ"/>
        </w:rPr>
        <w:t xml:space="preserve"> </w:t>
      </w:r>
      <w:r w:rsidRPr="007E0781">
        <w:rPr>
          <w:rFonts w:ascii="Garamond" w:hAnsi="Garamond"/>
          <w:lang w:eastAsia="cs-CZ"/>
        </w:rPr>
        <w:t>513/1991</w:t>
      </w:r>
      <w:r w:rsidR="00C9457F" w:rsidRPr="007E0781">
        <w:rPr>
          <w:rFonts w:ascii="Garamond" w:hAnsi="Garamond"/>
          <w:lang w:eastAsia="cs-CZ"/>
        </w:rPr>
        <w:t xml:space="preserve"> </w:t>
      </w:r>
      <w:r w:rsidRPr="007E0781">
        <w:rPr>
          <w:rFonts w:ascii="Garamond" w:hAnsi="Garamond"/>
          <w:lang w:eastAsia="cs-CZ"/>
        </w:rPr>
        <w:t>Zb.</w:t>
      </w:r>
      <w:r w:rsidR="00C9457F" w:rsidRPr="007E0781">
        <w:rPr>
          <w:rFonts w:ascii="Garamond" w:hAnsi="Garamond"/>
          <w:lang w:eastAsia="cs-CZ"/>
        </w:rPr>
        <w:t xml:space="preserve"> </w:t>
      </w:r>
      <w:r w:rsidRPr="007E0781">
        <w:rPr>
          <w:rFonts w:ascii="Garamond" w:hAnsi="Garamond"/>
          <w:lang w:eastAsia="cs-CZ"/>
        </w:rPr>
        <w:t>Obchodný</w:t>
      </w:r>
      <w:r w:rsidR="00C9457F" w:rsidRPr="007E0781">
        <w:rPr>
          <w:rFonts w:ascii="Garamond" w:hAnsi="Garamond"/>
          <w:lang w:eastAsia="cs-CZ"/>
        </w:rPr>
        <w:t xml:space="preserve"> </w:t>
      </w:r>
      <w:r w:rsidRPr="007E0781">
        <w:rPr>
          <w:rFonts w:ascii="Garamond" w:hAnsi="Garamond"/>
          <w:lang w:eastAsia="cs-CZ"/>
        </w:rPr>
        <w:t>zákonník</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znení</w:t>
      </w:r>
      <w:r w:rsidR="00C9457F" w:rsidRPr="007E0781">
        <w:rPr>
          <w:rFonts w:ascii="Garamond" w:hAnsi="Garamond"/>
          <w:lang w:eastAsia="cs-CZ"/>
        </w:rPr>
        <w:t xml:space="preserve"> </w:t>
      </w:r>
      <w:r w:rsidRPr="007E0781">
        <w:rPr>
          <w:rFonts w:ascii="Garamond" w:hAnsi="Garamond"/>
          <w:lang w:eastAsia="cs-CZ"/>
        </w:rPr>
        <w:t>neskorších</w:t>
      </w:r>
      <w:r w:rsidR="00C9457F" w:rsidRPr="007E0781">
        <w:rPr>
          <w:rFonts w:ascii="Garamond" w:hAnsi="Garamond"/>
          <w:lang w:eastAsia="cs-CZ"/>
        </w:rPr>
        <w:t xml:space="preserve"> </w:t>
      </w:r>
      <w:r w:rsidRPr="007E0781">
        <w:rPr>
          <w:rFonts w:ascii="Garamond" w:hAnsi="Garamond"/>
          <w:lang w:eastAsia="cs-CZ"/>
        </w:rPr>
        <w:t>predpisov;</w:t>
      </w:r>
    </w:p>
    <w:p w14:paraId="19494BBA" w14:textId="77777777" w:rsidR="002C4F07" w:rsidRPr="007E0781" w:rsidRDefault="002C4F07" w:rsidP="00EB4543">
      <w:pPr>
        <w:keepNext/>
        <w:keepLines/>
        <w:spacing w:after="0" w:line="240" w:lineRule="auto"/>
        <w:ind w:left="1418"/>
        <w:contextualSpacing/>
        <w:jc w:val="both"/>
        <w:rPr>
          <w:rFonts w:ascii="Garamond" w:hAnsi="Garamond"/>
          <w:b/>
          <w:lang w:eastAsia="cs-CZ"/>
        </w:rPr>
      </w:pPr>
    </w:p>
    <w:p w14:paraId="2BEAE0CF" w14:textId="344D1422" w:rsidR="002C4F07" w:rsidRPr="007E0781" w:rsidRDefault="002C4F07" w:rsidP="00EB4543">
      <w:pPr>
        <w:keepNext/>
        <w:keepLines/>
        <w:numPr>
          <w:ilvl w:val="0"/>
          <w:numId w:val="5"/>
        </w:numPr>
        <w:spacing w:after="0" w:line="240" w:lineRule="auto"/>
        <w:ind w:left="1418" w:hanging="709"/>
        <w:contextualSpacing/>
        <w:jc w:val="both"/>
        <w:rPr>
          <w:rFonts w:ascii="Garamond" w:hAnsi="Garamond"/>
        </w:rPr>
      </w:pPr>
      <w:r w:rsidRPr="007E0781">
        <w:rPr>
          <w:rFonts w:ascii="Garamond" w:hAnsi="Garamond"/>
          <w:b/>
        </w:rPr>
        <w:t>Pracovný</w:t>
      </w:r>
      <w:r w:rsidR="00C9457F" w:rsidRPr="007E0781">
        <w:rPr>
          <w:rFonts w:ascii="Garamond" w:hAnsi="Garamond"/>
          <w:b/>
        </w:rPr>
        <w:t xml:space="preserve"> </w:t>
      </w:r>
      <w:r w:rsidRPr="007E0781">
        <w:rPr>
          <w:rFonts w:ascii="Garamond" w:hAnsi="Garamond"/>
          <w:b/>
        </w:rPr>
        <w:t>deň</w:t>
      </w:r>
      <w:r w:rsidR="00C9457F" w:rsidRPr="007E0781">
        <w:rPr>
          <w:rFonts w:ascii="Garamond" w:hAnsi="Garamond"/>
        </w:rPr>
        <w:t xml:space="preserve"> </w:t>
      </w:r>
      <w:r w:rsidRPr="007E0781">
        <w:rPr>
          <w:rFonts w:ascii="Garamond" w:hAnsi="Garamond"/>
        </w:rPr>
        <w:t>znamená</w:t>
      </w:r>
      <w:r w:rsidR="00C9457F" w:rsidRPr="007E0781">
        <w:rPr>
          <w:rFonts w:ascii="Garamond" w:hAnsi="Garamond"/>
        </w:rPr>
        <w:t xml:space="preserve"> </w:t>
      </w:r>
      <w:r w:rsidRPr="007E0781">
        <w:rPr>
          <w:rFonts w:ascii="Garamond" w:hAnsi="Garamond"/>
        </w:rPr>
        <w:t>deň,</w:t>
      </w:r>
      <w:r w:rsidR="00C9457F" w:rsidRPr="007E0781">
        <w:rPr>
          <w:rFonts w:ascii="Garamond" w:hAnsi="Garamond"/>
        </w:rPr>
        <w:t xml:space="preserve"> </w:t>
      </w:r>
      <w:r w:rsidRPr="007E0781">
        <w:rPr>
          <w:rFonts w:ascii="Garamond" w:hAnsi="Garamond"/>
          <w:lang w:eastAsia="cs-CZ"/>
        </w:rPr>
        <w:t>ktorý</w:t>
      </w:r>
      <w:r w:rsidR="00C9457F" w:rsidRPr="007E0781">
        <w:rPr>
          <w:rFonts w:ascii="Garamond" w:hAnsi="Garamond"/>
        </w:rPr>
        <w:t xml:space="preserve"> </w:t>
      </w:r>
      <w:r w:rsidRPr="007E0781">
        <w:rPr>
          <w:rFonts w:ascii="Garamond" w:hAnsi="Garamond"/>
        </w:rPr>
        <w:t>nie</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sobotou,</w:t>
      </w:r>
      <w:r w:rsidR="00C9457F" w:rsidRPr="007E0781">
        <w:rPr>
          <w:rFonts w:ascii="Garamond" w:hAnsi="Garamond"/>
        </w:rPr>
        <w:t xml:space="preserve"> </w:t>
      </w:r>
      <w:r w:rsidRPr="007E0781">
        <w:rPr>
          <w:rFonts w:ascii="Garamond" w:hAnsi="Garamond"/>
        </w:rPr>
        <w:t>nedeľou</w:t>
      </w:r>
      <w:r w:rsidR="00C9457F" w:rsidRPr="007E0781">
        <w:rPr>
          <w:rFonts w:ascii="Garamond" w:hAnsi="Garamond"/>
        </w:rPr>
        <w:t xml:space="preserve"> </w:t>
      </w:r>
      <w:r w:rsidRPr="007E0781">
        <w:rPr>
          <w:rFonts w:ascii="Garamond" w:hAnsi="Garamond"/>
        </w:rPr>
        <w:t>ani</w:t>
      </w:r>
      <w:r w:rsidR="00C9457F" w:rsidRPr="007E0781">
        <w:rPr>
          <w:rFonts w:ascii="Garamond" w:hAnsi="Garamond"/>
        </w:rPr>
        <w:t xml:space="preserve"> </w:t>
      </w:r>
      <w:r w:rsidRPr="007E0781">
        <w:rPr>
          <w:rFonts w:ascii="Garamond" w:hAnsi="Garamond"/>
        </w:rPr>
        <w:t>dňom</w:t>
      </w:r>
      <w:r w:rsidR="00C9457F" w:rsidRPr="007E0781">
        <w:rPr>
          <w:rFonts w:ascii="Garamond" w:hAnsi="Garamond"/>
        </w:rPr>
        <w:t xml:space="preserve"> </w:t>
      </w:r>
      <w:r w:rsidRPr="007E0781">
        <w:rPr>
          <w:rFonts w:ascii="Garamond" w:hAnsi="Garamond"/>
        </w:rPr>
        <w:t>pracovného</w:t>
      </w:r>
      <w:r w:rsidR="00C9457F" w:rsidRPr="007E0781">
        <w:rPr>
          <w:rFonts w:ascii="Garamond" w:hAnsi="Garamond"/>
        </w:rPr>
        <w:t xml:space="preserve"> </w:t>
      </w:r>
      <w:r w:rsidRPr="007E0781">
        <w:rPr>
          <w:rFonts w:ascii="Garamond" w:hAnsi="Garamond"/>
        </w:rPr>
        <w:t>pokoja</w:t>
      </w:r>
      <w:r w:rsidR="00C9457F" w:rsidRPr="007E0781">
        <w:rPr>
          <w:rFonts w:ascii="Garamond" w:hAnsi="Garamond"/>
        </w:rPr>
        <w:t xml:space="preserve"> </w:t>
      </w:r>
      <w:r w:rsidRPr="007E0781">
        <w:rPr>
          <w:rFonts w:ascii="Garamond" w:hAnsi="Garamond"/>
        </w:rPr>
        <w:t>ani</w:t>
      </w:r>
      <w:r w:rsidR="00C9457F" w:rsidRPr="007E0781">
        <w:rPr>
          <w:rFonts w:ascii="Garamond" w:hAnsi="Garamond"/>
        </w:rPr>
        <w:t xml:space="preserve"> </w:t>
      </w:r>
      <w:r w:rsidRPr="007E0781">
        <w:rPr>
          <w:rFonts w:ascii="Garamond" w:hAnsi="Garamond"/>
        </w:rPr>
        <w:t>dňom</w:t>
      </w:r>
      <w:r w:rsidR="00C9457F" w:rsidRPr="007E0781">
        <w:rPr>
          <w:rFonts w:ascii="Garamond" w:hAnsi="Garamond"/>
        </w:rPr>
        <w:t xml:space="preserve"> </w:t>
      </w:r>
      <w:r w:rsidRPr="007E0781">
        <w:rPr>
          <w:rFonts w:ascii="Garamond" w:hAnsi="Garamond"/>
        </w:rPr>
        <w:t>pracovného</w:t>
      </w:r>
      <w:r w:rsidR="00C9457F" w:rsidRPr="007E0781">
        <w:rPr>
          <w:rFonts w:ascii="Garamond" w:hAnsi="Garamond"/>
        </w:rPr>
        <w:t xml:space="preserve"> </w:t>
      </w:r>
      <w:r w:rsidRPr="007E0781">
        <w:rPr>
          <w:rFonts w:ascii="Garamond" w:hAnsi="Garamond"/>
        </w:rPr>
        <w:t>voľna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Slovenskej</w:t>
      </w:r>
      <w:r w:rsidR="00C9457F" w:rsidRPr="007E0781">
        <w:rPr>
          <w:rFonts w:ascii="Garamond" w:hAnsi="Garamond"/>
        </w:rPr>
        <w:t xml:space="preserve"> </w:t>
      </w:r>
      <w:r w:rsidRPr="007E0781">
        <w:rPr>
          <w:rFonts w:ascii="Garamond" w:hAnsi="Garamond"/>
        </w:rPr>
        <w:t>republike;</w:t>
      </w:r>
    </w:p>
    <w:p w14:paraId="5F7A6DEE" w14:textId="77777777" w:rsidR="00013130" w:rsidRPr="007E0781" w:rsidRDefault="00013130" w:rsidP="00EB4543">
      <w:pPr>
        <w:keepNext/>
        <w:keepLines/>
        <w:spacing w:after="0" w:line="240" w:lineRule="auto"/>
        <w:contextualSpacing/>
        <w:jc w:val="both"/>
        <w:rPr>
          <w:rFonts w:ascii="Garamond" w:hAnsi="Garamond"/>
        </w:rPr>
      </w:pPr>
    </w:p>
    <w:p w14:paraId="76D81A00" w14:textId="24A8A841" w:rsidR="004165BE" w:rsidRPr="007E0781" w:rsidRDefault="004165BE" w:rsidP="00EB4543">
      <w:pPr>
        <w:keepNext/>
        <w:keepLines/>
        <w:numPr>
          <w:ilvl w:val="0"/>
          <w:numId w:val="5"/>
        </w:numPr>
        <w:spacing w:after="0" w:line="240" w:lineRule="auto"/>
        <w:ind w:left="1418" w:hanging="709"/>
        <w:contextualSpacing/>
        <w:jc w:val="both"/>
        <w:rPr>
          <w:rStyle w:val="Hypertextovodkaz"/>
          <w:rFonts w:ascii="Garamond" w:hAnsi="Garamond"/>
          <w:color w:val="auto"/>
          <w:u w:val="none"/>
        </w:rPr>
      </w:pPr>
      <w:r w:rsidRPr="007E0781">
        <w:rPr>
          <w:rFonts w:ascii="Garamond" w:hAnsi="Garamond"/>
          <w:b/>
        </w:rPr>
        <w:t>Register</w:t>
      </w:r>
      <w:r w:rsidR="00C9457F" w:rsidRPr="007E0781">
        <w:rPr>
          <w:rFonts w:ascii="Garamond" w:hAnsi="Garamond"/>
          <w:b/>
        </w:rPr>
        <w:t xml:space="preserve"> </w:t>
      </w:r>
      <w:r w:rsidRPr="007E0781">
        <w:rPr>
          <w:rFonts w:ascii="Garamond" w:hAnsi="Garamond"/>
          <w:b/>
        </w:rPr>
        <w:t>partnerov</w:t>
      </w:r>
      <w:r w:rsidR="00C9457F" w:rsidRPr="007E0781">
        <w:rPr>
          <w:rFonts w:ascii="Garamond" w:hAnsi="Garamond"/>
          <w:b/>
        </w:rPr>
        <w:t xml:space="preserve"> </w:t>
      </w:r>
      <w:r w:rsidRPr="007E0781">
        <w:rPr>
          <w:rFonts w:ascii="Garamond" w:hAnsi="Garamond"/>
          <w:b/>
        </w:rPr>
        <w:t>verejného</w:t>
      </w:r>
      <w:r w:rsidR="00C9457F" w:rsidRPr="007E0781">
        <w:rPr>
          <w:rFonts w:ascii="Garamond" w:hAnsi="Garamond"/>
          <w:b/>
        </w:rPr>
        <w:t xml:space="preserve"> </w:t>
      </w:r>
      <w:r w:rsidRPr="007E0781">
        <w:rPr>
          <w:rFonts w:ascii="Garamond" w:hAnsi="Garamond"/>
          <w:b/>
        </w:rPr>
        <w:t>sektora</w:t>
      </w:r>
      <w:r w:rsidR="00C9457F" w:rsidRPr="007E0781">
        <w:rPr>
          <w:rFonts w:ascii="Garamond" w:hAnsi="Garamond"/>
        </w:rPr>
        <w:t xml:space="preserve"> </w:t>
      </w:r>
      <w:r w:rsidRPr="007E0781">
        <w:rPr>
          <w:rFonts w:ascii="Garamond" w:hAnsi="Garamond"/>
        </w:rPr>
        <w:t>znamená</w:t>
      </w:r>
      <w:r w:rsidR="00C9457F" w:rsidRPr="007E0781">
        <w:rPr>
          <w:rFonts w:ascii="Garamond" w:hAnsi="Garamond"/>
        </w:rPr>
        <w:t xml:space="preserve"> </w:t>
      </w:r>
      <w:r w:rsidRPr="007E0781">
        <w:rPr>
          <w:rFonts w:ascii="Garamond" w:hAnsi="Garamond"/>
        </w:rPr>
        <w:t>informačný</w:t>
      </w:r>
      <w:r w:rsidR="00C9457F" w:rsidRPr="007E0781">
        <w:rPr>
          <w:rFonts w:ascii="Garamond" w:hAnsi="Garamond"/>
        </w:rPr>
        <w:t xml:space="preserve"> </w:t>
      </w:r>
      <w:r w:rsidRPr="007E0781">
        <w:rPr>
          <w:rFonts w:ascii="Garamond" w:hAnsi="Garamond"/>
        </w:rPr>
        <w:t>systém</w:t>
      </w:r>
      <w:r w:rsidR="00C9457F" w:rsidRPr="007E0781">
        <w:rPr>
          <w:rFonts w:ascii="Garamond" w:hAnsi="Garamond"/>
        </w:rPr>
        <w:t xml:space="preserve"> </w:t>
      </w:r>
      <w:r w:rsidRPr="007E0781">
        <w:rPr>
          <w:rFonts w:ascii="Garamond" w:hAnsi="Garamond"/>
        </w:rPr>
        <w:t>verejnej</w:t>
      </w:r>
      <w:r w:rsidR="00C9457F" w:rsidRPr="007E0781">
        <w:rPr>
          <w:rFonts w:ascii="Garamond" w:hAnsi="Garamond"/>
        </w:rPr>
        <w:t xml:space="preserve"> </w:t>
      </w:r>
      <w:r w:rsidRPr="007E0781">
        <w:rPr>
          <w:rFonts w:ascii="Garamond" w:hAnsi="Garamond"/>
        </w:rPr>
        <w:t>správy,</w:t>
      </w:r>
      <w:r w:rsidR="00C9457F" w:rsidRPr="007E0781">
        <w:rPr>
          <w:rFonts w:ascii="Garamond" w:hAnsi="Garamond"/>
        </w:rPr>
        <w:t xml:space="preserve"> </w:t>
      </w:r>
      <w:r w:rsidRPr="007E0781">
        <w:rPr>
          <w:rFonts w:ascii="Garamond" w:hAnsi="Garamond"/>
        </w:rPr>
        <w:t>ktorý</w:t>
      </w:r>
      <w:r w:rsidR="00C9457F" w:rsidRPr="007E0781">
        <w:rPr>
          <w:rFonts w:ascii="Garamond" w:eastAsiaTheme="minorHAnsi" w:hAnsi="Garamond" w:cs="Garamond"/>
          <w:color w:val="000000"/>
        </w:rPr>
        <w:t xml:space="preserve"> </w:t>
      </w:r>
      <w:r w:rsidRPr="007E0781">
        <w:rPr>
          <w:rFonts w:ascii="Garamond" w:hAnsi="Garamond"/>
        </w:rPr>
        <w:t>obsahuje</w:t>
      </w:r>
      <w:r w:rsidR="00C9457F" w:rsidRPr="007E0781">
        <w:rPr>
          <w:rFonts w:ascii="Garamond" w:hAnsi="Garamond"/>
        </w:rPr>
        <w:t xml:space="preserve"> </w:t>
      </w:r>
      <w:r w:rsidRPr="007E0781">
        <w:rPr>
          <w:rFonts w:ascii="Garamond" w:hAnsi="Garamond"/>
        </w:rPr>
        <w:t>údaje</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partneroch</w:t>
      </w:r>
      <w:r w:rsidR="00C9457F" w:rsidRPr="007E0781">
        <w:rPr>
          <w:rFonts w:ascii="Garamond" w:hAnsi="Garamond"/>
        </w:rPr>
        <w:t xml:space="preserve"> </w:t>
      </w:r>
      <w:r w:rsidRPr="007E0781">
        <w:rPr>
          <w:rFonts w:ascii="Garamond" w:hAnsi="Garamond"/>
        </w:rPr>
        <w:t>verejného</w:t>
      </w:r>
      <w:r w:rsidR="00C9457F" w:rsidRPr="007E0781">
        <w:rPr>
          <w:rFonts w:ascii="Garamond" w:hAnsi="Garamond"/>
        </w:rPr>
        <w:t xml:space="preserve"> </w:t>
      </w:r>
      <w:r w:rsidRPr="007E0781">
        <w:rPr>
          <w:rFonts w:ascii="Garamond" w:hAnsi="Garamond"/>
        </w:rPr>
        <w:t>sektora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ich</w:t>
      </w:r>
      <w:r w:rsidR="00C9457F" w:rsidRPr="007E0781">
        <w:rPr>
          <w:rFonts w:ascii="Garamond" w:hAnsi="Garamond"/>
        </w:rPr>
        <w:t xml:space="preserve"> </w:t>
      </w:r>
      <w:r w:rsidRPr="007E0781">
        <w:rPr>
          <w:rFonts w:ascii="Garamond" w:hAnsi="Garamond"/>
        </w:rPr>
        <w:t>konečných</w:t>
      </w:r>
      <w:r w:rsidR="00C9457F" w:rsidRPr="007E0781">
        <w:rPr>
          <w:rFonts w:ascii="Garamond" w:hAnsi="Garamond"/>
        </w:rPr>
        <w:t xml:space="preserve"> </w:t>
      </w:r>
      <w:r w:rsidRPr="007E0781">
        <w:rPr>
          <w:rFonts w:ascii="Garamond" w:hAnsi="Garamond"/>
        </w:rPr>
        <w:t>užívateľoch</w:t>
      </w:r>
      <w:r w:rsidR="00C9457F" w:rsidRPr="007E0781">
        <w:rPr>
          <w:rFonts w:ascii="Garamond" w:hAnsi="Garamond"/>
        </w:rPr>
        <w:t xml:space="preserve"> </w:t>
      </w:r>
      <w:r w:rsidRPr="007E0781">
        <w:rPr>
          <w:rFonts w:ascii="Garamond" w:hAnsi="Garamond"/>
        </w:rPr>
        <w:t>výhod</w:t>
      </w:r>
      <w:r w:rsidR="00CA6A51" w:rsidRPr="007E0781">
        <w:rPr>
          <w:rFonts w:ascii="Garamond" w:hAnsi="Garamond"/>
        </w:rPr>
        <w:t>,</w:t>
      </w:r>
      <w:r w:rsidR="00C9457F" w:rsidRPr="007E0781">
        <w:rPr>
          <w:rFonts w:ascii="Garamond" w:hAnsi="Garamond"/>
        </w:rPr>
        <w:t xml:space="preserve"> </w:t>
      </w:r>
      <w:r w:rsidR="00CA6A51" w:rsidRPr="007E0781">
        <w:rPr>
          <w:rFonts w:ascii="Garamond" w:hAnsi="Garamond"/>
        </w:rPr>
        <w:t>pričom</w:t>
      </w:r>
      <w:r w:rsidR="00C9457F" w:rsidRPr="007E0781">
        <w:rPr>
          <w:rFonts w:ascii="Garamond" w:hAnsi="Garamond"/>
        </w:rPr>
        <w:t xml:space="preserve"> </w:t>
      </w:r>
      <w:r w:rsidR="00CA6A51" w:rsidRPr="007E0781">
        <w:rPr>
          <w:rFonts w:ascii="Garamond" w:hAnsi="Garamond"/>
        </w:rPr>
        <w:t>j</w:t>
      </w:r>
      <w:r w:rsidRPr="007E0781">
        <w:rPr>
          <w:rFonts w:ascii="Garamond" w:hAnsi="Garamond"/>
        </w:rPr>
        <w:t>eho</w:t>
      </w:r>
      <w:r w:rsidR="00C9457F" w:rsidRPr="007E0781">
        <w:rPr>
          <w:rFonts w:ascii="Garamond" w:hAnsi="Garamond"/>
        </w:rPr>
        <w:t xml:space="preserve"> </w:t>
      </w:r>
      <w:r w:rsidRPr="007E0781">
        <w:rPr>
          <w:rFonts w:ascii="Garamond" w:hAnsi="Garamond"/>
        </w:rPr>
        <w:t>správcom</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prevádzkovateľom</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Ministerstvo</w:t>
      </w:r>
      <w:r w:rsidR="00C9457F" w:rsidRPr="007E0781">
        <w:rPr>
          <w:rFonts w:ascii="Garamond" w:hAnsi="Garamond"/>
        </w:rPr>
        <w:t xml:space="preserve"> </w:t>
      </w:r>
      <w:r w:rsidRPr="007E0781">
        <w:rPr>
          <w:rFonts w:ascii="Garamond" w:hAnsi="Garamond"/>
        </w:rPr>
        <w:t>spravodlivosti</w:t>
      </w:r>
      <w:r w:rsidR="00C9457F" w:rsidRPr="007E0781">
        <w:rPr>
          <w:rFonts w:ascii="Garamond" w:hAnsi="Garamond"/>
        </w:rPr>
        <w:t xml:space="preserve"> </w:t>
      </w:r>
      <w:r w:rsidRPr="007E0781">
        <w:rPr>
          <w:rFonts w:ascii="Garamond" w:hAnsi="Garamond"/>
        </w:rPr>
        <w:t>Slovenskej</w:t>
      </w:r>
      <w:r w:rsidR="00C9457F" w:rsidRPr="007E0781">
        <w:rPr>
          <w:rFonts w:ascii="Garamond" w:hAnsi="Garamond"/>
        </w:rPr>
        <w:t xml:space="preserve"> </w:t>
      </w:r>
      <w:r w:rsidRPr="007E0781">
        <w:rPr>
          <w:rFonts w:ascii="Garamond" w:hAnsi="Garamond"/>
        </w:rPr>
        <w:t>republiky</w:t>
      </w:r>
      <w:r w:rsidR="00C9457F" w:rsidRPr="007E0781">
        <w:rPr>
          <w:rFonts w:ascii="Garamond" w:hAnsi="Garamond"/>
        </w:rPr>
        <w:t xml:space="preserve"> </w:t>
      </w:r>
      <w:r w:rsidR="00CA6A51" w:rsidRPr="007E0781">
        <w:rPr>
          <w:rFonts w:ascii="Garamond" w:hAnsi="Garamond"/>
        </w:rPr>
        <w:t>a</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prístupný</w:t>
      </w:r>
      <w:r w:rsidR="00C9457F" w:rsidRPr="007E0781">
        <w:rPr>
          <w:rFonts w:ascii="Garamond" w:hAnsi="Garamond"/>
        </w:rPr>
        <w:t xml:space="preserve"> </w:t>
      </w:r>
      <w:r w:rsidRPr="007E0781">
        <w:rPr>
          <w:rFonts w:ascii="Garamond" w:hAnsi="Garamond"/>
        </w:rPr>
        <w:t>on-line</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webovom</w:t>
      </w:r>
      <w:r w:rsidR="00C9457F" w:rsidRPr="007E0781">
        <w:rPr>
          <w:rFonts w:ascii="Garamond" w:hAnsi="Garamond"/>
        </w:rPr>
        <w:t xml:space="preserve"> </w:t>
      </w:r>
      <w:r w:rsidRPr="007E0781">
        <w:rPr>
          <w:rFonts w:ascii="Garamond" w:hAnsi="Garamond"/>
        </w:rPr>
        <w:t>sídle</w:t>
      </w:r>
      <w:r w:rsidR="00C9457F" w:rsidRPr="007E0781">
        <w:rPr>
          <w:rFonts w:ascii="Garamond" w:hAnsi="Garamond"/>
        </w:rPr>
        <w:t xml:space="preserve"> </w:t>
      </w:r>
      <w:r w:rsidRPr="007E0781">
        <w:rPr>
          <w:rFonts w:ascii="Garamond" w:hAnsi="Garamond"/>
        </w:rPr>
        <w:t>Ministerstva</w:t>
      </w:r>
      <w:r w:rsidR="00C9457F" w:rsidRPr="007E0781">
        <w:rPr>
          <w:rFonts w:ascii="Garamond" w:hAnsi="Garamond"/>
        </w:rPr>
        <w:t xml:space="preserve"> </w:t>
      </w:r>
      <w:r w:rsidRPr="007E0781">
        <w:rPr>
          <w:rFonts w:ascii="Garamond" w:hAnsi="Garamond"/>
        </w:rPr>
        <w:t>spravodlivosti</w:t>
      </w:r>
      <w:r w:rsidR="00C9457F" w:rsidRPr="007E0781">
        <w:rPr>
          <w:rFonts w:ascii="Garamond" w:hAnsi="Garamond"/>
        </w:rPr>
        <w:t xml:space="preserve"> </w:t>
      </w:r>
      <w:r w:rsidRPr="007E0781">
        <w:rPr>
          <w:rFonts w:ascii="Garamond" w:hAnsi="Garamond"/>
        </w:rPr>
        <w:t>Slovenskej</w:t>
      </w:r>
      <w:r w:rsidR="00C9457F" w:rsidRPr="007E0781">
        <w:rPr>
          <w:rFonts w:ascii="Garamond" w:hAnsi="Garamond"/>
        </w:rPr>
        <w:t xml:space="preserve"> </w:t>
      </w:r>
      <w:r w:rsidRPr="007E0781">
        <w:rPr>
          <w:rFonts w:ascii="Garamond" w:hAnsi="Garamond"/>
        </w:rPr>
        <w:t>republiky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adrese</w:t>
      </w:r>
      <w:r w:rsidR="00C9457F" w:rsidRPr="007E0781">
        <w:rPr>
          <w:rFonts w:ascii="Garamond" w:hAnsi="Garamond"/>
        </w:rPr>
        <w:t xml:space="preserve"> </w:t>
      </w:r>
      <w:hyperlink r:id="rId10" w:history="1">
        <w:r w:rsidRPr="007E0781">
          <w:rPr>
            <w:rStyle w:val="Hypertextovodkaz"/>
            <w:rFonts w:ascii="Garamond" w:hAnsi="Garamond"/>
          </w:rPr>
          <w:t>https://rpvs.gov.sk/rpvs/</w:t>
        </w:r>
      </w:hyperlink>
      <w:r w:rsidRPr="007E0781">
        <w:rPr>
          <w:rStyle w:val="Hypertextovodkaz"/>
          <w:rFonts w:ascii="Garamond" w:hAnsi="Garamond"/>
        </w:rPr>
        <w:t>;</w:t>
      </w:r>
    </w:p>
    <w:p w14:paraId="409A099A" w14:textId="77777777" w:rsidR="0085694A" w:rsidRPr="007E0781" w:rsidRDefault="0085694A" w:rsidP="00EB4543">
      <w:pPr>
        <w:keepNext/>
        <w:keepLines/>
        <w:numPr>
          <w:ilvl w:val="0"/>
          <w:numId w:val="5"/>
        </w:numPr>
        <w:spacing w:after="0" w:line="240" w:lineRule="auto"/>
        <w:ind w:left="1418" w:hanging="710"/>
        <w:contextualSpacing/>
        <w:jc w:val="both"/>
        <w:rPr>
          <w:rFonts w:ascii="Garamond" w:hAnsi="Garamond"/>
        </w:rPr>
      </w:pPr>
      <w:r w:rsidRPr="007E0781">
        <w:rPr>
          <w:rFonts w:ascii="Garamond" w:eastAsia="Calibri" w:hAnsi="Garamond"/>
          <w:b/>
        </w:rPr>
        <w:lastRenderedPageBreak/>
        <w:t>Subdodávateľ</w:t>
      </w:r>
      <w:r w:rsidRPr="007E0781">
        <w:rPr>
          <w:rFonts w:ascii="Garamond" w:hAnsi="Garamond"/>
          <w:b/>
        </w:rPr>
        <w:t xml:space="preserve"> </w:t>
      </w:r>
      <w:r w:rsidRPr="007E0781">
        <w:rPr>
          <w:rFonts w:ascii="Garamond" w:hAnsi="Garamond"/>
        </w:rPr>
        <w:t xml:space="preserve">znamená fyzická alebo právnická osoba uvedená v zmluve uzatvorenej medzi Dodávateľom a </w:t>
      </w:r>
      <w:r w:rsidRPr="007E0781">
        <w:rPr>
          <w:rFonts w:ascii="Garamond" w:eastAsia="Calibri" w:hAnsi="Garamond"/>
        </w:rPr>
        <w:t>Subdodávateľom</w:t>
      </w:r>
      <w:r w:rsidRPr="007E0781">
        <w:rPr>
          <w:rFonts w:ascii="Garamond" w:hAnsi="Garamond"/>
        </w:rPr>
        <w:t xml:space="preserve">, ktorá je poverená dodaním časti Tovaru, pričom zoznam </w:t>
      </w:r>
      <w:r w:rsidRPr="007E0781">
        <w:rPr>
          <w:rFonts w:ascii="Garamond" w:eastAsia="Calibri" w:hAnsi="Garamond"/>
        </w:rPr>
        <w:t>Subdodávateľov</w:t>
      </w:r>
      <w:r w:rsidRPr="007E0781">
        <w:rPr>
          <w:rFonts w:ascii="Garamond" w:hAnsi="Garamond"/>
        </w:rPr>
        <w:t xml:space="preserve"> je uvedený v Prílohe 2 Zmluvy;</w:t>
      </w:r>
    </w:p>
    <w:p w14:paraId="706F3E2C" w14:textId="77777777" w:rsidR="0085694A" w:rsidRPr="007E0781" w:rsidRDefault="0085694A" w:rsidP="00EB4543">
      <w:pPr>
        <w:keepNext/>
        <w:keepLines/>
        <w:spacing w:after="0" w:line="240" w:lineRule="auto"/>
        <w:ind w:left="1418"/>
        <w:contextualSpacing/>
        <w:jc w:val="both"/>
        <w:rPr>
          <w:rFonts w:ascii="Garamond" w:hAnsi="Garamond"/>
        </w:rPr>
      </w:pPr>
    </w:p>
    <w:p w14:paraId="76B10708" w14:textId="4769FC08" w:rsidR="0085694A" w:rsidRPr="007E0781" w:rsidRDefault="0085694A" w:rsidP="00EB4543">
      <w:pPr>
        <w:keepNext/>
        <w:keepLines/>
        <w:numPr>
          <w:ilvl w:val="0"/>
          <w:numId w:val="5"/>
        </w:numPr>
        <w:spacing w:after="0" w:line="240" w:lineRule="auto"/>
        <w:ind w:left="1418" w:hanging="709"/>
        <w:contextualSpacing/>
        <w:jc w:val="both"/>
        <w:rPr>
          <w:rFonts w:ascii="Garamond" w:hAnsi="Garamond"/>
        </w:rPr>
      </w:pPr>
      <w:r w:rsidRPr="007E0781">
        <w:rPr>
          <w:rFonts w:ascii="Garamond" w:hAnsi="Garamond"/>
          <w:b/>
        </w:rPr>
        <w:t xml:space="preserve">Tovar </w:t>
      </w:r>
      <w:r w:rsidRPr="007E0781">
        <w:rPr>
          <w:rFonts w:ascii="Garamond" w:hAnsi="Garamond"/>
        </w:rPr>
        <w:t xml:space="preserve">znamená </w:t>
      </w:r>
      <w:r w:rsidR="00B86221">
        <w:rPr>
          <w:rFonts w:ascii="Garamond" w:hAnsi="Garamond"/>
        </w:rPr>
        <w:t xml:space="preserve">rúrkový </w:t>
      </w:r>
      <w:r w:rsidR="002918AC">
        <w:rPr>
          <w:rFonts w:ascii="Garamond" w:hAnsi="Garamond"/>
        </w:rPr>
        <w:t xml:space="preserve">zvárací </w:t>
      </w:r>
      <w:r w:rsidR="00B86221">
        <w:rPr>
          <w:rFonts w:ascii="Garamond" w:hAnsi="Garamond"/>
        </w:rPr>
        <w:t>drôt</w:t>
      </w:r>
      <w:r w:rsidRPr="007E0781">
        <w:rPr>
          <w:rFonts w:ascii="Garamond" w:hAnsi="Garamond"/>
        </w:rPr>
        <w:t>, bližšie špecifikovan</w:t>
      </w:r>
      <w:r w:rsidR="00B86221">
        <w:rPr>
          <w:rFonts w:ascii="Garamond" w:hAnsi="Garamond"/>
        </w:rPr>
        <w:t>ý</w:t>
      </w:r>
      <w:r w:rsidRPr="007E0781">
        <w:rPr>
          <w:rFonts w:ascii="Garamond" w:hAnsi="Garamond"/>
        </w:rPr>
        <w:t xml:space="preserve"> v Prílohe 1 Zmluvy</w:t>
      </w:r>
      <w:r w:rsidRPr="007E0781">
        <w:rPr>
          <w:rFonts w:ascii="Garamond" w:hAnsi="Garamond"/>
          <w:lang w:eastAsia="cs-CZ"/>
        </w:rPr>
        <w:t xml:space="preserve">; </w:t>
      </w:r>
    </w:p>
    <w:p w14:paraId="0067B13A" w14:textId="77777777" w:rsidR="0085694A" w:rsidRPr="007E0781" w:rsidRDefault="0085694A" w:rsidP="00EB4543">
      <w:pPr>
        <w:keepNext/>
        <w:keepLines/>
        <w:spacing w:after="0" w:line="240" w:lineRule="auto"/>
        <w:contextualSpacing/>
        <w:jc w:val="both"/>
        <w:rPr>
          <w:rFonts w:ascii="Garamond" w:hAnsi="Garamond"/>
        </w:rPr>
      </w:pPr>
    </w:p>
    <w:p w14:paraId="2506A02A" w14:textId="77777777" w:rsidR="0085694A" w:rsidRPr="007E0781" w:rsidRDefault="0085694A" w:rsidP="00EB4543">
      <w:pPr>
        <w:keepNext/>
        <w:keepLines/>
        <w:numPr>
          <w:ilvl w:val="0"/>
          <w:numId w:val="5"/>
        </w:numPr>
        <w:spacing w:after="0" w:line="240" w:lineRule="auto"/>
        <w:ind w:left="1418" w:hanging="709"/>
        <w:contextualSpacing/>
        <w:jc w:val="both"/>
        <w:rPr>
          <w:rFonts w:ascii="Garamond" w:hAnsi="Garamond"/>
        </w:rPr>
      </w:pPr>
      <w:r w:rsidRPr="007E0781">
        <w:rPr>
          <w:rFonts w:ascii="Garamond" w:hAnsi="Garamond"/>
          <w:b/>
        </w:rPr>
        <w:t>Zmluvná strana</w:t>
      </w:r>
      <w:r w:rsidRPr="007E0781">
        <w:rPr>
          <w:rFonts w:ascii="Garamond" w:hAnsi="Garamond"/>
        </w:rPr>
        <w:t xml:space="preserve"> znamená Objednávateľ a/alebo Dodávateľ; a</w:t>
      </w:r>
    </w:p>
    <w:p w14:paraId="0A3B378A" w14:textId="77777777" w:rsidR="0085694A" w:rsidRPr="007E0781" w:rsidRDefault="0085694A" w:rsidP="00EB4543">
      <w:pPr>
        <w:keepNext/>
        <w:keepLines/>
        <w:spacing w:after="0" w:line="240" w:lineRule="auto"/>
        <w:ind w:left="1418"/>
        <w:contextualSpacing/>
        <w:jc w:val="both"/>
        <w:rPr>
          <w:rFonts w:ascii="Garamond" w:hAnsi="Garamond"/>
        </w:rPr>
      </w:pPr>
    </w:p>
    <w:p w14:paraId="1CCE678D" w14:textId="77777777" w:rsidR="0085694A" w:rsidRPr="007E0781" w:rsidRDefault="0085694A" w:rsidP="00EB4543">
      <w:pPr>
        <w:keepNext/>
        <w:keepLines/>
        <w:numPr>
          <w:ilvl w:val="0"/>
          <w:numId w:val="5"/>
        </w:numPr>
        <w:spacing w:after="0" w:line="240" w:lineRule="auto"/>
        <w:ind w:left="1418" w:hanging="709"/>
        <w:contextualSpacing/>
        <w:jc w:val="both"/>
        <w:rPr>
          <w:rFonts w:ascii="Garamond" w:hAnsi="Garamond"/>
          <w:b/>
          <w:color w:val="000000" w:themeColor="text1"/>
          <w:lang w:eastAsia="cs-CZ"/>
        </w:rPr>
      </w:pPr>
      <w:r w:rsidRPr="007E0781">
        <w:rPr>
          <w:rFonts w:ascii="Garamond" w:hAnsi="Garamond"/>
          <w:b/>
          <w:color w:val="000000" w:themeColor="text1"/>
        </w:rPr>
        <w:t xml:space="preserve">ZVO </w:t>
      </w:r>
      <w:r w:rsidRPr="007E0781">
        <w:rPr>
          <w:rFonts w:ascii="Garamond" w:hAnsi="Garamond"/>
          <w:bCs/>
          <w:color w:val="000000" w:themeColor="text1"/>
        </w:rPr>
        <w:t>znamená</w:t>
      </w:r>
      <w:r w:rsidRPr="007E0781">
        <w:rPr>
          <w:rFonts w:ascii="Garamond" w:hAnsi="Garamond"/>
          <w:b/>
          <w:color w:val="000000" w:themeColor="text1"/>
        </w:rPr>
        <w:t xml:space="preserve"> </w:t>
      </w:r>
      <w:r w:rsidRPr="007E0781">
        <w:rPr>
          <w:rFonts w:ascii="Garamond" w:hAnsi="Garamond"/>
        </w:rPr>
        <w:t>zákon č. 343/2015 Z. z. o verejnom obstarávaní a o zmene a doplnení niektorých predpisov v znení neskorších predpisov.</w:t>
      </w:r>
    </w:p>
    <w:p w14:paraId="254EC1D0" w14:textId="77777777" w:rsidR="00013130" w:rsidRPr="007E0781" w:rsidRDefault="00013130" w:rsidP="00EB4543">
      <w:pPr>
        <w:keepNext/>
        <w:keepLines/>
        <w:spacing w:after="0" w:line="240" w:lineRule="auto"/>
        <w:ind w:left="1068"/>
        <w:contextualSpacing/>
        <w:jc w:val="both"/>
        <w:rPr>
          <w:rFonts w:ascii="Garamond" w:hAnsi="Garamond"/>
        </w:rPr>
      </w:pPr>
    </w:p>
    <w:p w14:paraId="596E1CB5" w14:textId="538CDF7B" w:rsidR="00013130" w:rsidRPr="007E0781" w:rsidRDefault="00013130" w:rsidP="00EB4543">
      <w:pPr>
        <w:keepNext/>
        <w:keepLines/>
        <w:numPr>
          <w:ilvl w:val="1"/>
          <w:numId w:val="4"/>
        </w:numPr>
        <w:spacing w:after="0" w:line="240" w:lineRule="auto"/>
        <w:ind w:left="709" w:hanging="709"/>
        <w:contextualSpacing/>
        <w:jc w:val="both"/>
        <w:rPr>
          <w:rFonts w:ascii="Garamond" w:hAnsi="Garamond"/>
          <w:lang w:eastAsia="cs-CZ"/>
        </w:rPr>
      </w:pPr>
      <w:r w:rsidRPr="007E0781">
        <w:rPr>
          <w:rFonts w:ascii="Garamond" w:hAnsi="Garamond"/>
          <w:lang w:eastAsia="cs-CZ"/>
        </w:rPr>
        <w:t>Okrem</w:t>
      </w:r>
      <w:r w:rsidR="00C9457F" w:rsidRPr="007E0781">
        <w:rPr>
          <w:rFonts w:ascii="Garamond" w:hAnsi="Garamond"/>
          <w:lang w:eastAsia="cs-CZ"/>
        </w:rPr>
        <w:t xml:space="preserve"> </w:t>
      </w:r>
      <w:r w:rsidRPr="007E0781">
        <w:rPr>
          <w:rFonts w:ascii="Garamond" w:hAnsi="Garamond"/>
          <w:lang w:eastAsia="cs-CZ"/>
        </w:rPr>
        <w:t>definovaných</w:t>
      </w:r>
      <w:r w:rsidR="00C9457F" w:rsidRPr="007E0781">
        <w:rPr>
          <w:rFonts w:ascii="Garamond" w:hAnsi="Garamond"/>
          <w:lang w:eastAsia="cs-CZ"/>
        </w:rPr>
        <w:t xml:space="preserve"> </w:t>
      </w:r>
      <w:r w:rsidRPr="007E0781">
        <w:rPr>
          <w:rFonts w:ascii="Garamond" w:hAnsi="Garamond"/>
          <w:lang w:eastAsia="cs-CZ"/>
        </w:rPr>
        <w:t>pojmov</w:t>
      </w:r>
      <w:r w:rsidR="00C9457F" w:rsidRPr="007E0781">
        <w:rPr>
          <w:rFonts w:ascii="Garamond" w:hAnsi="Garamond"/>
          <w:lang w:eastAsia="cs-CZ"/>
        </w:rPr>
        <w:t xml:space="preserve"> </w:t>
      </w:r>
      <w:r w:rsidRPr="007E0781">
        <w:rPr>
          <w:rFonts w:ascii="Garamond" w:hAnsi="Garamond"/>
          <w:lang w:eastAsia="cs-CZ"/>
        </w:rPr>
        <w:t>uvedených</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článku</w:t>
      </w:r>
      <w:r w:rsidR="00C9457F" w:rsidRPr="007E0781">
        <w:rPr>
          <w:rFonts w:ascii="Garamond" w:hAnsi="Garamond"/>
          <w:lang w:eastAsia="cs-CZ"/>
        </w:rPr>
        <w:t xml:space="preserve"> </w:t>
      </w:r>
      <w:r w:rsidRPr="007E0781">
        <w:rPr>
          <w:rFonts w:ascii="Garamond" w:hAnsi="Garamond"/>
          <w:lang w:eastAsia="cs-CZ"/>
        </w:rPr>
        <w:t>1</w:t>
      </w:r>
      <w:r w:rsidR="00C9457F" w:rsidRPr="007E0781">
        <w:rPr>
          <w:rFonts w:ascii="Garamond" w:hAnsi="Garamond"/>
          <w:lang w:eastAsia="cs-CZ"/>
        </w:rPr>
        <w:t xml:space="preserve"> </w:t>
      </w:r>
      <w:r w:rsidRPr="007E0781">
        <w:rPr>
          <w:rFonts w:ascii="Garamond" w:hAnsi="Garamond"/>
          <w:lang w:eastAsia="cs-CZ"/>
        </w:rPr>
        <w:t>bode</w:t>
      </w:r>
      <w:r w:rsidR="00C9457F" w:rsidRPr="007E0781">
        <w:rPr>
          <w:rFonts w:ascii="Garamond" w:hAnsi="Garamond"/>
          <w:lang w:eastAsia="cs-CZ"/>
        </w:rPr>
        <w:t xml:space="preserve"> </w:t>
      </w:r>
      <w:r w:rsidRPr="007E0781">
        <w:rPr>
          <w:rFonts w:ascii="Garamond" w:hAnsi="Garamond"/>
          <w:lang w:eastAsia="cs-CZ"/>
        </w:rPr>
        <w:t>1.1</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ak</w:t>
      </w:r>
      <w:r w:rsidR="00C9457F" w:rsidRPr="007E0781">
        <w:rPr>
          <w:rFonts w:ascii="Garamond" w:hAnsi="Garamond"/>
          <w:lang w:eastAsia="cs-CZ"/>
        </w:rPr>
        <w:t xml:space="preserve"> </w:t>
      </w:r>
      <w:r w:rsidRPr="007E0781">
        <w:rPr>
          <w:rFonts w:ascii="Garamond" w:hAnsi="Garamond"/>
          <w:lang w:eastAsia="cs-CZ"/>
        </w:rPr>
        <w:t>je</w:t>
      </w:r>
      <w:r w:rsidR="00C9457F" w:rsidRPr="007E0781">
        <w:rPr>
          <w:rFonts w:ascii="Garamond" w:hAnsi="Garamond"/>
          <w:lang w:eastAsia="cs-CZ"/>
        </w:rPr>
        <w:t xml:space="preserve"> </w:t>
      </w:r>
      <w:r w:rsidRPr="007E0781">
        <w:rPr>
          <w:rFonts w:ascii="Garamond" w:hAnsi="Garamond"/>
          <w:lang w:eastAsia="cs-CZ"/>
        </w:rPr>
        <w:t>inde</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Zmluve</w:t>
      </w:r>
      <w:r w:rsidR="00C9457F" w:rsidRPr="007E0781">
        <w:rPr>
          <w:rFonts w:ascii="Garamond" w:hAnsi="Garamond"/>
          <w:lang w:eastAsia="cs-CZ"/>
        </w:rPr>
        <w:t xml:space="preserve"> </w:t>
      </w:r>
      <w:r w:rsidRPr="007E0781">
        <w:rPr>
          <w:rFonts w:ascii="Garamond" w:hAnsi="Garamond"/>
          <w:lang w:eastAsia="cs-CZ"/>
        </w:rPr>
        <w:t>použitý</w:t>
      </w:r>
      <w:r w:rsidR="00C9457F" w:rsidRPr="007E0781">
        <w:rPr>
          <w:rFonts w:ascii="Garamond" w:hAnsi="Garamond"/>
          <w:lang w:eastAsia="cs-CZ"/>
        </w:rPr>
        <w:t xml:space="preserve"> </w:t>
      </w:r>
      <w:r w:rsidRPr="007E0781">
        <w:rPr>
          <w:rFonts w:ascii="Garamond" w:hAnsi="Garamond"/>
          <w:lang w:eastAsia="cs-CZ"/>
        </w:rPr>
        <w:t>definovaný</w:t>
      </w:r>
      <w:r w:rsidR="00C9457F" w:rsidRPr="007E0781">
        <w:rPr>
          <w:rFonts w:ascii="Garamond" w:hAnsi="Garamond"/>
          <w:lang w:eastAsia="cs-CZ"/>
        </w:rPr>
        <w:t xml:space="preserve"> </w:t>
      </w:r>
      <w:r w:rsidRPr="007E0781">
        <w:rPr>
          <w:rFonts w:ascii="Garamond" w:hAnsi="Garamond"/>
          <w:lang w:eastAsia="cs-CZ"/>
        </w:rPr>
        <w:t>pojem,</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Zmluve</w:t>
      </w:r>
      <w:r w:rsidR="00C9457F" w:rsidRPr="007E0781">
        <w:rPr>
          <w:rFonts w:ascii="Garamond" w:hAnsi="Garamond"/>
          <w:lang w:eastAsia="cs-CZ"/>
        </w:rPr>
        <w:t xml:space="preserve"> </w:t>
      </w:r>
      <w:r w:rsidRPr="007E0781">
        <w:rPr>
          <w:rFonts w:ascii="Garamond" w:hAnsi="Garamond"/>
          <w:lang w:eastAsia="cs-CZ"/>
        </w:rPr>
        <w:t>bude</w:t>
      </w:r>
      <w:r w:rsidR="00C9457F" w:rsidRPr="007E0781">
        <w:rPr>
          <w:rFonts w:ascii="Garamond" w:hAnsi="Garamond"/>
          <w:lang w:eastAsia="cs-CZ"/>
        </w:rPr>
        <w:t xml:space="preserve"> </w:t>
      </w:r>
      <w:r w:rsidRPr="007E0781">
        <w:rPr>
          <w:rFonts w:ascii="Garamond" w:hAnsi="Garamond"/>
          <w:lang w:eastAsia="cs-CZ"/>
        </w:rPr>
        <w:t>mať</w:t>
      </w:r>
      <w:r w:rsidR="00C9457F" w:rsidRPr="007E0781">
        <w:rPr>
          <w:rFonts w:ascii="Garamond" w:hAnsi="Garamond"/>
          <w:lang w:eastAsia="cs-CZ"/>
        </w:rPr>
        <w:t xml:space="preserve"> </w:t>
      </w:r>
      <w:r w:rsidRPr="007E0781">
        <w:rPr>
          <w:rFonts w:ascii="Garamond" w:hAnsi="Garamond"/>
          <w:lang w:eastAsia="cs-CZ"/>
        </w:rPr>
        <w:t>takýto</w:t>
      </w:r>
      <w:r w:rsidR="00C9457F" w:rsidRPr="007E0781">
        <w:rPr>
          <w:rFonts w:ascii="Garamond" w:hAnsi="Garamond"/>
          <w:lang w:eastAsia="cs-CZ"/>
        </w:rPr>
        <w:t xml:space="preserve"> </w:t>
      </w:r>
      <w:r w:rsidRPr="007E0781">
        <w:rPr>
          <w:rFonts w:ascii="Garamond" w:hAnsi="Garamond"/>
          <w:lang w:eastAsia="cs-CZ"/>
        </w:rPr>
        <w:t>pojem</w:t>
      </w:r>
      <w:r w:rsidR="00C9457F" w:rsidRPr="007E0781">
        <w:rPr>
          <w:rFonts w:ascii="Garamond" w:hAnsi="Garamond"/>
          <w:lang w:eastAsia="cs-CZ"/>
        </w:rPr>
        <w:t xml:space="preserve"> </w:t>
      </w:r>
      <w:r w:rsidRPr="007E0781">
        <w:rPr>
          <w:rFonts w:ascii="Garamond" w:hAnsi="Garamond"/>
          <w:lang w:eastAsia="cs-CZ"/>
        </w:rPr>
        <w:t>význam,</w:t>
      </w:r>
      <w:r w:rsidR="00C9457F" w:rsidRPr="007E0781">
        <w:rPr>
          <w:rFonts w:ascii="Garamond" w:hAnsi="Garamond"/>
          <w:lang w:eastAsia="cs-CZ"/>
        </w:rPr>
        <w:t xml:space="preserve"> </w:t>
      </w:r>
      <w:r w:rsidRPr="007E0781">
        <w:rPr>
          <w:rFonts w:ascii="Garamond" w:hAnsi="Garamond"/>
          <w:lang w:eastAsia="cs-CZ"/>
        </w:rPr>
        <w:t>ktorý</w:t>
      </w:r>
      <w:r w:rsidR="00C9457F" w:rsidRPr="007E0781">
        <w:rPr>
          <w:rFonts w:ascii="Garamond" w:hAnsi="Garamond"/>
          <w:lang w:eastAsia="cs-CZ"/>
        </w:rPr>
        <w:t xml:space="preserve"> </w:t>
      </w:r>
      <w:r w:rsidRPr="007E0781">
        <w:rPr>
          <w:rFonts w:ascii="Garamond" w:hAnsi="Garamond"/>
          <w:lang w:eastAsia="cs-CZ"/>
        </w:rPr>
        <w:t>mu</w:t>
      </w:r>
      <w:r w:rsidR="00C9457F" w:rsidRPr="007E0781">
        <w:rPr>
          <w:rFonts w:ascii="Garamond" w:hAnsi="Garamond"/>
          <w:lang w:eastAsia="cs-CZ"/>
        </w:rPr>
        <w:t xml:space="preserve"> </w:t>
      </w:r>
      <w:r w:rsidRPr="007E0781">
        <w:rPr>
          <w:rFonts w:ascii="Garamond" w:hAnsi="Garamond"/>
          <w:lang w:eastAsia="cs-CZ"/>
        </w:rPr>
        <w:t>je</w:t>
      </w:r>
      <w:r w:rsidR="00C9457F" w:rsidRPr="007E0781">
        <w:rPr>
          <w:rFonts w:ascii="Garamond" w:hAnsi="Garamond"/>
          <w:lang w:eastAsia="cs-CZ"/>
        </w:rPr>
        <w:t xml:space="preserve"> </w:t>
      </w:r>
      <w:r w:rsidRPr="007E0781">
        <w:rPr>
          <w:rFonts w:ascii="Garamond" w:hAnsi="Garamond"/>
          <w:lang w:eastAsia="cs-CZ"/>
        </w:rPr>
        <w:t>priradený</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príslušnej</w:t>
      </w:r>
      <w:r w:rsidR="00C9457F" w:rsidRPr="007E0781">
        <w:rPr>
          <w:rFonts w:ascii="Garamond" w:hAnsi="Garamond"/>
          <w:lang w:eastAsia="cs-CZ"/>
        </w:rPr>
        <w:t xml:space="preserve"> </w:t>
      </w:r>
      <w:r w:rsidRPr="007E0781">
        <w:rPr>
          <w:rFonts w:ascii="Garamond" w:hAnsi="Garamond"/>
          <w:lang w:eastAsia="cs-CZ"/>
        </w:rPr>
        <w:t>časti</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kde</w:t>
      </w:r>
      <w:r w:rsidR="00C9457F" w:rsidRPr="007E0781">
        <w:rPr>
          <w:rFonts w:ascii="Garamond" w:hAnsi="Garamond"/>
          <w:lang w:eastAsia="cs-CZ"/>
        </w:rPr>
        <w:t xml:space="preserve"> </w:t>
      </w:r>
      <w:r w:rsidRPr="007E0781">
        <w:rPr>
          <w:rFonts w:ascii="Garamond" w:hAnsi="Garamond"/>
          <w:lang w:eastAsia="cs-CZ"/>
        </w:rPr>
        <w:t>je</w:t>
      </w:r>
      <w:r w:rsidR="00C9457F" w:rsidRPr="007E0781">
        <w:rPr>
          <w:rFonts w:ascii="Garamond" w:hAnsi="Garamond"/>
          <w:lang w:eastAsia="cs-CZ"/>
        </w:rPr>
        <w:t xml:space="preserve"> </w:t>
      </w:r>
      <w:r w:rsidRPr="007E0781">
        <w:rPr>
          <w:rFonts w:ascii="Garamond" w:hAnsi="Garamond"/>
          <w:lang w:eastAsia="cs-CZ"/>
        </w:rPr>
        <w:t>definovaný.</w:t>
      </w:r>
    </w:p>
    <w:p w14:paraId="705024EA" w14:textId="77777777" w:rsidR="00013130" w:rsidRPr="007E0781" w:rsidRDefault="00013130" w:rsidP="00EB4543">
      <w:pPr>
        <w:keepNext/>
        <w:keepLines/>
        <w:tabs>
          <w:tab w:val="num" w:pos="360"/>
          <w:tab w:val="num" w:pos="540"/>
        </w:tabs>
        <w:spacing w:after="0" w:line="240" w:lineRule="auto"/>
        <w:ind w:left="540" w:hanging="540"/>
        <w:jc w:val="both"/>
        <w:rPr>
          <w:rFonts w:ascii="Garamond" w:hAnsi="Garamond"/>
        </w:rPr>
      </w:pPr>
    </w:p>
    <w:p w14:paraId="4DA52B0E" w14:textId="0A994F84" w:rsidR="00013130" w:rsidRPr="007E0781" w:rsidRDefault="00013130" w:rsidP="00EB4543">
      <w:pPr>
        <w:keepNext/>
        <w:keepLines/>
        <w:numPr>
          <w:ilvl w:val="1"/>
          <w:numId w:val="4"/>
        </w:numPr>
        <w:spacing w:after="0" w:line="240" w:lineRule="auto"/>
        <w:ind w:left="709" w:hanging="709"/>
        <w:contextualSpacing/>
        <w:jc w:val="both"/>
        <w:rPr>
          <w:rFonts w:ascii="Garamond" w:hAnsi="Garamond"/>
          <w:lang w:eastAsia="cs-CZ"/>
        </w:rPr>
      </w:pP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Zmluve,</w:t>
      </w:r>
      <w:r w:rsidR="00C9457F" w:rsidRPr="007E0781">
        <w:rPr>
          <w:rFonts w:ascii="Garamond" w:hAnsi="Garamond"/>
          <w:lang w:eastAsia="cs-CZ"/>
        </w:rPr>
        <w:t xml:space="preserve"> </w:t>
      </w:r>
      <w:r w:rsidRPr="007E0781">
        <w:rPr>
          <w:rFonts w:ascii="Garamond" w:hAnsi="Garamond"/>
          <w:lang w:eastAsia="cs-CZ"/>
        </w:rPr>
        <w:t>ak</w:t>
      </w:r>
      <w:r w:rsidR="00C9457F" w:rsidRPr="007E0781">
        <w:rPr>
          <w:rFonts w:ascii="Garamond" w:hAnsi="Garamond"/>
          <w:lang w:eastAsia="cs-CZ"/>
        </w:rPr>
        <w:t xml:space="preserve"> </w:t>
      </w:r>
      <w:r w:rsidRPr="007E0781">
        <w:rPr>
          <w:rFonts w:ascii="Garamond" w:hAnsi="Garamond"/>
          <w:lang w:eastAsia="cs-CZ"/>
        </w:rPr>
        <w:t>z</w:t>
      </w:r>
      <w:r w:rsidR="00C9457F" w:rsidRPr="007E0781">
        <w:rPr>
          <w:rFonts w:ascii="Garamond" w:hAnsi="Garamond"/>
          <w:lang w:eastAsia="cs-CZ"/>
        </w:rPr>
        <w:t xml:space="preserve"> </w:t>
      </w:r>
      <w:r w:rsidRPr="007E0781">
        <w:rPr>
          <w:rFonts w:ascii="Garamond" w:hAnsi="Garamond"/>
          <w:lang w:eastAsia="cs-CZ"/>
        </w:rPr>
        <w:t>kontextu</w:t>
      </w:r>
      <w:r w:rsidR="00C9457F" w:rsidRPr="007E0781">
        <w:rPr>
          <w:rFonts w:ascii="Garamond" w:hAnsi="Garamond"/>
          <w:lang w:eastAsia="cs-CZ"/>
        </w:rPr>
        <w:t xml:space="preserve"> </w:t>
      </w:r>
      <w:r w:rsidRPr="007E0781">
        <w:rPr>
          <w:rFonts w:ascii="Garamond" w:hAnsi="Garamond"/>
          <w:lang w:eastAsia="cs-CZ"/>
        </w:rPr>
        <w:t>nevyplýva</w:t>
      </w:r>
      <w:r w:rsidR="00C9457F" w:rsidRPr="007E0781">
        <w:rPr>
          <w:rFonts w:ascii="Garamond" w:hAnsi="Garamond"/>
          <w:lang w:eastAsia="cs-CZ"/>
        </w:rPr>
        <w:t xml:space="preserve"> </w:t>
      </w:r>
      <w:r w:rsidRPr="007E0781">
        <w:rPr>
          <w:rFonts w:ascii="Garamond" w:hAnsi="Garamond"/>
          <w:lang w:eastAsia="cs-CZ"/>
        </w:rPr>
        <w:t>iný</w:t>
      </w:r>
      <w:r w:rsidR="00C9457F" w:rsidRPr="007E0781">
        <w:rPr>
          <w:rFonts w:ascii="Garamond" w:hAnsi="Garamond"/>
          <w:lang w:eastAsia="cs-CZ"/>
        </w:rPr>
        <w:t xml:space="preserve"> </w:t>
      </w:r>
      <w:r w:rsidRPr="007E0781">
        <w:rPr>
          <w:rFonts w:ascii="Garamond" w:hAnsi="Garamond"/>
          <w:lang w:eastAsia="cs-CZ"/>
        </w:rPr>
        <w:t>zámer,</w:t>
      </w:r>
    </w:p>
    <w:p w14:paraId="54719047" w14:textId="77777777" w:rsidR="005147CB" w:rsidRPr="007E0781" w:rsidRDefault="005147CB" w:rsidP="00EB4543">
      <w:pPr>
        <w:keepNext/>
        <w:keepLines/>
        <w:spacing w:after="0" w:line="240" w:lineRule="auto"/>
        <w:contextualSpacing/>
        <w:jc w:val="both"/>
        <w:rPr>
          <w:rFonts w:ascii="Garamond" w:hAnsi="Garamond"/>
          <w:lang w:eastAsia="cs-CZ"/>
        </w:rPr>
      </w:pPr>
    </w:p>
    <w:p w14:paraId="23B8C59E" w14:textId="517E43DB" w:rsidR="00013130" w:rsidRPr="007E0781" w:rsidRDefault="00013130" w:rsidP="00EB454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7E0781">
        <w:rPr>
          <w:rFonts w:ascii="Garamond" w:hAnsi="Garamond"/>
          <w:lang w:eastAsia="cs-CZ"/>
        </w:rPr>
        <w:t>každý</w:t>
      </w:r>
      <w:r w:rsidR="00C9457F" w:rsidRPr="007E0781">
        <w:rPr>
          <w:rFonts w:ascii="Garamond" w:hAnsi="Garamond"/>
          <w:lang w:eastAsia="cs-CZ"/>
        </w:rPr>
        <w:t xml:space="preserve"> </w:t>
      </w:r>
      <w:r w:rsidRPr="007E0781">
        <w:rPr>
          <w:rFonts w:ascii="Garamond" w:hAnsi="Garamond"/>
          <w:lang w:eastAsia="cs-CZ"/>
        </w:rPr>
        <w:t>odkaz</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Zmluvnú</w:t>
      </w:r>
      <w:r w:rsidR="00C9457F" w:rsidRPr="007E0781">
        <w:rPr>
          <w:rFonts w:ascii="Garamond" w:hAnsi="Garamond"/>
          <w:lang w:eastAsia="cs-CZ"/>
        </w:rPr>
        <w:t xml:space="preserve"> </w:t>
      </w:r>
      <w:r w:rsidRPr="007E0781">
        <w:rPr>
          <w:rFonts w:ascii="Garamond" w:hAnsi="Garamond"/>
          <w:lang w:eastAsia="cs-CZ"/>
        </w:rPr>
        <w:t>stranu</w:t>
      </w:r>
      <w:r w:rsidR="00C9457F" w:rsidRPr="007E0781">
        <w:rPr>
          <w:rFonts w:ascii="Garamond" w:hAnsi="Garamond"/>
          <w:lang w:eastAsia="cs-CZ"/>
        </w:rPr>
        <w:t xml:space="preserve"> </w:t>
      </w:r>
      <w:r w:rsidRPr="007E0781">
        <w:rPr>
          <w:rFonts w:ascii="Garamond" w:hAnsi="Garamond"/>
          <w:lang w:eastAsia="cs-CZ"/>
        </w:rPr>
        <w:t>zahŕňa</w:t>
      </w:r>
      <w:r w:rsidR="00C9457F" w:rsidRPr="007E0781">
        <w:rPr>
          <w:rFonts w:ascii="Garamond" w:hAnsi="Garamond"/>
          <w:lang w:eastAsia="cs-CZ"/>
        </w:rPr>
        <w:t xml:space="preserve"> </w:t>
      </w:r>
      <w:r w:rsidRPr="007E0781">
        <w:rPr>
          <w:rFonts w:ascii="Garamond" w:hAnsi="Garamond"/>
          <w:lang w:eastAsia="cs-CZ"/>
        </w:rPr>
        <w:t>aj</w:t>
      </w:r>
      <w:r w:rsidR="00C9457F" w:rsidRPr="007E0781">
        <w:rPr>
          <w:rFonts w:ascii="Garamond" w:hAnsi="Garamond"/>
          <w:lang w:eastAsia="cs-CZ"/>
        </w:rPr>
        <w:t xml:space="preserve"> </w:t>
      </w:r>
      <w:r w:rsidRPr="007E0781">
        <w:rPr>
          <w:rFonts w:ascii="Garamond" w:hAnsi="Garamond"/>
          <w:lang w:eastAsia="cs-CZ"/>
        </w:rPr>
        <w:t>jej</w:t>
      </w:r>
      <w:r w:rsidR="00C9457F" w:rsidRPr="007E0781">
        <w:rPr>
          <w:rFonts w:ascii="Garamond" w:hAnsi="Garamond"/>
          <w:lang w:eastAsia="cs-CZ"/>
        </w:rPr>
        <w:t xml:space="preserve"> </w:t>
      </w:r>
      <w:r w:rsidRPr="007E0781">
        <w:rPr>
          <w:rFonts w:ascii="Garamond" w:hAnsi="Garamond"/>
          <w:lang w:eastAsia="cs-CZ"/>
        </w:rPr>
        <w:t>právnych</w:t>
      </w:r>
      <w:r w:rsidR="00C9457F" w:rsidRPr="007E0781">
        <w:rPr>
          <w:rFonts w:ascii="Garamond" w:hAnsi="Garamond"/>
          <w:lang w:eastAsia="cs-CZ"/>
        </w:rPr>
        <w:t xml:space="preserve"> </w:t>
      </w:r>
      <w:r w:rsidRPr="007E0781">
        <w:rPr>
          <w:rFonts w:ascii="Garamond" w:hAnsi="Garamond"/>
          <w:lang w:eastAsia="cs-CZ"/>
        </w:rPr>
        <w:t>nástupcov</w:t>
      </w:r>
      <w:r w:rsidR="00C9457F" w:rsidRPr="007E0781">
        <w:rPr>
          <w:rFonts w:ascii="Garamond" w:hAnsi="Garamond"/>
          <w:lang w:eastAsia="cs-CZ"/>
        </w:rPr>
        <w:t xml:space="preserve"> </w:t>
      </w:r>
      <w:r w:rsidRPr="007E0781">
        <w:rPr>
          <w:rFonts w:ascii="Garamond" w:hAnsi="Garamond"/>
          <w:lang w:eastAsia="cs-CZ"/>
        </w:rPr>
        <w:t>ako</w:t>
      </w:r>
      <w:r w:rsidR="00C9457F" w:rsidRPr="007E0781">
        <w:rPr>
          <w:rFonts w:ascii="Garamond" w:hAnsi="Garamond"/>
          <w:lang w:eastAsia="cs-CZ"/>
        </w:rPr>
        <w:t xml:space="preserve"> </w:t>
      </w:r>
      <w:r w:rsidRPr="007E0781">
        <w:rPr>
          <w:rFonts w:ascii="Garamond" w:hAnsi="Garamond"/>
          <w:lang w:eastAsia="cs-CZ"/>
        </w:rPr>
        <w:t>aj</w:t>
      </w:r>
      <w:r w:rsidR="00C9457F" w:rsidRPr="007E0781">
        <w:rPr>
          <w:rFonts w:ascii="Garamond" w:hAnsi="Garamond"/>
          <w:lang w:eastAsia="cs-CZ"/>
        </w:rPr>
        <w:t xml:space="preserve"> </w:t>
      </w:r>
      <w:r w:rsidRPr="007E0781">
        <w:rPr>
          <w:rFonts w:ascii="Garamond" w:hAnsi="Garamond"/>
          <w:lang w:eastAsia="cs-CZ"/>
        </w:rPr>
        <w:t>postupníkov</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rPr>
        <w:t xml:space="preserve"> </w:t>
      </w:r>
      <w:r w:rsidRPr="007E0781">
        <w:rPr>
          <w:rFonts w:ascii="Garamond" w:hAnsi="Garamond"/>
          <w:lang w:eastAsia="cs-CZ"/>
        </w:rPr>
        <w:t>nadobúdateľov</w:t>
      </w:r>
      <w:r w:rsidR="00C9457F" w:rsidRPr="007E0781">
        <w:rPr>
          <w:rFonts w:ascii="Garamond" w:hAnsi="Garamond"/>
          <w:lang w:eastAsia="cs-CZ"/>
        </w:rPr>
        <w:t xml:space="preserve"> </w:t>
      </w:r>
      <w:r w:rsidRPr="007E0781">
        <w:rPr>
          <w:rFonts w:ascii="Garamond" w:hAnsi="Garamond"/>
          <w:lang w:eastAsia="cs-CZ"/>
        </w:rPr>
        <w:t>práv</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záväzkov,</w:t>
      </w:r>
      <w:r w:rsidR="00C9457F" w:rsidRPr="007E0781">
        <w:rPr>
          <w:rFonts w:ascii="Garamond" w:hAnsi="Garamond"/>
          <w:lang w:eastAsia="cs-CZ"/>
        </w:rPr>
        <w:t xml:space="preserve"> </w:t>
      </w:r>
      <w:r w:rsidRPr="007E0781">
        <w:rPr>
          <w:rFonts w:ascii="Garamond" w:hAnsi="Garamond"/>
          <w:lang w:eastAsia="cs-CZ"/>
        </w:rPr>
        <w:t>vyplývajúcich</w:t>
      </w:r>
      <w:r w:rsidR="00C9457F" w:rsidRPr="007E0781">
        <w:rPr>
          <w:rFonts w:ascii="Garamond" w:hAnsi="Garamond"/>
          <w:lang w:eastAsia="cs-CZ"/>
        </w:rPr>
        <w:t xml:space="preserve"> </w:t>
      </w:r>
      <w:r w:rsidRPr="007E0781">
        <w:rPr>
          <w:rFonts w:ascii="Garamond" w:hAnsi="Garamond"/>
          <w:lang w:eastAsia="cs-CZ"/>
        </w:rPr>
        <w:t>zo</w:t>
      </w:r>
      <w:r w:rsidR="00C9457F" w:rsidRPr="007E0781">
        <w:rPr>
          <w:rFonts w:ascii="Garamond" w:hAnsi="Garamond"/>
          <w:lang w:eastAsia="cs-CZ"/>
        </w:rPr>
        <w:t xml:space="preserve"> </w:t>
      </w:r>
      <w:r w:rsidRPr="007E0781">
        <w:rPr>
          <w:rFonts w:ascii="Garamond" w:hAnsi="Garamond"/>
          <w:lang w:eastAsia="cs-CZ"/>
        </w:rPr>
        <w:t>Zmluvy;</w:t>
      </w:r>
    </w:p>
    <w:p w14:paraId="73FE1414" w14:textId="77777777" w:rsidR="006D118A" w:rsidRPr="007E0781" w:rsidRDefault="006D118A" w:rsidP="00EB4543">
      <w:pPr>
        <w:keepNext/>
        <w:keepLines/>
        <w:spacing w:after="0" w:line="240" w:lineRule="auto"/>
        <w:ind w:left="1418"/>
        <w:contextualSpacing/>
        <w:jc w:val="both"/>
        <w:rPr>
          <w:rFonts w:ascii="Garamond" w:hAnsi="Garamond"/>
          <w:lang w:eastAsia="cs-CZ"/>
        </w:rPr>
      </w:pPr>
    </w:p>
    <w:p w14:paraId="502E58C4" w14:textId="54291F86" w:rsidR="00013130" w:rsidRPr="007E0781" w:rsidRDefault="00013130" w:rsidP="00EB454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7E0781">
        <w:rPr>
          <w:rFonts w:ascii="Garamond" w:hAnsi="Garamond"/>
          <w:lang w:eastAsia="cs-CZ"/>
        </w:rPr>
        <w:t>každý</w:t>
      </w:r>
      <w:r w:rsidR="00C9457F" w:rsidRPr="007E0781">
        <w:rPr>
          <w:rFonts w:ascii="Garamond" w:hAnsi="Garamond"/>
          <w:lang w:eastAsia="cs-CZ"/>
        </w:rPr>
        <w:t xml:space="preserve"> </w:t>
      </w:r>
      <w:r w:rsidRPr="007E0781">
        <w:rPr>
          <w:rFonts w:ascii="Garamond" w:hAnsi="Garamond"/>
          <w:lang w:eastAsia="cs-CZ"/>
        </w:rPr>
        <w:t>odkaz</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Zmluvu</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iný</w:t>
      </w:r>
      <w:r w:rsidR="00C9457F" w:rsidRPr="007E0781">
        <w:rPr>
          <w:rFonts w:ascii="Garamond" w:hAnsi="Garamond"/>
          <w:lang w:eastAsia="cs-CZ"/>
        </w:rPr>
        <w:t xml:space="preserve"> </w:t>
      </w:r>
      <w:r w:rsidRPr="007E0781">
        <w:rPr>
          <w:rFonts w:ascii="Garamond" w:hAnsi="Garamond"/>
          <w:lang w:eastAsia="cs-CZ"/>
        </w:rPr>
        <w:t>dokument</w:t>
      </w:r>
      <w:r w:rsidR="00C9457F" w:rsidRPr="007E0781">
        <w:rPr>
          <w:rFonts w:ascii="Garamond" w:hAnsi="Garamond"/>
          <w:lang w:eastAsia="cs-CZ"/>
        </w:rPr>
        <w:t xml:space="preserve"> </w:t>
      </w:r>
      <w:r w:rsidRPr="007E0781">
        <w:rPr>
          <w:rFonts w:ascii="Garamond" w:hAnsi="Garamond"/>
          <w:lang w:eastAsia="cs-CZ"/>
        </w:rPr>
        <w:t>znamená</w:t>
      </w:r>
      <w:r w:rsidR="00C9457F" w:rsidRPr="007E0781">
        <w:rPr>
          <w:rFonts w:ascii="Garamond" w:hAnsi="Garamond"/>
          <w:lang w:eastAsia="cs-CZ"/>
        </w:rPr>
        <w:t xml:space="preserve"> </w:t>
      </w:r>
      <w:r w:rsidRPr="007E0781">
        <w:rPr>
          <w:rFonts w:ascii="Garamond" w:hAnsi="Garamond"/>
          <w:lang w:eastAsia="cs-CZ"/>
        </w:rPr>
        <w:t>Zmluvu</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iný</w:t>
      </w:r>
      <w:r w:rsidR="00C9457F" w:rsidRPr="007E0781">
        <w:rPr>
          <w:rFonts w:ascii="Garamond" w:hAnsi="Garamond"/>
          <w:lang w:eastAsia="cs-CZ"/>
        </w:rPr>
        <w:t xml:space="preserve"> </w:t>
      </w:r>
      <w:r w:rsidRPr="007E0781">
        <w:rPr>
          <w:rFonts w:ascii="Garamond" w:hAnsi="Garamond"/>
          <w:lang w:eastAsia="cs-CZ"/>
        </w:rPr>
        <w:t>dokument</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znení</w:t>
      </w:r>
      <w:r w:rsidR="00C9457F" w:rsidRPr="007E0781">
        <w:rPr>
          <w:rFonts w:ascii="Garamond" w:hAnsi="Garamond"/>
          <w:lang w:eastAsia="cs-CZ"/>
        </w:rPr>
        <w:t xml:space="preserve"> </w:t>
      </w:r>
      <w:r w:rsidRPr="007E0781">
        <w:rPr>
          <w:rFonts w:ascii="Garamond" w:hAnsi="Garamond"/>
          <w:lang w:eastAsia="cs-CZ"/>
        </w:rPr>
        <w:t>jeho</w:t>
      </w:r>
      <w:r w:rsidR="00C9457F" w:rsidRPr="007E0781">
        <w:rPr>
          <w:rFonts w:ascii="Garamond" w:hAnsi="Garamond"/>
          <w:lang w:eastAsia="cs-CZ"/>
        </w:rPr>
        <w:t xml:space="preserve"> </w:t>
      </w:r>
      <w:r w:rsidRPr="007E0781">
        <w:rPr>
          <w:rFonts w:ascii="Garamond" w:hAnsi="Garamond"/>
          <w:lang w:eastAsia="cs-CZ"/>
        </w:rPr>
        <w:t>dodatkov</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iných</w:t>
      </w:r>
      <w:r w:rsidR="00C9457F" w:rsidRPr="007E0781">
        <w:rPr>
          <w:rFonts w:ascii="Garamond" w:hAnsi="Garamond"/>
          <w:lang w:eastAsia="cs-CZ"/>
        </w:rPr>
        <w:t xml:space="preserve"> </w:t>
      </w:r>
      <w:r w:rsidRPr="007E0781">
        <w:rPr>
          <w:rFonts w:ascii="Garamond" w:hAnsi="Garamond"/>
          <w:lang w:eastAsia="cs-CZ"/>
        </w:rPr>
        <w:t>zmien,</w:t>
      </w:r>
      <w:r w:rsidR="00C9457F" w:rsidRPr="007E0781">
        <w:rPr>
          <w:rFonts w:ascii="Garamond" w:hAnsi="Garamond"/>
          <w:lang w:eastAsia="cs-CZ"/>
        </w:rPr>
        <w:t xml:space="preserve"> </w:t>
      </w:r>
      <w:r w:rsidRPr="007E0781">
        <w:rPr>
          <w:rFonts w:ascii="Garamond" w:hAnsi="Garamond"/>
          <w:lang w:eastAsia="cs-CZ"/>
        </w:rPr>
        <w:t>vrátane</w:t>
      </w:r>
      <w:r w:rsidR="00C9457F" w:rsidRPr="007E0781">
        <w:rPr>
          <w:rFonts w:ascii="Garamond" w:hAnsi="Garamond"/>
          <w:lang w:eastAsia="cs-CZ"/>
        </w:rPr>
        <w:t xml:space="preserve"> </w:t>
      </w:r>
      <w:proofErr w:type="spellStart"/>
      <w:r w:rsidRPr="007E0781">
        <w:rPr>
          <w:rFonts w:ascii="Garamond" w:hAnsi="Garamond"/>
          <w:lang w:eastAsia="cs-CZ"/>
        </w:rPr>
        <w:t>novácií</w:t>
      </w:r>
      <w:proofErr w:type="spellEnd"/>
      <w:r w:rsidRPr="007E0781">
        <w:rPr>
          <w:rFonts w:ascii="Garamond" w:hAnsi="Garamond"/>
          <w:lang w:eastAsia="cs-CZ"/>
        </w:rPr>
        <w:t>;</w:t>
      </w:r>
    </w:p>
    <w:p w14:paraId="1D104A13" w14:textId="77777777" w:rsidR="00013130" w:rsidRPr="007E0781" w:rsidRDefault="00013130" w:rsidP="00EB4543">
      <w:pPr>
        <w:keepNext/>
        <w:keepLines/>
        <w:spacing w:after="0" w:line="240" w:lineRule="auto"/>
        <w:jc w:val="both"/>
        <w:rPr>
          <w:rFonts w:ascii="Garamond" w:hAnsi="Garamond"/>
        </w:rPr>
      </w:pPr>
    </w:p>
    <w:p w14:paraId="14F6707B" w14:textId="75553634" w:rsidR="00013130" w:rsidRPr="007E0781" w:rsidRDefault="00013130" w:rsidP="00EB454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7E0781">
        <w:rPr>
          <w:rFonts w:ascii="Garamond" w:hAnsi="Garamond"/>
          <w:lang w:eastAsia="cs-CZ"/>
        </w:rPr>
        <w:t>prílohy</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predstavujú</w:t>
      </w:r>
      <w:r w:rsidR="00C9457F" w:rsidRPr="007E0781">
        <w:rPr>
          <w:rFonts w:ascii="Garamond" w:hAnsi="Garamond"/>
          <w:lang w:eastAsia="cs-CZ"/>
        </w:rPr>
        <w:t xml:space="preserve"> </w:t>
      </w:r>
      <w:r w:rsidRPr="007E0781">
        <w:rPr>
          <w:rFonts w:ascii="Garamond" w:hAnsi="Garamond"/>
          <w:lang w:eastAsia="cs-CZ"/>
        </w:rPr>
        <w:t>jej</w:t>
      </w:r>
      <w:r w:rsidR="00C9457F" w:rsidRPr="007E0781">
        <w:rPr>
          <w:rFonts w:ascii="Garamond" w:hAnsi="Garamond"/>
          <w:lang w:eastAsia="cs-CZ"/>
        </w:rPr>
        <w:t xml:space="preserve"> </w:t>
      </w:r>
      <w:r w:rsidRPr="007E0781">
        <w:rPr>
          <w:rFonts w:ascii="Garamond" w:hAnsi="Garamond"/>
          <w:lang w:eastAsia="cs-CZ"/>
        </w:rPr>
        <w:t>neoddeliteľné</w:t>
      </w:r>
      <w:r w:rsidR="00C9457F" w:rsidRPr="007E0781">
        <w:rPr>
          <w:rFonts w:ascii="Garamond" w:hAnsi="Garamond"/>
          <w:lang w:eastAsia="cs-CZ"/>
        </w:rPr>
        <w:t xml:space="preserve"> </w:t>
      </w:r>
      <w:r w:rsidRPr="007E0781">
        <w:rPr>
          <w:rFonts w:ascii="Garamond" w:hAnsi="Garamond"/>
          <w:lang w:eastAsia="cs-CZ"/>
        </w:rPr>
        <w:t>súčasti</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správny</w:t>
      </w:r>
      <w:r w:rsidR="00C9457F" w:rsidRPr="007E0781">
        <w:rPr>
          <w:rFonts w:ascii="Garamond" w:hAnsi="Garamond"/>
          <w:lang w:eastAsia="cs-CZ"/>
        </w:rPr>
        <w:t xml:space="preserve"> </w:t>
      </w:r>
      <w:r w:rsidRPr="007E0781">
        <w:rPr>
          <w:rFonts w:ascii="Garamond" w:hAnsi="Garamond"/>
          <w:lang w:eastAsia="cs-CZ"/>
        </w:rPr>
        <w:t>výklad</w:t>
      </w:r>
      <w:r w:rsidR="00C9457F" w:rsidRPr="007E0781">
        <w:rPr>
          <w:rFonts w:ascii="Garamond" w:hAnsi="Garamond"/>
          <w:lang w:eastAsia="cs-CZ"/>
        </w:rPr>
        <w:t xml:space="preserve"> </w:t>
      </w:r>
      <w:r w:rsidRPr="007E0781">
        <w:rPr>
          <w:rFonts w:ascii="Garamond" w:hAnsi="Garamond"/>
          <w:lang w:eastAsia="cs-CZ"/>
        </w:rPr>
        <w:t>ustanovení</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je</w:t>
      </w:r>
      <w:r w:rsidR="00C9457F" w:rsidRPr="007E0781">
        <w:rPr>
          <w:rFonts w:ascii="Garamond" w:hAnsi="Garamond"/>
          <w:lang w:eastAsia="cs-CZ"/>
        </w:rPr>
        <w:t xml:space="preserve"> </w:t>
      </w:r>
      <w:r w:rsidRPr="007E0781">
        <w:rPr>
          <w:rFonts w:ascii="Garamond" w:hAnsi="Garamond"/>
          <w:lang w:eastAsia="cs-CZ"/>
        </w:rPr>
        <w:t>možný</w:t>
      </w:r>
      <w:r w:rsidR="00C9457F" w:rsidRPr="007E0781">
        <w:rPr>
          <w:rFonts w:ascii="Garamond" w:hAnsi="Garamond"/>
          <w:lang w:eastAsia="cs-CZ"/>
        </w:rPr>
        <w:t xml:space="preserve"> </w:t>
      </w:r>
      <w:r w:rsidRPr="007E0781">
        <w:rPr>
          <w:rFonts w:ascii="Garamond" w:hAnsi="Garamond"/>
          <w:lang w:eastAsia="cs-CZ"/>
        </w:rPr>
        <w:t>len</w:t>
      </w:r>
      <w:r w:rsidR="00C9457F" w:rsidRPr="007E0781">
        <w:rPr>
          <w:rFonts w:ascii="Garamond" w:hAnsi="Garamond"/>
          <w:lang w:eastAsia="cs-CZ"/>
        </w:rPr>
        <w:t xml:space="preserve"> </w:t>
      </w:r>
      <w:r w:rsidRPr="007E0781">
        <w:rPr>
          <w:rFonts w:ascii="Garamond" w:hAnsi="Garamond"/>
          <w:lang w:eastAsia="cs-CZ"/>
        </w:rPr>
        <w:t>s</w:t>
      </w:r>
      <w:r w:rsidR="00C9457F" w:rsidRPr="007E0781">
        <w:rPr>
          <w:rFonts w:ascii="Garamond" w:hAnsi="Garamond"/>
          <w:lang w:eastAsia="cs-CZ"/>
        </w:rPr>
        <w:t xml:space="preserve"> </w:t>
      </w:r>
      <w:r w:rsidRPr="007E0781">
        <w:rPr>
          <w:rFonts w:ascii="Garamond" w:hAnsi="Garamond"/>
          <w:lang w:eastAsia="cs-CZ"/>
        </w:rPr>
        <w:t>prihliadnutím</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ich</w:t>
      </w:r>
      <w:r w:rsidR="00C9457F" w:rsidRPr="007E0781">
        <w:rPr>
          <w:rFonts w:ascii="Garamond" w:hAnsi="Garamond"/>
          <w:lang w:eastAsia="cs-CZ"/>
        </w:rPr>
        <w:t xml:space="preserve"> </w:t>
      </w:r>
      <w:r w:rsidRPr="007E0781">
        <w:rPr>
          <w:rFonts w:ascii="Garamond" w:hAnsi="Garamond"/>
          <w:lang w:eastAsia="cs-CZ"/>
        </w:rPr>
        <w:t>obsah.</w:t>
      </w:r>
      <w:r w:rsidR="00C9457F" w:rsidRPr="007E0781">
        <w:rPr>
          <w:rFonts w:ascii="Garamond" w:hAnsi="Garamond"/>
          <w:lang w:eastAsia="cs-CZ"/>
        </w:rPr>
        <w:t xml:space="preserve"> </w:t>
      </w:r>
      <w:r w:rsidRPr="007E0781">
        <w:rPr>
          <w:rFonts w:ascii="Garamond" w:hAnsi="Garamond"/>
          <w:lang w:eastAsia="cs-CZ"/>
        </w:rPr>
        <w:t>Nadpisy</w:t>
      </w:r>
      <w:r w:rsidR="00C9457F" w:rsidRPr="007E0781">
        <w:rPr>
          <w:rFonts w:ascii="Garamond" w:hAnsi="Garamond"/>
          <w:lang w:eastAsia="cs-CZ"/>
        </w:rPr>
        <w:t xml:space="preserve"> </w:t>
      </w:r>
      <w:r w:rsidRPr="007E0781">
        <w:rPr>
          <w:rFonts w:ascii="Garamond" w:hAnsi="Garamond"/>
          <w:lang w:eastAsia="cs-CZ"/>
        </w:rPr>
        <w:t>častí,</w:t>
      </w:r>
      <w:r w:rsidR="00C9457F" w:rsidRPr="007E0781">
        <w:rPr>
          <w:rFonts w:ascii="Garamond" w:hAnsi="Garamond"/>
          <w:lang w:eastAsia="cs-CZ"/>
        </w:rPr>
        <w:t xml:space="preserve"> </w:t>
      </w:r>
      <w:r w:rsidRPr="007E0781">
        <w:rPr>
          <w:rFonts w:ascii="Garamond" w:hAnsi="Garamond"/>
          <w:lang w:eastAsia="cs-CZ"/>
        </w:rPr>
        <w:t>článkov</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príloh</w:t>
      </w:r>
      <w:r w:rsidR="00C9457F" w:rsidRPr="007E0781">
        <w:rPr>
          <w:rFonts w:ascii="Garamond" w:hAnsi="Garamond"/>
          <w:lang w:eastAsia="cs-CZ"/>
        </w:rPr>
        <w:t xml:space="preserve"> </w:t>
      </w:r>
      <w:r w:rsidRPr="007E0781">
        <w:rPr>
          <w:rFonts w:ascii="Garamond" w:hAnsi="Garamond"/>
          <w:lang w:eastAsia="cs-CZ"/>
        </w:rPr>
        <w:t>slúžia</w:t>
      </w:r>
      <w:r w:rsidR="00C9457F" w:rsidRPr="007E0781">
        <w:rPr>
          <w:rFonts w:ascii="Garamond" w:hAnsi="Garamond"/>
          <w:lang w:eastAsia="cs-CZ"/>
        </w:rPr>
        <w:t xml:space="preserve"> </w:t>
      </w:r>
      <w:r w:rsidRPr="007E0781">
        <w:rPr>
          <w:rFonts w:ascii="Garamond" w:hAnsi="Garamond"/>
          <w:lang w:eastAsia="cs-CZ"/>
        </w:rPr>
        <w:t>výlučne</w:t>
      </w:r>
      <w:r w:rsidR="00C9457F" w:rsidRPr="007E0781">
        <w:rPr>
          <w:rFonts w:ascii="Garamond" w:hAnsi="Garamond"/>
          <w:lang w:eastAsia="cs-CZ"/>
        </w:rPr>
        <w:t xml:space="preserve"> </w:t>
      </w:r>
      <w:r w:rsidRPr="007E0781">
        <w:rPr>
          <w:rFonts w:ascii="Garamond" w:hAnsi="Garamond"/>
          <w:lang w:eastAsia="cs-CZ"/>
        </w:rPr>
        <w:t>pre</w:t>
      </w:r>
      <w:r w:rsidR="00C9457F" w:rsidRPr="007E0781">
        <w:rPr>
          <w:rFonts w:ascii="Garamond" w:hAnsi="Garamond"/>
          <w:lang w:eastAsia="cs-CZ"/>
        </w:rPr>
        <w:t xml:space="preserve"> </w:t>
      </w:r>
      <w:r w:rsidRPr="007E0781">
        <w:rPr>
          <w:rFonts w:ascii="Garamond" w:hAnsi="Garamond"/>
          <w:lang w:eastAsia="cs-CZ"/>
        </w:rPr>
        <w:t>uľahčenie</w:t>
      </w:r>
      <w:r w:rsidR="00C9457F" w:rsidRPr="007E0781">
        <w:rPr>
          <w:rFonts w:ascii="Garamond" w:hAnsi="Garamond"/>
          <w:lang w:eastAsia="cs-CZ"/>
        </w:rPr>
        <w:t xml:space="preserve"> </w:t>
      </w:r>
      <w:r w:rsidRPr="007E0781">
        <w:rPr>
          <w:rFonts w:ascii="Garamond" w:hAnsi="Garamond"/>
          <w:lang w:eastAsia="cs-CZ"/>
        </w:rPr>
        <w:t>orientácie</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pri</w:t>
      </w:r>
      <w:r w:rsidR="00C9457F" w:rsidRPr="007E0781">
        <w:rPr>
          <w:rFonts w:ascii="Garamond" w:hAnsi="Garamond"/>
          <w:lang w:eastAsia="cs-CZ"/>
        </w:rPr>
        <w:t xml:space="preserve"> </w:t>
      </w:r>
      <w:r w:rsidRPr="007E0781">
        <w:rPr>
          <w:rFonts w:ascii="Garamond" w:hAnsi="Garamond"/>
          <w:lang w:eastAsia="cs-CZ"/>
        </w:rPr>
        <w:t>výklade</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sa</w:t>
      </w:r>
      <w:r w:rsidR="00C9457F" w:rsidRPr="007E0781">
        <w:rPr>
          <w:rFonts w:ascii="Garamond" w:hAnsi="Garamond"/>
          <w:lang w:eastAsia="cs-CZ"/>
        </w:rPr>
        <w:t xml:space="preserve"> </w:t>
      </w:r>
      <w:r w:rsidRPr="007E0781">
        <w:rPr>
          <w:rFonts w:ascii="Garamond" w:hAnsi="Garamond"/>
          <w:lang w:eastAsia="cs-CZ"/>
        </w:rPr>
        <w:t>nepoužijú;</w:t>
      </w:r>
    </w:p>
    <w:p w14:paraId="4D45CD4A" w14:textId="77777777" w:rsidR="00013130" w:rsidRPr="007E0781" w:rsidRDefault="00013130" w:rsidP="00EB4543">
      <w:pPr>
        <w:keepNext/>
        <w:keepLines/>
        <w:spacing w:after="0" w:line="240" w:lineRule="auto"/>
        <w:rPr>
          <w:rFonts w:ascii="Garamond" w:hAnsi="Garamond"/>
        </w:rPr>
      </w:pPr>
    </w:p>
    <w:p w14:paraId="09E168FA" w14:textId="6D216373" w:rsidR="00013130" w:rsidRPr="007E0781" w:rsidRDefault="00013130" w:rsidP="00EB454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7E0781">
        <w:rPr>
          <w:rFonts w:ascii="Garamond" w:hAnsi="Garamond"/>
          <w:lang w:eastAsia="cs-CZ"/>
        </w:rPr>
        <w:t>každý</w:t>
      </w:r>
      <w:r w:rsidR="00C9457F" w:rsidRPr="007E0781">
        <w:rPr>
          <w:rFonts w:ascii="Garamond" w:hAnsi="Garamond"/>
          <w:lang w:eastAsia="cs-CZ"/>
        </w:rPr>
        <w:t xml:space="preserve"> </w:t>
      </w:r>
      <w:r w:rsidRPr="007E0781">
        <w:rPr>
          <w:rFonts w:ascii="Garamond" w:hAnsi="Garamond"/>
          <w:lang w:eastAsia="cs-CZ"/>
        </w:rPr>
        <w:t>odkaz</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„článok“</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„prílohu“</w:t>
      </w:r>
      <w:r w:rsidR="00C9457F" w:rsidRPr="007E0781">
        <w:rPr>
          <w:rFonts w:ascii="Garamond" w:hAnsi="Garamond"/>
          <w:lang w:eastAsia="cs-CZ"/>
        </w:rPr>
        <w:t xml:space="preserve"> </w:t>
      </w:r>
      <w:r w:rsidRPr="007E0781">
        <w:rPr>
          <w:rFonts w:ascii="Garamond" w:hAnsi="Garamond"/>
          <w:lang w:eastAsia="cs-CZ"/>
        </w:rPr>
        <w:t>znamená</w:t>
      </w:r>
      <w:r w:rsidR="00C9457F" w:rsidRPr="007E0781">
        <w:rPr>
          <w:rFonts w:ascii="Garamond" w:hAnsi="Garamond"/>
          <w:lang w:eastAsia="cs-CZ"/>
        </w:rPr>
        <w:t xml:space="preserve"> </w:t>
      </w:r>
      <w:r w:rsidRPr="007E0781">
        <w:rPr>
          <w:rFonts w:ascii="Garamond" w:hAnsi="Garamond"/>
          <w:lang w:eastAsia="cs-CZ"/>
        </w:rPr>
        <w:t>odkaz</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príslušný</w:t>
      </w:r>
      <w:r w:rsidR="00C9457F" w:rsidRPr="007E0781">
        <w:rPr>
          <w:rFonts w:ascii="Garamond" w:hAnsi="Garamond"/>
          <w:lang w:eastAsia="cs-CZ"/>
        </w:rPr>
        <w:t xml:space="preserve"> </w:t>
      </w:r>
      <w:r w:rsidRPr="007E0781">
        <w:rPr>
          <w:rFonts w:ascii="Garamond" w:hAnsi="Garamond"/>
          <w:lang w:eastAsia="cs-CZ"/>
        </w:rPr>
        <w:t>článok</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prílohu</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a</w:t>
      </w:r>
    </w:p>
    <w:p w14:paraId="2784F12D" w14:textId="77777777" w:rsidR="00013130" w:rsidRPr="007E0781" w:rsidRDefault="00013130" w:rsidP="00EB4543">
      <w:pPr>
        <w:keepNext/>
        <w:keepLines/>
        <w:spacing w:after="0" w:line="240" w:lineRule="auto"/>
        <w:jc w:val="both"/>
        <w:rPr>
          <w:rFonts w:ascii="Garamond" w:hAnsi="Garamond"/>
        </w:rPr>
      </w:pPr>
    </w:p>
    <w:p w14:paraId="32250139" w14:textId="6AF0D62E" w:rsidR="00013130" w:rsidRPr="007E0781" w:rsidRDefault="00013130" w:rsidP="00EB454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7E0781">
        <w:rPr>
          <w:rFonts w:ascii="Garamond" w:hAnsi="Garamond"/>
          <w:lang w:eastAsia="cs-CZ"/>
        </w:rPr>
        <w:t>výrazy</w:t>
      </w:r>
      <w:r w:rsidR="00C9457F" w:rsidRPr="007E0781">
        <w:rPr>
          <w:rFonts w:ascii="Garamond" w:hAnsi="Garamond"/>
          <w:lang w:eastAsia="cs-CZ"/>
        </w:rPr>
        <w:t xml:space="preserve"> </w:t>
      </w:r>
      <w:r w:rsidRPr="007E0781">
        <w:rPr>
          <w:rFonts w:ascii="Garamond" w:hAnsi="Garamond"/>
          <w:lang w:eastAsia="cs-CZ"/>
        </w:rPr>
        <w:t>definované</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jednotnom</w:t>
      </w:r>
      <w:r w:rsidR="00C9457F" w:rsidRPr="007E0781">
        <w:rPr>
          <w:rFonts w:ascii="Garamond" w:hAnsi="Garamond"/>
          <w:lang w:eastAsia="cs-CZ"/>
        </w:rPr>
        <w:t xml:space="preserve"> </w:t>
      </w:r>
      <w:r w:rsidRPr="007E0781">
        <w:rPr>
          <w:rFonts w:ascii="Garamond" w:hAnsi="Garamond"/>
          <w:lang w:eastAsia="cs-CZ"/>
        </w:rPr>
        <w:t>čísle</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základnom</w:t>
      </w:r>
      <w:r w:rsidR="00C9457F" w:rsidRPr="007E0781">
        <w:rPr>
          <w:rFonts w:ascii="Garamond" w:hAnsi="Garamond"/>
          <w:lang w:eastAsia="cs-CZ"/>
        </w:rPr>
        <w:t xml:space="preserve"> </w:t>
      </w:r>
      <w:r w:rsidRPr="007E0781">
        <w:rPr>
          <w:rFonts w:ascii="Garamond" w:hAnsi="Garamond"/>
          <w:lang w:eastAsia="cs-CZ"/>
        </w:rPr>
        <w:t>gramatickom</w:t>
      </w:r>
      <w:r w:rsidR="00C9457F" w:rsidRPr="007E0781">
        <w:rPr>
          <w:rFonts w:ascii="Garamond" w:hAnsi="Garamond"/>
          <w:lang w:eastAsia="cs-CZ"/>
        </w:rPr>
        <w:t xml:space="preserve"> </w:t>
      </w:r>
      <w:r w:rsidRPr="007E0781">
        <w:rPr>
          <w:rFonts w:ascii="Garamond" w:hAnsi="Garamond"/>
          <w:lang w:eastAsia="cs-CZ"/>
        </w:rPr>
        <w:t>tvare</w:t>
      </w:r>
      <w:r w:rsidR="00C9457F" w:rsidRPr="007E0781">
        <w:rPr>
          <w:rFonts w:ascii="Garamond" w:hAnsi="Garamond"/>
          <w:lang w:eastAsia="cs-CZ"/>
        </w:rPr>
        <w:t xml:space="preserve"> </w:t>
      </w:r>
      <w:r w:rsidRPr="007E0781">
        <w:rPr>
          <w:rFonts w:ascii="Garamond" w:hAnsi="Garamond"/>
          <w:lang w:eastAsia="cs-CZ"/>
        </w:rPr>
        <w:t>majú</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Zmluve</w:t>
      </w:r>
      <w:r w:rsidR="00C9457F" w:rsidRPr="007E0781">
        <w:rPr>
          <w:rFonts w:ascii="Garamond" w:hAnsi="Garamond"/>
          <w:lang w:eastAsia="cs-CZ"/>
        </w:rPr>
        <w:t xml:space="preserve"> </w:t>
      </w:r>
      <w:r w:rsidRPr="007E0781">
        <w:rPr>
          <w:rFonts w:ascii="Garamond" w:hAnsi="Garamond"/>
          <w:lang w:eastAsia="cs-CZ"/>
        </w:rPr>
        <w:t>rovnaký</w:t>
      </w:r>
      <w:r w:rsidR="00C9457F" w:rsidRPr="007E0781">
        <w:rPr>
          <w:rFonts w:ascii="Garamond" w:hAnsi="Garamond"/>
          <w:lang w:eastAsia="cs-CZ"/>
        </w:rPr>
        <w:t xml:space="preserve"> </w:t>
      </w:r>
      <w:r w:rsidRPr="007E0781">
        <w:rPr>
          <w:rFonts w:ascii="Garamond" w:hAnsi="Garamond"/>
          <w:lang w:eastAsia="cs-CZ"/>
        </w:rPr>
        <w:t>význam,</w:t>
      </w:r>
      <w:r w:rsidR="00C9457F" w:rsidRPr="007E0781">
        <w:rPr>
          <w:rFonts w:ascii="Garamond" w:hAnsi="Garamond"/>
          <w:lang w:eastAsia="cs-CZ"/>
        </w:rPr>
        <w:t xml:space="preserve"> </w:t>
      </w:r>
      <w:r w:rsidRPr="007E0781">
        <w:rPr>
          <w:rFonts w:ascii="Garamond" w:hAnsi="Garamond"/>
          <w:lang w:eastAsia="cs-CZ"/>
        </w:rPr>
        <w:t>keď</w:t>
      </w:r>
      <w:r w:rsidR="00C9457F" w:rsidRPr="007E0781">
        <w:rPr>
          <w:rFonts w:ascii="Garamond" w:hAnsi="Garamond"/>
          <w:lang w:eastAsia="cs-CZ"/>
        </w:rPr>
        <w:t xml:space="preserve"> </w:t>
      </w:r>
      <w:r w:rsidRPr="007E0781">
        <w:rPr>
          <w:rFonts w:ascii="Garamond" w:hAnsi="Garamond"/>
          <w:lang w:eastAsia="cs-CZ"/>
        </w:rPr>
        <w:t>sú</w:t>
      </w:r>
      <w:r w:rsidR="00C9457F" w:rsidRPr="007E0781">
        <w:rPr>
          <w:rFonts w:ascii="Garamond" w:hAnsi="Garamond"/>
          <w:lang w:eastAsia="cs-CZ"/>
        </w:rPr>
        <w:t xml:space="preserve"> </w:t>
      </w:r>
      <w:r w:rsidRPr="007E0781">
        <w:rPr>
          <w:rFonts w:ascii="Garamond" w:hAnsi="Garamond"/>
          <w:lang w:eastAsia="cs-CZ"/>
        </w:rPr>
        <w:t>použité</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množnom</w:t>
      </w:r>
      <w:r w:rsidR="00C9457F" w:rsidRPr="007E0781">
        <w:rPr>
          <w:rFonts w:ascii="Garamond" w:hAnsi="Garamond"/>
          <w:lang w:eastAsia="cs-CZ"/>
        </w:rPr>
        <w:t xml:space="preserve"> </w:t>
      </w:r>
      <w:r w:rsidRPr="007E0781">
        <w:rPr>
          <w:rFonts w:ascii="Garamond" w:hAnsi="Garamond"/>
          <w:lang w:eastAsia="cs-CZ"/>
        </w:rPr>
        <w:t>čísle</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inom</w:t>
      </w:r>
      <w:r w:rsidR="00C9457F" w:rsidRPr="007E0781">
        <w:rPr>
          <w:rFonts w:ascii="Garamond" w:hAnsi="Garamond"/>
          <w:lang w:eastAsia="cs-CZ"/>
        </w:rPr>
        <w:t xml:space="preserve"> </w:t>
      </w:r>
      <w:r w:rsidRPr="007E0781">
        <w:rPr>
          <w:rFonts w:ascii="Garamond" w:hAnsi="Garamond"/>
          <w:lang w:eastAsia="cs-CZ"/>
        </w:rPr>
        <w:t>gramatickom</w:t>
      </w:r>
      <w:r w:rsidR="00C9457F" w:rsidRPr="007E0781">
        <w:rPr>
          <w:rFonts w:ascii="Garamond" w:hAnsi="Garamond"/>
          <w:lang w:eastAsia="cs-CZ"/>
        </w:rPr>
        <w:t xml:space="preserve"> </w:t>
      </w:r>
      <w:r w:rsidRPr="007E0781">
        <w:rPr>
          <w:rFonts w:ascii="Garamond" w:hAnsi="Garamond"/>
          <w:lang w:eastAsia="cs-CZ"/>
        </w:rPr>
        <w:t>tvare</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naopak.</w:t>
      </w:r>
    </w:p>
    <w:p w14:paraId="50ACB22F" w14:textId="77777777" w:rsidR="00013130" w:rsidRPr="007E0781" w:rsidRDefault="00013130" w:rsidP="00EB4543">
      <w:pPr>
        <w:keepNext/>
        <w:keepLines/>
        <w:tabs>
          <w:tab w:val="left" w:pos="426"/>
        </w:tabs>
        <w:spacing w:after="0" w:line="240" w:lineRule="auto"/>
        <w:rPr>
          <w:rFonts w:ascii="Garamond" w:eastAsia="Calibri" w:hAnsi="Garamond"/>
          <w:b/>
        </w:rPr>
      </w:pPr>
    </w:p>
    <w:p w14:paraId="0C3CA40C" w14:textId="4F55B66F"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hAnsi="Garamond" w:cs="Arial"/>
          <w:b/>
        </w:rPr>
      </w:pPr>
      <w:r w:rsidRPr="007E0781">
        <w:rPr>
          <w:rFonts w:ascii="Garamond" w:hAnsi="Garamond" w:cs="Arial"/>
          <w:b/>
        </w:rPr>
        <w:t>PREDMET</w:t>
      </w:r>
      <w:r w:rsidR="00C9457F" w:rsidRPr="007E0781">
        <w:rPr>
          <w:rFonts w:ascii="Garamond" w:hAnsi="Garamond" w:cs="Arial"/>
          <w:b/>
        </w:rPr>
        <w:t xml:space="preserve"> </w:t>
      </w:r>
      <w:r w:rsidRPr="007E0781">
        <w:rPr>
          <w:rFonts w:ascii="Garamond" w:hAnsi="Garamond" w:cs="Arial"/>
          <w:b/>
        </w:rPr>
        <w:t>ZMLUVY</w:t>
      </w:r>
    </w:p>
    <w:p w14:paraId="0D6E1437" w14:textId="77777777" w:rsidR="00013130" w:rsidRPr="007E0781" w:rsidRDefault="00013130" w:rsidP="00EB4543">
      <w:pPr>
        <w:keepNext/>
        <w:keepLines/>
        <w:tabs>
          <w:tab w:val="left" w:pos="426"/>
        </w:tabs>
        <w:spacing w:after="0" w:line="240" w:lineRule="auto"/>
        <w:jc w:val="center"/>
        <w:rPr>
          <w:rFonts w:ascii="Garamond" w:hAnsi="Garamond" w:cs="Arial"/>
          <w:b/>
        </w:rPr>
      </w:pPr>
    </w:p>
    <w:p w14:paraId="530A29C4" w14:textId="37023D0D" w:rsidR="0089066E" w:rsidRPr="007E0781" w:rsidRDefault="0089066E" w:rsidP="00EB4543">
      <w:pPr>
        <w:keepNext/>
        <w:keepLines/>
        <w:numPr>
          <w:ilvl w:val="0"/>
          <w:numId w:val="10"/>
        </w:numPr>
        <w:spacing w:after="0" w:line="240" w:lineRule="auto"/>
        <w:ind w:left="709" w:hanging="709"/>
        <w:contextualSpacing/>
        <w:jc w:val="both"/>
        <w:rPr>
          <w:rFonts w:ascii="Garamond" w:hAnsi="Garamond" w:cs="Arial"/>
        </w:rPr>
      </w:pPr>
      <w:r w:rsidRPr="007E0781">
        <w:rPr>
          <w:rFonts w:ascii="Garamond" w:hAnsi="Garamond" w:cs="Arial"/>
        </w:rPr>
        <w:t>Predmetom</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záväzok:</w:t>
      </w:r>
    </w:p>
    <w:p w14:paraId="47F12F5A" w14:textId="77777777" w:rsidR="0089066E" w:rsidRPr="007E0781" w:rsidRDefault="0089066E" w:rsidP="00EB4543">
      <w:pPr>
        <w:keepNext/>
        <w:keepLines/>
        <w:tabs>
          <w:tab w:val="left" w:pos="426"/>
        </w:tabs>
        <w:spacing w:after="0" w:line="240" w:lineRule="auto"/>
        <w:ind w:left="851" w:hanging="851"/>
        <w:contextualSpacing/>
        <w:jc w:val="both"/>
        <w:rPr>
          <w:rFonts w:ascii="Garamond" w:hAnsi="Garamond" w:cs="Arial"/>
        </w:rPr>
      </w:pPr>
    </w:p>
    <w:p w14:paraId="0AB25FCC" w14:textId="7C575ABA" w:rsidR="00F35476" w:rsidRPr="007E0781" w:rsidRDefault="00F35476" w:rsidP="00EB4543">
      <w:pPr>
        <w:keepNext/>
        <w:keepLines/>
        <w:numPr>
          <w:ilvl w:val="0"/>
          <w:numId w:val="16"/>
        </w:numPr>
        <w:tabs>
          <w:tab w:val="left" w:pos="709"/>
          <w:tab w:val="left" w:pos="1418"/>
        </w:tabs>
        <w:spacing w:after="0" w:line="240" w:lineRule="auto"/>
        <w:ind w:left="1418" w:hanging="709"/>
        <w:contextualSpacing/>
        <w:jc w:val="both"/>
        <w:rPr>
          <w:rFonts w:ascii="Garamond" w:hAnsi="Garamond" w:cs="Arial"/>
        </w:rPr>
      </w:pPr>
      <w:r w:rsidRPr="007E0781">
        <w:rPr>
          <w:rFonts w:ascii="Garamond" w:hAnsi="Garamond" w:cs="Arial"/>
        </w:rPr>
        <w:t>Dodávateľa</w:t>
      </w:r>
      <w:r w:rsidR="00C9457F" w:rsidRPr="007E0781">
        <w:rPr>
          <w:rFonts w:ascii="Garamond" w:hAnsi="Garamond" w:cs="Arial"/>
        </w:rPr>
        <w:t xml:space="preserve"> </w:t>
      </w:r>
      <w:r w:rsidRPr="007E0781">
        <w:rPr>
          <w:rFonts w:ascii="Garamond" w:hAnsi="Garamond" w:cs="Arial"/>
        </w:rPr>
        <w:t>riadne</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včas</w:t>
      </w:r>
      <w:r w:rsidR="00C9457F" w:rsidRPr="007E0781">
        <w:rPr>
          <w:rFonts w:ascii="Garamond" w:hAnsi="Garamond" w:cs="Arial"/>
        </w:rPr>
        <w:t xml:space="preserve"> </w:t>
      </w:r>
      <w:r w:rsidRPr="007E0781">
        <w:rPr>
          <w:rFonts w:ascii="Garamond" w:hAnsi="Garamond" w:cs="Arial"/>
        </w:rPr>
        <w:t>dodať</w:t>
      </w:r>
      <w:r w:rsidR="00C9457F" w:rsidRPr="007E0781">
        <w:rPr>
          <w:rFonts w:ascii="Garamond" w:hAnsi="Garamond" w:cs="Arial"/>
        </w:rPr>
        <w:t xml:space="preserve"> </w:t>
      </w:r>
      <w:r w:rsidRPr="007E0781">
        <w:rPr>
          <w:rFonts w:ascii="Garamond" w:hAnsi="Garamond" w:cs="Arial"/>
        </w:rPr>
        <w:t>Objednávateľovi</w:t>
      </w:r>
      <w:r w:rsidR="00C9457F" w:rsidRPr="007E0781">
        <w:rPr>
          <w:rFonts w:ascii="Garamond" w:hAnsi="Garamond" w:cs="Arial"/>
        </w:rPr>
        <w:t xml:space="preserve"> </w:t>
      </w:r>
      <w:r w:rsidRPr="007E0781">
        <w:rPr>
          <w:rFonts w:ascii="Garamond" w:hAnsi="Garamond" w:cs="Arial"/>
        </w:rPr>
        <w:t>Tovar</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previesť</w:t>
      </w:r>
      <w:r w:rsidR="00C9457F" w:rsidRPr="007E0781">
        <w:rPr>
          <w:rFonts w:ascii="Garamond" w:hAnsi="Garamond" w:cs="Arial"/>
        </w:rPr>
        <w:t xml:space="preserve"> </w:t>
      </w:r>
      <w:r w:rsidRPr="007E0781">
        <w:rPr>
          <w:rFonts w:ascii="Garamond" w:hAnsi="Garamond" w:cs="Arial"/>
        </w:rPr>
        <w:t>vlastnícke</w:t>
      </w:r>
      <w:r w:rsidR="00C9457F" w:rsidRPr="007E0781">
        <w:rPr>
          <w:rFonts w:ascii="Garamond" w:hAnsi="Garamond" w:cs="Arial"/>
        </w:rPr>
        <w:t xml:space="preserve"> </w:t>
      </w:r>
      <w:r w:rsidRPr="007E0781">
        <w:rPr>
          <w:rFonts w:ascii="Garamond" w:hAnsi="Garamond" w:cs="Arial"/>
        </w:rPr>
        <w:t>právo</w:t>
      </w:r>
      <w:r w:rsidR="00C9457F" w:rsidRPr="007E0781">
        <w:rPr>
          <w:rFonts w:ascii="Garamond" w:hAnsi="Garamond" w:cs="Arial"/>
        </w:rPr>
        <w:t xml:space="preserve"> </w:t>
      </w:r>
      <w:r w:rsidRPr="007E0781">
        <w:rPr>
          <w:rFonts w:ascii="Garamond" w:hAnsi="Garamond" w:cs="Arial"/>
        </w:rPr>
        <w:t>k</w:t>
      </w:r>
      <w:r w:rsidR="00C9457F" w:rsidRPr="007E0781">
        <w:rPr>
          <w:rFonts w:ascii="Garamond" w:hAnsi="Garamond" w:cs="Arial"/>
        </w:rPr>
        <w:t xml:space="preserve"> </w:t>
      </w:r>
      <w:r w:rsidRPr="007E0781">
        <w:rPr>
          <w:rFonts w:ascii="Garamond" w:hAnsi="Garamond" w:cs="Arial"/>
        </w:rPr>
        <w:t>Tovaru</w:t>
      </w:r>
      <w:r w:rsidR="00C9457F" w:rsidRPr="007E0781">
        <w:rPr>
          <w:rFonts w:ascii="Garamond" w:hAnsi="Garamond" w:cs="Arial"/>
        </w:rPr>
        <w:t xml:space="preserve"> </w:t>
      </w:r>
      <w:r w:rsidRPr="007E0781">
        <w:rPr>
          <w:rFonts w:ascii="Garamond" w:hAnsi="Garamond" w:cs="Arial"/>
        </w:rPr>
        <w:t>na</w:t>
      </w:r>
      <w:r w:rsidR="00C9457F" w:rsidRPr="007E0781">
        <w:rPr>
          <w:rFonts w:ascii="Garamond" w:hAnsi="Garamond" w:cs="Arial"/>
        </w:rPr>
        <w:t xml:space="preserve"> </w:t>
      </w:r>
      <w:r w:rsidRPr="007E0781">
        <w:rPr>
          <w:rFonts w:ascii="Garamond" w:hAnsi="Garamond" w:cs="Arial"/>
        </w:rPr>
        <w:t>Objednávateľa;</w:t>
      </w:r>
      <w:r w:rsidR="00C9457F" w:rsidRPr="007E0781">
        <w:rPr>
          <w:rFonts w:ascii="Garamond" w:hAnsi="Garamond" w:cs="Arial"/>
        </w:rPr>
        <w:t xml:space="preserve"> </w:t>
      </w:r>
      <w:r w:rsidRPr="007E0781">
        <w:rPr>
          <w:rFonts w:ascii="Garamond" w:hAnsi="Garamond" w:cs="Arial"/>
        </w:rPr>
        <w:t>a</w:t>
      </w:r>
    </w:p>
    <w:p w14:paraId="7811CF40" w14:textId="77777777" w:rsidR="00F35476" w:rsidRPr="007E0781" w:rsidRDefault="00F35476" w:rsidP="00EB4543">
      <w:pPr>
        <w:keepNext/>
        <w:keepLines/>
        <w:tabs>
          <w:tab w:val="left" w:pos="426"/>
        </w:tabs>
        <w:spacing w:after="0" w:line="240" w:lineRule="auto"/>
        <w:ind w:left="851" w:hanging="851"/>
        <w:contextualSpacing/>
        <w:jc w:val="both"/>
        <w:rPr>
          <w:rFonts w:ascii="Garamond" w:hAnsi="Garamond" w:cs="Arial"/>
        </w:rPr>
      </w:pPr>
    </w:p>
    <w:p w14:paraId="5E48C8A7" w14:textId="29F95A4C" w:rsidR="00F35476" w:rsidRPr="007E0781" w:rsidRDefault="00F35476" w:rsidP="00EB4543">
      <w:pPr>
        <w:keepNext/>
        <w:keepLines/>
        <w:numPr>
          <w:ilvl w:val="0"/>
          <w:numId w:val="16"/>
        </w:numPr>
        <w:tabs>
          <w:tab w:val="left" w:pos="709"/>
          <w:tab w:val="left" w:pos="1418"/>
        </w:tabs>
        <w:spacing w:after="0" w:line="240" w:lineRule="auto"/>
        <w:ind w:left="1418" w:hanging="709"/>
        <w:contextualSpacing/>
        <w:jc w:val="both"/>
        <w:rPr>
          <w:rFonts w:ascii="Garamond" w:hAnsi="Garamond" w:cs="Arial"/>
        </w:rPr>
      </w:pPr>
      <w:r w:rsidRPr="007E0781">
        <w:rPr>
          <w:rFonts w:ascii="Garamond" w:hAnsi="Garamond" w:cs="Arial"/>
        </w:rPr>
        <w:t>Objednávateľa</w:t>
      </w:r>
      <w:r w:rsidR="00C9457F" w:rsidRPr="007E0781">
        <w:rPr>
          <w:rFonts w:ascii="Garamond" w:hAnsi="Garamond" w:cs="Arial"/>
        </w:rPr>
        <w:t xml:space="preserve"> </w:t>
      </w:r>
      <w:r w:rsidRPr="007E0781">
        <w:rPr>
          <w:rFonts w:ascii="Garamond" w:hAnsi="Garamond" w:cs="Arial"/>
        </w:rPr>
        <w:t>dodaný</w:t>
      </w:r>
      <w:r w:rsidR="00C9457F" w:rsidRPr="007E0781">
        <w:rPr>
          <w:rFonts w:ascii="Garamond" w:hAnsi="Garamond" w:cs="Arial"/>
        </w:rPr>
        <w:t xml:space="preserve"> </w:t>
      </w:r>
      <w:r w:rsidRPr="007E0781">
        <w:rPr>
          <w:rFonts w:ascii="Garamond" w:hAnsi="Garamond" w:cs="Arial"/>
        </w:rPr>
        <w:t>Tovar</w:t>
      </w:r>
      <w:r w:rsidR="00C9457F" w:rsidRPr="007E0781">
        <w:rPr>
          <w:rFonts w:ascii="Garamond" w:hAnsi="Garamond" w:cs="Arial"/>
        </w:rPr>
        <w:t xml:space="preserve"> </w:t>
      </w:r>
      <w:r w:rsidRPr="007E0781">
        <w:rPr>
          <w:rFonts w:ascii="Garamond" w:hAnsi="Garamond" w:cs="Arial"/>
        </w:rPr>
        <w:t>prevziať</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zaplatiť</w:t>
      </w:r>
      <w:r w:rsidR="00C9457F" w:rsidRPr="007E0781">
        <w:rPr>
          <w:rFonts w:ascii="Garamond" w:hAnsi="Garamond" w:cs="Arial"/>
        </w:rPr>
        <w:t xml:space="preserve"> </w:t>
      </w:r>
      <w:r w:rsidRPr="007E0781">
        <w:rPr>
          <w:rFonts w:ascii="Garamond" w:hAnsi="Garamond" w:cs="Arial"/>
        </w:rPr>
        <w:t>Dodávateľovi</w:t>
      </w:r>
      <w:r w:rsidR="00C9457F" w:rsidRPr="007E0781">
        <w:rPr>
          <w:rFonts w:ascii="Garamond" w:hAnsi="Garamond" w:cs="Arial"/>
        </w:rPr>
        <w:t xml:space="preserve"> </w:t>
      </w:r>
      <w:r w:rsidRPr="007E0781">
        <w:rPr>
          <w:rFonts w:ascii="Garamond" w:hAnsi="Garamond" w:cs="Arial"/>
        </w:rPr>
        <w:t>za</w:t>
      </w:r>
      <w:r w:rsidR="00C9457F" w:rsidRPr="007E0781">
        <w:rPr>
          <w:rFonts w:ascii="Garamond" w:hAnsi="Garamond" w:cs="Arial"/>
        </w:rPr>
        <w:t xml:space="preserve"> </w:t>
      </w:r>
      <w:r w:rsidRPr="007E0781">
        <w:rPr>
          <w:rFonts w:ascii="Garamond" w:hAnsi="Garamond" w:cs="Arial"/>
        </w:rPr>
        <w:t>Tovar</w:t>
      </w:r>
      <w:r w:rsidR="00C9457F" w:rsidRPr="007E0781">
        <w:rPr>
          <w:rFonts w:ascii="Garamond" w:hAnsi="Garamond" w:cs="Arial"/>
        </w:rPr>
        <w:t xml:space="preserve"> </w:t>
      </w:r>
      <w:r w:rsidRPr="007E0781">
        <w:rPr>
          <w:rFonts w:ascii="Garamond" w:hAnsi="Garamond" w:cs="Arial"/>
        </w:rPr>
        <w:t>Kúpnu</w:t>
      </w:r>
      <w:r w:rsidR="00C9457F" w:rsidRPr="007E0781">
        <w:rPr>
          <w:rFonts w:ascii="Garamond" w:hAnsi="Garamond" w:cs="Arial"/>
        </w:rPr>
        <w:t xml:space="preserve"> </w:t>
      </w:r>
      <w:r w:rsidRPr="007E0781">
        <w:rPr>
          <w:rFonts w:ascii="Garamond" w:hAnsi="Garamond" w:cs="Arial"/>
        </w:rPr>
        <w:t>cenu;</w:t>
      </w:r>
    </w:p>
    <w:p w14:paraId="15521928" w14:textId="77777777" w:rsidR="0089066E" w:rsidRPr="007E0781" w:rsidRDefault="0089066E" w:rsidP="00EB4543">
      <w:pPr>
        <w:keepNext/>
        <w:keepLines/>
        <w:tabs>
          <w:tab w:val="left" w:pos="426"/>
        </w:tabs>
        <w:spacing w:after="0" w:line="240" w:lineRule="auto"/>
        <w:ind w:left="851" w:hanging="851"/>
        <w:jc w:val="both"/>
        <w:rPr>
          <w:rFonts w:ascii="Garamond" w:hAnsi="Garamond" w:cs="Arial"/>
        </w:rPr>
      </w:pPr>
    </w:p>
    <w:p w14:paraId="099BC9B5" w14:textId="1EB3D532" w:rsidR="0089066E" w:rsidRPr="007E0781" w:rsidRDefault="0089066E" w:rsidP="00EB4543">
      <w:pPr>
        <w:keepNext/>
        <w:keepLines/>
        <w:tabs>
          <w:tab w:val="left" w:pos="426"/>
        </w:tabs>
        <w:spacing w:after="0" w:line="240" w:lineRule="auto"/>
        <w:ind w:left="709" w:hanging="709"/>
        <w:jc w:val="both"/>
        <w:rPr>
          <w:rFonts w:ascii="Garamond" w:hAnsi="Garamond" w:cs="Arial"/>
        </w:rPr>
      </w:pPr>
      <w:r w:rsidRPr="007E0781">
        <w:rPr>
          <w:rFonts w:ascii="Garamond" w:hAnsi="Garamond" w:cs="Arial"/>
        </w:rPr>
        <w:tab/>
      </w:r>
      <w:r w:rsidRPr="007E0781">
        <w:rPr>
          <w:rFonts w:ascii="Garamond" w:hAnsi="Garamond" w:cs="Arial"/>
        </w:rPr>
        <w:tab/>
        <w:t>a</w:t>
      </w:r>
      <w:r w:rsidR="00C9457F" w:rsidRPr="007E0781">
        <w:rPr>
          <w:rFonts w:ascii="Garamond" w:hAnsi="Garamond" w:cs="Arial"/>
        </w:rPr>
        <w:t xml:space="preserve"> </w:t>
      </w:r>
      <w:r w:rsidRPr="007E0781">
        <w:rPr>
          <w:rFonts w:ascii="Garamond" w:hAnsi="Garamond" w:cs="Arial"/>
        </w:rPr>
        <w:t>to</w:t>
      </w:r>
      <w:r w:rsidR="00C9457F" w:rsidRPr="007E0781">
        <w:rPr>
          <w:rFonts w:ascii="Garamond" w:hAnsi="Garamond" w:cs="Arial"/>
        </w:rPr>
        <w:t xml:space="preserve"> </w:t>
      </w:r>
      <w:r w:rsidRPr="007E0781">
        <w:rPr>
          <w:rFonts w:ascii="Garamond" w:hAnsi="Garamond" w:cs="Arial"/>
        </w:rPr>
        <w:t>za</w:t>
      </w:r>
      <w:r w:rsidR="00C9457F" w:rsidRPr="007E0781">
        <w:rPr>
          <w:rFonts w:ascii="Garamond" w:hAnsi="Garamond" w:cs="Arial"/>
        </w:rPr>
        <w:t xml:space="preserve"> </w:t>
      </w:r>
      <w:r w:rsidRPr="007E0781">
        <w:rPr>
          <w:rFonts w:ascii="Garamond" w:hAnsi="Garamond" w:cs="Arial"/>
        </w:rPr>
        <w:t>podmienok</w:t>
      </w:r>
      <w:r w:rsidR="00C9457F" w:rsidRPr="007E0781">
        <w:rPr>
          <w:rFonts w:ascii="Garamond" w:hAnsi="Garamond" w:cs="Arial"/>
        </w:rPr>
        <w:t xml:space="preserve"> </w:t>
      </w:r>
      <w:r w:rsidRPr="007E0781">
        <w:rPr>
          <w:rFonts w:ascii="Garamond" w:hAnsi="Garamond" w:cs="Arial"/>
        </w:rPr>
        <w:t>stanovených</w:t>
      </w:r>
      <w:r w:rsidR="00C9457F" w:rsidRPr="007E0781">
        <w:rPr>
          <w:rFonts w:ascii="Garamond" w:hAnsi="Garamond" w:cs="Arial"/>
        </w:rPr>
        <w:t xml:space="preserve"> </w:t>
      </w:r>
      <w:r w:rsidRPr="007E0781">
        <w:rPr>
          <w:rFonts w:ascii="Garamond" w:hAnsi="Garamond" w:cs="Arial"/>
        </w:rPr>
        <w:t>Zmluvou.</w:t>
      </w:r>
    </w:p>
    <w:p w14:paraId="3895E4BE" w14:textId="77777777" w:rsidR="00013130" w:rsidRPr="007E0781" w:rsidRDefault="00013130" w:rsidP="00EB4543">
      <w:pPr>
        <w:keepNext/>
        <w:keepLines/>
        <w:tabs>
          <w:tab w:val="left" w:pos="0"/>
          <w:tab w:val="left" w:pos="426"/>
        </w:tabs>
        <w:suppressAutoHyphens/>
        <w:spacing w:after="0" w:line="240" w:lineRule="auto"/>
        <w:jc w:val="both"/>
        <w:rPr>
          <w:rFonts w:ascii="Garamond" w:hAnsi="Garamond" w:cs="Arial"/>
          <w:lang w:eastAsia="ar-SA"/>
        </w:rPr>
      </w:pPr>
    </w:p>
    <w:p w14:paraId="69752B81" w14:textId="5F64EC66" w:rsidR="000409DF" w:rsidRPr="007E0781" w:rsidRDefault="000409DF" w:rsidP="00EB4543">
      <w:pPr>
        <w:keepNext/>
        <w:keepLines/>
        <w:numPr>
          <w:ilvl w:val="0"/>
          <w:numId w:val="10"/>
        </w:numPr>
        <w:tabs>
          <w:tab w:val="num" w:pos="720"/>
        </w:tabs>
        <w:spacing w:after="0" w:line="240" w:lineRule="auto"/>
        <w:ind w:left="709" w:hanging="709"/>
        <w:contextualSpacing/>
        <w:jc w:val="both"/>
        <w:rPr>
          <w:rFonts w:ascii="Garamond" w:hAnsi="Garamond"/>
        </w:rPr>
      </w:pPr>
      <w:r w:rsidRPr="007E0781">
        <w:rPr>
          <w:rFonts w:ascii="Garamond" w:hAnsi="Garamond"/>
        </w:rPr>
        <w:t>Dodanie</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uskutočnené</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základe</w:t>
      </w:r>
      <w:r w:rsidR="00C9457F" w:rsidRPr="007E0781">
        <w:rPr>
          <w:rFonts w:ascii="Garamond" w:hAnsi="Garamond"/>
        </w:rPr>
        <w:t xml:space="preserve"> </w:t>
      </w:r>
      <w:r w:rsidRPr="007E0781">
        <w:rPr>
          <w:rFonts w:ascii="Garamond" w:hAnsi="Garamond"/>
        </w:rPr>
        <w:t>čiastkových</w:t>
      </w:r>
      <w:r w:rsidR="00C9457F" w:rsidRPr="007E0781">
        <w:rPr>
          <w:rFonts w:ascii="Garamond" w:hAnsi="Garamond"/>
        </w:rPr>
        <w:t xml:space="preserve"> </w:t>
      </w:r>
      <w:r w:rsidRPr="007E0781">
        <w:rPr>
          <w:rFonts w:ascii="Garamond" w:hAnsi="Garamond"/>
        </w:rPr>
        <w:t>objednávok</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potrieb</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čiastkových</w:t>
      </w:r>
      <w:r w:rsidR="00C9457F" w:rsidRPr="007E0781">
        <w:rPr>
          <w:rFonts w:ascii="Garamond" w:hAnsi="Garamond"/>
        </w:rPr>
        <w:t xml:space="preserve"> </w:t>
      </w:r>
      <w:r w:rsidRPr="007E0781">
        <w:rPr>
          <w:rFonts w:ascii="Garamond" w:hAnsi="Garamond"/>
        </w:rPr>
        <w:t>objednávkach</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presne</w:t>
      </w:r>
      <w:r w:rsidR="00C9457F" w:rsidRPr="007E0781">
        <w:rPr>
          <w:rFonts w:ascii="Garamond" w:hAnsi="Garamond"/>
        </w:rPr>
        <w:t xml:space="preserve"> </w:t>
      </w:r>
      <w:r w:rsidRPr="007E0781">
        <w:rPr>
          <w:rFonts w:ascii="Garamond" w:hAnsi="Garamond"/>
        </w:rPr>
        <w:t>určený</w:t>
      </w:r>
      <w:r w:rsidR="00C9457F" w:rsidRPr="007E0781">
        <w:rPr>
          <w:rFonts w:ascii="Garamond" w:hAnsi="Garamond"/>
        </w:rPr>
        <w:t xml:space="preserve"> </w:t>
      </w:r>
      <w:r w:rsidR="00A21AA6" w:rsidRPr="007E0781">
        <w:rPr>
          <w:rFonts w:ascii="Garamond" w:hAnsi="Garamond"/>
        </w:rPr>
        <w:t>druh</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00A21AA6" w:rsidRPr="007E0781">
        <w:rPr>
          <w:rFonts w:ascii="Garamond" w:hAnsi="Garamond"/>
        </w:rPr>
        <w:t>počet</w:t>
      </w:r>
      <w:r w:rsidR="00C9457F" w:rsidRPr="007E0781">
        <w:rPr>
          <w:rFonts w:ascii="Garamond" w:hAnsi="Garamond"/>
        </w:rPr>
        <w:t xml:space="preserve"> </w:t>
      </w:r>
      <w:r w:rsidR="00A21AA6" w:rsidRPr="007E0781">
        <w:rPr>
          <w:rFonts w:ascii="Garamond" w:hAnsi="Garamond"/>
        </w:rPr>
        <w:t>kusov</w:t>
      </w:r>
      <w:r w:rsidRPr="007E0781">
        <w:rPr>
          <w:rFonts w:ascii="Garamond" w:hAnsi="Garamond"/>
        </w:rPr>
        <w:t>.</w:t>
      </w:r>
      <w:r w:rsidR="00C9457F" w:rsidRPr="007E0781">
        <w:rPr>
          <w:rFonts w:ascii="Garamond" w:hAnsi="Garamond"/>
        </w:rPr>
        <w:t xml:space="preserve"> </w:t>
      </w:r>
      <w:r w:rsidRPr="007E0781">
        <w:rPr>
          <w:rFonts w:ascii="Garamond" w:hAnsi="Garamond"/>
        </w:rPr>
        <w:t>Takto</w:t>
      </w:r>
      <w:r w:rsidR="00C9457F" w:rsidRPr="007E0781">
        <w:rPr>
          <w:rFonts w:ascii="Garamond" w:hAnsi="Garamond"/>
        </w:rPr>
        <w:t xml:space="preserve"> </w:t>
      </w:r>
      <w:r w:rsidRPr="007E0781">
        <w:rPr>
          <w:rFonts w:ascii="Garamond" w:hAnsi="Garamond"/>
        </w:rPr>
        <w:t>vystavené</w:t>
      </w:r>
      <w:r w:rsidR="00C9457F" w:rsidRPr="007E0781">
        <w:rPr>
          <w:rFonts w:ascii="Garamond" w:hAnsi="Garamond"/>
        </w:rPr>
        <w:t xml:space="preserve"> </w:t>
      </w:r>
      <w:r w:rsidRPr="007E0781">
        <w:rPr>
          <w:rFonts w:ascii="Garamond" w:hAnsi="Garamond"/>
        </w:rPr>
        <w:t>objednávky</w:t>
      </w:r>
      <w:r w:rsidR="00C9457F" w:rsidRPr="007E0781">
        <w:rPr>
          <w:rFonts w:ascii="Garamond" w:hAnsi="Garamond"/>
        </w:rPr>
        <w:t xml:space="preserve"> </w:t>
      </w:r>
      <w:r w:rsidRPr="007E0781">
        <w:rPr>
          <w:rFonts w:ascii="Garamond" w:hAnsi="Garamond"/>
        </w:rPr>
        <w:t>budú</w:t>
      </w:r>
      <w:r w:rsidR="00C9457F" w:rsidRPr="007E0781">
        <w:rPr>
          <w:rFonts w:ascii="Garamond" w:hAnsi="Garamond"/>
        </w:rPr>
        <w:t xml:space="preserve"> </w:t>
      </w:r>
      <w:r w:rsidRPr="007E0781">
        <w:rPr>
          <w:rFonts w:ascii="Garamond" w:hAnsi="Garamond"/>
        </w:rPr>
        <w:t>podkladom</w:t>
      </w:r>
      <w:r w:rsidR="00C9457F" w:rsidRPr="007E0781">
        <w:rPr>
          <w:rFonts w:ascii="Garamond" w:hAnsi="Garamond"/>
        </w:rPr>
        <w:t xml:space="preserve"> </w:t>
      </w:r>
      <w:r w:rsidRPr="007E0781">
        <w:rPr>
          <w:rFonts w:ascii="Garamond" w:hAnsi="Garamond"/>
        </w:rPr>
        <w:t>pre</w:t>
      </w:r>
      <w:r w:rsidR="00C9457F" w:rsidRPr="007E0781">
        <w:rPr>
          <w:rFonts w:ascii="Garamond" w:hAnsi="Garamond"/>
        </w:rPr>
        <w:t xml:space="preserve"> </w:t>
      </w:r>
      <w:r w:rsidRPr="007E0781">
        <w:rPr>
          <w:rFonts w:ascii="Garamond" w:hAnsi="Garamond"/>
        </w:rPr>
        <w:t>fakturáciu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A21AA6" w:rsidRPr="007E0781">
        <w:rPr>
          <w:rFonts w:ascii="Garamond" w:hAnsi="Garamond"/>
        </w:rPr>
        <w:t>4</w:t>
      </w:r>
      <w:r w:rsidR="00C9457F" w:rsidRPr="007E0781">
        <w:rPr>
          <w:rFonts w:ascii="Garamond" w:hAnsi="Garamond"/>
        </w:rPr>
        <w:t xml:space="preserve"> </w:t>
      </w:r>
      <w:r w:rsidRPr="007E0781">
        <w:rPr>
          <w:rFonts w:ascii="Garamond" w:hAnsi="Garamond"/>
        </w:rPr>
        <w:t>Zmluvy.</w:t>
      </w:r>
      <w:r w:rsidR="00C9457F" w:rsidRPr="007E0781">
        <w:rPr>
          <w:rFonts w:ascii="Garamond" w:hAnsi="Garamond" w:cs="Arial"/>
        </w:rPr>
        <w:t xml:space="preserve"> </w:t>
      </w:r>
      <w:r w:rsidRPr="007E0781">
        <w:rPr>
          <w:rFonts w:ascii="Garamond" w:hAnsi="Garamond" w:cs="Arial"/>
        </w:rPr>
        <w:t>Objednávky</w:t>
      </w:r>
      <w:r w:rsidR="00C9457F" w:rsidRPr="007E0781">
        <w:rPr>
          <w:rFonts w:ascii="Garamond" w:hAnsi="Garamond" w:cs="Arial"/>
        </w:rPr>
        <w:t xml:space="preserve"> </w:t>
      </w:r>
      <w:r w:rsidRPr="007E0781">
        <w:rPr>
          <w:rFonts w:ascii="Garamond" w:hAnsi="Garamond" w:cs="Arial"/>
        </w:rPr>
        <w:t>budú</w:t>
      </w:r>
      <w:r w:rsidR="00C9457F" w:rsidRPr="007E0781">
        <w:rPr>
          <w:rFonts w:ascii="Garamond" w:hAnsi="Garamond" w:cs="Arial"/>
        </w:rPr>
        <w:t xml:space="preserve"> </w:t>
      </w:r>
      <w:r w:rsidRPr="007E0781">
        <w:rPr>
          <w:rFonts w:ascii="Garamond" w:hAnsi="Garamond" w:cs="Arial"/>
        </w:rPr>
        <w:t>písomné.</w:t>
      </w:r>
      <w:r w:rsidR="00C9457F" w:rsidRPr="007E0781">
        <w:rPr>
          <w:rFonts w:ascii="Garamond" w:hAnsi="Garamond" w:cs="Arial"/>
        </w:rPr>
        <w:t xml:space="preserve"> </w:t>
      </w:r>
      <w:r w:rsidRPr="007E0781">
        <w:rPr>
          <w:rFonts w:ascii="Garamond" w:hAnsi="Garamond" w:cs="Arial"/>
        </w:rPr>
        <w:t>Objednávky</w:t>
      </w:r>
      <w:r w:rsidR="00C9457F" w:rsidRPr="007E0781">
        <w:rPr>
          <w:rFonts w:ascii="Garamond" w:hAnsi="Garamond" w:cs="Arial"/>
        </w:rPr>
        <w:t xml:space="preserve"> </w:t>
      </w:r>
      <w:r w:rsidRPr="007E0781">
        <w:rPr>
          <w:rFonts w:ascii="Garamond" w:hAnsi="Garamond" w:cs="Arial"/>
        </w:rPr>
        <w:t>môže</w:t>
      </w:r>
      <w:r w:rsidR="00C9457F" w:rsidRPr="007E0781">
        <w:rPr>
          <w:rFonts w:ascii="Garamond" w:hAnsi="Garamond" w:cs="Arial"/>
        </w:rPr>
        <w:t xml:space="preserve"> </w:t>
      </w:r>
      <w:r w:rsidRPr="007E0781">
        <w:rPr>
          <w:rFonts w:ascii="Garamond" w:hAnsi="Garamond" w:cs="Arial"/>
        </w:rPr>
        <w:t>Objednávateľ</w:t>
      </w:r>
      <w:r w:rsidR="00C9457F" w:rsidRPr="007E0781">
        <w:rPr>
          <w:rFonts w:ascii="Garamond" w:hAnsi="Garamond" w:cs="Arial"/>
        </w:rPr>
        <w:t xml:space="preserve"> </w:t>
      </w:r>
      <w:r w:rsidRPr="007E0781">
        <w:rPr>
          <w:rFonts w:ascii="Garamond" w:hAnsi="Garamond" w:cs="Arial"/>
        </w:rPr>
        <w:t>zaslať</w:t>
      </w:r>
      <w:r w:rsidR="00C9457F" w:rsidRPr="007E0781">
        <w:rPr>
          <w:rFonts w:ascii="Garamond" w:hAnsi="Garamond" w:cs="Arial"/>
        </w:rPr>
        <w:t xml:space="preserve"> </w:t>
      </w:r>
      <w:r w:rsidRPr="007E0781">
        <w:rPr>
          <w:rFonts w:ascii="Garamond" w:hAnsi="Garamond" w:cs="Arial"/>
        </w:rPr>
        <w:t>poštou</w:t>
      </w:r>
      <w:r w:rsidR="00C9457F" w:rsidRPr="007E0781">
        <w:rPr>
          <w:rFonts w:ascii="Garamond" w:hAnsi="Garamond" w:cs="Arial"/>
        </w:rPr>
        <w:t xml:space="preserve"> </w:t>
      </w:r>
      <w:r w:rsidRPr="007E0781">
        <w:rPr>
          <w:rFonts w:ascii="Garamond" w:hAnsi="Garamond" w:cs="Arial"/>
        </w:rPr>
        <w:t>alebo</w:t>
      </w:r>
      <w:r w:rsidR="00C9457F" w:rsidRPr="007E0781">
        <w:rPr>
          <w:rFonts w:ascii="Garamond" w:hAnsi="Garamond" w:cs="Arial"/>
        </w:rPr>
        <w:t xml:space="preserve"> </w:t>
      </w:r>
      <w:r w:rsidRPr="007E0781">
        <w:rPr>
          <w:rFonts w:ascii="Garamond" w:hAnsi="Garamond" w:cs="Arial"/>
        </w:rPr>
        <w:t>elektronickou</w:t>
      </w:r>
      <w:r w:rsidR="00C9457F" w:rsidRPr="007E0781">
        <w:rPr>
          <w:rFonts w:ascii="Garamond" w:hAnsi="Garamond" w:cs="Arial"/>
        </w:rPr>
        <w:t xml:space="preserve"> </w:t>
      </w:r>
      <w:r w:rsidRPr="007E0781">
        <w:rPr>
          <w:rFonts w:ascii="Garamond" w:hAnsi="Garamond" w:cs="Arial"/>
        </w:rPr>
        <w:t>poštou</w:t>
      </w:r>
      <w:r w:rsidR="00C9457F" w:rsidRPr="007E0781">
        <w:rPr>
          <w:rFonts w:ascii="Garamond" w:hAnsi="Garamond" w:cs="Arial"/>
        </w:rPr>
        <w:t xml:space="preserve"> </w:t>
      </w:r>
      <w:r w:rsidRPr="007E0781">
        <w:rPr>
          <w:rFonts w:ascii="Garamond" w:hAnsi="Garamond" w:cs="Arial"/>
        </w:rPr>
        <w:t>na</w:t>
      </w:r>
      <w:r w:rsidR="00C9457F" w:rsidRPr="007E0781">
        <w:rPr>
          <w:rFonts w:ascii="Garamond" w:hAnsi="Garamond" w:cs="Arial"/>
        </w:rPr>
        <w:t xml:space="preserve"> </w:t>
      </w:r>
      <w:r w:rsidRPr="007E0781">
        <w:rPr>
          <w:rFonts w:ascii="Garamond" w:hAnsi="Garamond" w:cs="Arial"/>
        </w:rPr>
        <w:t>emailovú</w:t>
      </w:r>
      <w:r w:rsidR="00C9457F" w:rsidRPr="007E0781">
        <w:rPr>
          <w:rFonts w:ascii="Garamond" w:hAnsi="Garamond" w:cs="Arial"/>
        </w:rPr>
        <w:t xml:space="preserve"> </w:t>
      </w:r>
      <w:r w:rsidRPr="007E0781">
        <w:rPr>
          <w:rFonts w:ascii="Garamond" w:hAnsi="Garamond" w:cs="Arial"/>
        </w:rPr>
        <w:t>adresu</w:t>
      </w:r>
      <w:r w:rsidR="00C9457F" w:rsidRPr="007E0781">
        <w:rPr>
          <w:rFonts w:ascii="Garamond" w:hAnsi="Garamond" w:cs="Arial"/>
        </w:rPr>
        <w:t xml:space="preserve"> </w:t>
      </w:r>
      <w:r w:rsidRPr="007E0781">
        <w:rPr>
          <w:rFonts w:ascii="Garamond" w:hAnsi="Garamond" w:cs="Arial"/>
        </w:rPr>
        <w:t>kontaktnej</w:t>
      </w:r>
      <w:r w:rsidR="00C9457F" w:rsidRPr="007E0781">
        <w:rPr>
          <w:rFonts w:ascii="Garamond" w:hAnsi="Garamond" w:cs="Arial"/>
        </w:rPr>
        <w:t xml:space="preserve"> </w:t>
      </w:r>
      <w:r w:rsidRPr="007E0781">
        <w:rPr>
          <w:rFonts w:ascii="Garamond" w:hAnsi="Garamond" w:cs="Arial"/>
        </w:rPr>
        <w:t>osoby</w:t>
      </w:r>
      <w:r w:rsidR="00C9457F" w:rsidRPr="007E0781">
        <w:rPr>
          <w:rFonts w:ascii="Garamond" w:hAnsi="Garamond" w:cs="Arial"/>
        </w:rPr>
        <w:t xml:space="preserve"> </w:t>
      </w:r>
      <w:r w:rsidRPr="007E0781">
        <w:rPr>
          <w:rFonts w:ascii="Garamond" w:hAnsi="Garamond" w:cs="Arial"/>
        </w:rPr>
        <w:t>pre</w:t>
      </w:r>
      <w:r w:rsidR="00C9457F" w:rsidRPr="007E0781">
        <w:rPr>
          <w:rFonts w:ascii="Garamond" w:hAnsi="Garamond" w:cs="Arial"/>
        </w:rPr>
        <w:t xml:space="preserve"> </w:t>
      </w:r>
      <w:r w:rsidRPr="007E0781">
        <w:rPr>
          <w:rFonts w:ascii="Garamond" w:hAnsi="Garamond" w:cs="Arial"/>
        </w:rPr>
        <w:t>technické</w:t>
      </w:r>
      <w:r w:rsidR="00C9457F" w:rsidRPr="007E0781">
        <w:rPr>
          <w:rFonts w:ascii="Garamond" w:hAnsi="Garamond" w:cs="Arial"/>
        </w:rPr>
        <w:t xml:space="preserve"> </w:t>
      </w:r>
      <w:r w:rsidRPr="007E0781">
        <w:rPr>
          <w:rFonts w:ascii="Garamond" w:hAnsi="Garamond" w:cs="Arial"/>
        </w:rPr>
        <w:t>veci</w:t>
      </w:r>
      <w:r w:rsidR="00C9457F" w:rsidRPr="007E0781">
        <w:rPr>
          <w:rFonts w:ascii="Garamond" w:hAnsi="Garamond" w:cs="Arial"/>
        </w:rPr>
        <w:t xml:space="preserve"> </w:t>
      </w:r>
      <w:r w:rsidRPr="007E0781">
        <w:rPr>
          <w:rFonts w:ascii="Garamond" w:hAnsi="Garamond" w:cs="Arial"/>
        </w:rPr>
        <w:t>Dodávateľa</w:t>
      </w:r>
      <w:r w:rsidR="00C9457F" w:rsidRPr="007E0781">
        <w:rPr>
          <w:rFonts w:ascii="Garamond" w:hAnsi="Garamond" w:cs="Arial"/>
        </w:rPr>
        <w:t xml:space="preserve"> </w:t>
      </w:r>
      <w:r w:rsidRPr="007E0781">
        <w:rPr>
          <w:rFonts w:ascii="Garamond" w:hAnsi="Garamond" w:cs="Arial"/>
        </w:rPr>
        <w:t>uvedenej</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záhlaví</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rPr>
        <w:t>Doručením</w:t>
      </w:r>
      <w:r w:rsidR="00C9457F" w:rsidRPr="007E0781">
        <w:rPr>
          <w:rFonts w:ascii="Garamond" w:hAnsi="Garamond"/>
        </w:rPr>
        <w:t xml:space="preserve"> </w:t>
      </w:r>
      <w:r w:rsidRPr="007E0781">
        <w:rPr>
          <w:rFonts w:ascii="Garamond" w:hAnsi="Garamond"/>
        </w:rPr>
        <w:t>objednávky</w:t>
      </w:r>
      <w:r w:rsidR="00C9457F" w:rsidRPr="007E0781">
        <w:rPr>
          <w:rFonts w:ascii="Garamond" w:hAnsi="Garamond"/>
        </w:rPr>
        <w:t xml:space="preserve"> </w:t>
      </w:r>
      <w:r w:rsidRPr="007E0781">
        <w:rPr>
          <w:rFonts w:ascii="Garamond" w:hAnsi="Garamond"/>
        </w:rPr>
        <w:t>Dodávateľovi</w:t>
      </w:r>
      <w:r w:rsidR="00C9457F" w:rsidRPr="007E0781">
        <w:rPr>
          <w:rFonts w:ascii="Garamond" w:hAnsi="Garamond"/>
        </w:rPr>
        <w:t xml:space="preserve"> </w:t>
      </w:r>
      <w:r w:rsidRPr="007E0781">
        <w:rPr>
          <w:rFonts w:ascii="Garamond" w:hAnsi="Garamond"/>
        </w:rPr>
        <w:t>sa</w:t>
      </w:r>
      <w:r w:rsidR="00C9457F" w:rsidRPr="007E0781">
        <w:rPr>
          <w:rFonts w:ascii="Garamond" w:hAnsi="Garamond"/>
          <w:lang w:eastAsia="ar-SA"/>
        </w:rPr>
        <w:t xml:space="preserve"> </w:t>
      </w:r>
      <w:r w:rsidRPr="007E0781">
        <w:rPr>
          <w:rFonts w:ascii="Garamond" w:hAnsi="Garamond"/>
          <w:lang w:eastAsia="ar-SA"/>
        </w:rPr>
        <w:t>objednávka</w:t>
      </w:r>
      <w:r w:rsidR="00C9457F" w:rsidRPr="007E0781">
        <w:rPr>
          <w:rFonts w:ascii="Garamond" w:hAnsi="Garamond"/>
          <w:lang w:eastAsia="ar-SA"/>
        </w:rPr>
        <w:t xml:space="preserve"> </w:t>
      </w:r>
      <w:r w:rsidRPr="007E0781">
        <w:rPr>
          <w:rFonts w:ascii="Garamond" w:hAnsi="Garamond"/>
          <w:lang w:eastAsia="ar-SA"/>
        </w:rPr>
        <w:t>považuje</w:t>
      </w:r>
      <w:r w:rsidR="00C9457F" w:rsidRPr="007E0781">
        <w:rPr>
          <w:rFonts w:ascii="Garamond" w:hAnsi="Garamond"/>
          <w:lang w:eastAsia="ar-SA"/>
        </w:rPr>
        <w:t xml:space="preserve"> </w:t>
      </w:r>
      <w:r w:rsidRPr="007E0781">
        <w:rPr>
          <w:rFonts w:ascii="Garamond" w:hAnsi="Garamond"/>
          <w:lang w:eastAsia="ar-SA"/>
        </w:rPr>
        <w:t>za</w:t>
      </w:r>
      <w:r w:rsidR="00C9457F" w:rsidRPr="007E0781">
        <w:rPr>
          <w:rFonts w:ascii="Garamond" w:hAnsi="Garamond"/>
          <w:lang w:eastAsia="ar-SA"/>
        </w:rPr>
        <w:t xml:space="preserve"> </w:t>
      </w:r>
      <w:r w:rsidRPr="007E0781">
        <w:rPr>
          <w:rFonts w:ascii="Garamond" w:hAnsi="Garamond"/>
          <w:lang w:eastAsia="ar-SA"/>
        </w:rPr>
        <w:t>potvrdenú</w:t>
      </w:r>
      <w:r w:rsidR="00C9457F" w:rsidRPr="007E0781">
        <w:rPr>
          <w:rFonts w:ascii="Garamond" w:hAnsi="Garamond"/>
          <w:lang w:eastAsia="ar-SA"/>
        </w:rPr>
        <w:t xml:space="preserve"> </w:t>
      </w:r>
      <w:r w:rsidRPr="007E0781">
        <w:rPr>
          <w:rFonts w:ascii="Garamond" w:hAnsi="Garamond"/>
          <w:lang w:eastAsia="ar-SA"/>
        </w:rPr>
        <w:t>Dodávateľom.</w:t>
      </w:r>
    </w:p>
    <w:p w14:paraId="65FDCC83" w14:textId="77777777" w:rsidR="00A21AA6" w:rsidRPr="007E0781" w:rsidRDefault="00A21AA6" w:rsidP="00EB4543">
      <w:pPr>
        <w:keepNext/>
        <w:keepLines/>
        <w:spacing w:after="0" w:line="240" w:lineRule="auto"/>
        <w:ind w:left="709"/>
        <w:contextualSpacing/>
        <w:jc w:val="both"/>
        <w:rPr>
          <w:rFonts w:ascii="Garamond" w:hAnsi="Garamond"/>
        </w:rPr>
      </w:pPr>
    </w:p>
    <w:p w14:paraId="6B37D2C4" w14:textId="1AE9E600" w:rsidR="00A21AA6" w:rsidRPr="00D67EC6" w:rsidRDefault="00A21AA6" w:rsidP="00EB4543">
      <w:pPr>
        <w:keepNext/>
        <w:keepLines/>
        <w:numPr>
          <w:ilvl w:val="0"/>
          <w:numId w:val="10"/>
        </w:numPr>
        <w:spacing w:after="0" w:line="240" w:lineRule="auto"/>
        <w:ind w:left="709" w:hanging="709"/>
        <w:contextualSpacing/>
        <w:jc w:val="both"/>
        <w:rPr>
          <w:rFonts w:ascii="Garamond" w:hAnsi="Garamond"/>
        </w:rPr>
      </w:pPr>
      <w:r w:rsidRPr="00D67EC6">
        <w:rPr>
          <w:rFonts w:ascii="Garamond" w:hAnsi="Garamond" w:cs="Arial"/>
          <w:lang w:eastAsia="ar-SA"/>
        </w:rPr>
        <w:t>Dodávateľ</w:t>
      </w:r>
      <w:r w:rsidR="00C9457F" w:rsidRPr="00D67EC6">
        <w:rPr>
          <w:rFonts w:ascii="Garamond" w:hAnsi="Garamond"/>
        </w:rPr>
        <w:t xml:space="preserve"> </w:t>
      </w:r>
      <w:r w:rsidRPr="00D67EC6">
        <w:rPr>
          <w:rFonts w:ascii="Garamond" w:hAnsi="Garamond"/>
        </w:rPr>
        <w:t>sa</w:t>
      </w:r>
      <w:r w:rsidR="00C9457F" w:rsidRPr="00D67EC6">
        <w:rPr>
          <w:rFonts w:ascii="Garamond" w:hAnsi="Garamond"/>
        </w:rPr>
        <w:t xml:space="preserve"> </w:t>
      </w:r>
      <w:r w:rsidRPr="00D67EC6">
        <w:rPr>
          <w:rFonts w:ascii="Garamond" w:hAnsi="Garamond"/>
        </w:rPr>
        <w:t>zaväzuje</w:t>
      </w:r>
      <w:r w:rsidR="00C9457F" w:rsidRPr="00D67EC6">
        <w:rPr>
          <w:rFonts w:ascii="Garamond" w:hAnsi="Garamond"/>
        </w:rPr>
        <w:t xml:space="preserve"> </w:t>
      </w:r>
      <w:r w:rsidRPr="00D67EC6">
        <w:rPr>
          <w:rFonts w:ascii="Garamond" w:hAnsi="Garamond"/>
        </w:rPr>
        <w:t>dodávať</w:t>
      </w:r>
      <w:r w:rsidR="00C9457F" w:rsidRPr="00D67EC6">
        <w:rPr>
          <w:rFonts w:ascii="Garamond" w:hAnsi="Garamond"/>
        </w:rPr>
        <w:t xml:space="preserve"> </w:t>
      </w:r>
      <w:r w:rsidRPr="00D67EC6">
        <w:rPr>
          <w:rFonts w:ascii="Garamond" w:hAnsi="Garamond"/>
        </w:rPr>
        <w:t>Objednávateľovi</w:t>
      </w:r>
      <w:r w:rsidR="00C9457F" w:rsidRPr="00D67EC6">
        <w:rPr>
          <w:rFonts w:ascii="Garamond" w:hAnsi="Garamond"/>
        </w:rPr>
        <w:t xml:space="preserve"> </w:t>
      </w:r>
      <w:r w:rsidRPr="00D67EC6">
        <w:rPr>
          <w:rFonts w:ascii="Garamond" w:hAnsi="Garamond"/>
        </w:rPr>
        <w:t>len</w:t>
      </w:r>
      <w:r w:rsidR="00C9457F" w:rsidRPr="00D67EC6">
        <w:rPr>
          <w:rFonts w:ascii="Garamond" w:hAnsi="Garamond"/>
        </w:rPr>
        <w:t xml:space="preserve"> </w:t>
      </w:r>
      <w:r w:rsidRPr="00D67EC6">
        <w:rPr>
          <w:rFonts w:ascii="Garamond" w:hAnsi="Garamond"/>
        </w:rPr>
        <w:t>nový</w:t>
      </w:r>
      <w:r w:rsidR="00C9457F" w:rsidRPr="00D67EC6">
        <w:rPr>
          <w:rFonts w:ascii="Garamond" w:hAnsi="Garamond"/>
        </w:rPr>
        <w:t xml:space="preserve"> </w:t>
      </w:r>
      <w:r w:rsidRPr="00D67EC6">
        <w:rPr>
          <w:rFonts w:ascii="Garamond" w:hAnsi="Garamond"/>
        </w:rPr>
        <w:t>Tovar</w:t>
      </w:r>
      <w:r w:rsidR="00C9457F" w:rsidRPr="00D67EC6">
        <w:rPr>
          <w:rFonts w:ascii="Garamond" w:hAnsi="Garamond"/>
        </w:rPr>
        <w:t xml:space="preserve"> </w:t>
      </w:r>
      <w:r w:rsidRPr="00D67EC6">
        <w:rPr>
          <w:rFonts w:ascii="Garamond" w:hAnsi="Garamond"/>
        </w:rPr>
        <w:t>v</w:t>
      </w:r>
      <w:r w:rsidR="00C9457F" w:rsidRPr="00D67EC6">
        <w:rPr>
          <w:rFonts w:ascii="Garamond" w:hAnsi="Garamond"/>
        </w:rPr>
        <w:t xml:space="preserve"> </w:t>
      </w:r>
      <w:r w:rsidRPr="00D67EC6">
        <w:rPr>
          <w:rFonts w:ascii="Garamond" w:hAnsi="Garamond"/>
        </w:rPr>
        <w:t>kvalite</w:t>
      </w:r>
      <w:r w:rsidR="00C9457F" w:rsidRPr="00D67EC6">
        <w:rPr>
          <w:rFonts w:ascii="Garamond" w:hAnsi="Garamond"/>
        </w:rPr>
        <w:t xml:space="preserve"> </w:t>
      </w:r>
      <w:r w:rsidRPr="00D67EC6">
        <w:rPr>
          <w:rFonts w:ascii="Garamond" w:hAnsi="Garamond"/>
        </w:rPr>
        <w:t>podľa</w:t>
      </w:r>
      <w:r w:rsidR="00C9457F" w:rsidRPr="00D67EC6">
        <w:rPr>
          <w:rFonts w:ascii="Garamond" w:hAnsi="Garamond"/>
        </w:rPr>
        <w:t xml:space="preserve"> </w:t>
      </w:r>
      <w:r w:rsidRPr="00D67EC6">
        <w:rPr>
          <w:rFonts w:ascii="Garamond" w:hAnsi="Garamond"/>
        </w:rPr>
        <w:t>Prílohy</w:t>
      </w:r>
      <w:r w:rsidR="00C9457F" w:rsidRPr="00D67EC6">
        <w:rPr>
          <w:rFonts w:ascii="Garamond" w:hAnsi="Garamond"/>
        </w:rPr>
        <w:t xml:space="preserve"> </w:t>
      </w:r>
      <w:r w:rsidRPr="00D67EC6">
        <w:rPr>
          <w:rFonts w:ascii="Garamond" w:hAnsi="Garamond"/>
        </w:rPr>
        <w:t>1.</w:t>
      </w:r>
      <w:r w:rsidR="00C9457F" w:rsidRPr="00D67EC6">
        <w:rPr>
          <w:rFonts w:ascii="Garamond" w:hAnsi="Garamond"/>
        </w:rPr>
        <w:t xml:space="preserve"> </w:t>
      </w:r>
    </w:p>
    <w:p w14:paraId="1C76127E" w14:textId="77777777" w:rsidR="000409DF" w:rsidRPr="007E0781" w:rsidRDefault="000409DF" w:rsidP="00EB4543">
      <w:pPr>
        <w:keepNext/>
        <w:keepLines/>
        <w:spacing w:after="0" w:line="240" w:lineRule="auto"/>
        <w:ind w:left="709"/>
        <w:contextualSpacing/>
        <w:jc w:val="both"/>
        <w:rPr>
          <w:rFonts w:ascii="Garamond" w:hAnsi="Garamond" w:cs="Arial"/>
          <w:lang w:eastAsia="ar-SA"/>
        </w:rPr>
      </w:pPr>
    </w:p>
    <w:p w14:paraId="78B01D00" w14:textId="103539E4" w:rsidR="00475EFE" w:rsidRPr="007E0781" w:rsidRDefault="00475EFE" w:rsidP="00EB4543">
      <w:pPr>
        <w:keepNext/>
        <w:keepLines/>
        <w:numPr>
          <w:ilvl w:val="0"/>
          <w:numId w:val="10"/>
        </w:numPr>
        <w:spacing w:after="0" w:line="240" w:lineRule="auto"/>
        <w:ind w:left="709" w:hanging="709"/>
        <w:contextualSpacing/>
        <w:jc w:val="both"/>
        <w:rPr>
          <w:rFonts w:ascii="Garamond" w:hAnsi="Garamond" w:cs="Arial"/>
          <w:lang w:eastAsia="ar-SA"/>
        </w:rPr>
      </w:pPr>
      <w:r w:rsidRPr="007E0781">
        <w:rPr>
          <w:rFonts w:ascii="Garamond" w:eastAsia="Times New Roman" w:hAnsi="Garamond" w:cs="Arial"/>
          <w:color w:val="000000" w:themeColor="text1"/>
        </w:rPr>
        <w:t>Obchodovateľný</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finančný</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objem</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počas</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účinnosti</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Zmluvy</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je</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v</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celkovej</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výške</w:t>
      </w:r>
      <w:r w:rsidR="00C9457F" w:rsidRPr="007E0781">
        <w:rPr>
          <w:rFonts w:ascii="Garamond" w:eastAsia="Times New Roman" w:hAnsi="Garamond" w:cs="Arial"/>
          <w:color w:val="000000" w:themeColor="text1"/>
        </w:rPr>
        <w:t xml:space="preserve"> </w:t>
      </w:r>
      <w:r w:rsidR="00393B86" w:rsidRPr="00B92023">
        <w:rPr>
          <w:rFonts w:ascii="Garamond" w:hAnsi="Garamond"/>
          <w:sz w:val="20"/>
          <w:szCs w:val="20"/>
          <w:highlight w:val="yellow"/>
          <w:lang w:eastAsia="cs-CZ"/>
        </w:rPr>
        <w:t>[doplniť]</w:t>
      </w:r>
      <w:r w:rsidR="00393B86">
        <w:rPr>
          <w:rFonts w:ascii="Garamond" w:hAnsi="Garamond"/>
          <w:sz w:val="20"/>
          <w:szCs w:val="20"/>
          <w:lang w:eastAsia="cs-CZ"/>
        </w:rPr>
        <w:t xml:space="preserve"> </w:t>
      </w:r>
      <w:r w:rsidRPr="007E0781">
        <w:rPr>
          <w:rFonts w:ascii="Garamond" w:hAnsi="Garamond"/>
          <w:lang w:eastAsia="cs-CZ"/>
        </w:rPr>
        <w:t>EUR</w:t>
      </w:r>
      <w:r w:rsidR="00C9457F" w:rsidRPr="007E0781">
        <w:rPr>
          <w:rFonts w:ascii="Garamond" w:hAnsi="Garamond"/>
          <w:lang w:eastAsia="cs-CZ"/>
        </w:rPr>
        <w:t xml:space="preserve"> </w:t>
      </w:r>
      <w:r w:rsidR="00061F79">
        <w:rPr>
          <w:rFonts w:ascii="Garamond" w:hAnsi="Garamond"/>
          <w:lang w:eastAsia="cs-CZ"/>
        </w:rPr>
        <w:t xml:space="preserve">bez DPH </w:t>
      </w:r>
      <w:r w:rsidRPr="007E0781">
        <w:rPr>
          <w:rFonts w:ascii="Garamond" w:hAnsi="Garamond"/>
          <w:lang w:eastAsia="cs-CZ"/>
        </w:rPr>
        <w:t>(slovom:</w:t>
      </w:r>
      <w:r w:rsidR="00C9457F" w:rsidRPr="007E0781">
        <w:rPr>
          <w:rFonts w:ascii="Garamond" w:hAnsi="Garamond"/>
          <w:lang w:eastAsia="cs-CZ"/>
        </w:rPr>
        <w:t xml:space="preserve"> </w:t>
      </w:r>
      <w:r w:rsidR="00393B86" w:rsidRPr="00B92023">
        <w:rPr>
          <w:rFonts w:ascii="Garamond" w:hAnsi="Garamond"/>
          <w:sz w:val="20"/>
          <w:szCs w:val="20"/>
          <w:highlight w:val="yellow"/>
          <w:lang w:eastAsia="cs-CZ"/>
        </w:rPr>
        <w:t>[doplniť]</w:t>
      </w:r>
      <w:r w:rsidR="00C9457F" w:rsidRPr="007E0781">
        <w:rPr>
          <w:rFonts w:ascii="Garamond" w:hAnsi="Garamond"/>
          <w:lang w:eastAsia="cs-CZ"/>
        </w:rPr>
        <w:t xml:space="preserve"> </w:t>
      </w:r>
      <w:r w:rsidRPr="007E0781">
        <w:rPr>
          <w:rFonts w:ascii="Garamond" w:hAnsi="Garamond"/>
          <w:lang w:eastAsia="cs-CZ"/>
        </w:rPr>
        <w:t>eur)</w:t>
      </w:r>
      <w:r w:rsidRPr="007E0781">
        <w:rPr>
          <w:rFonts w:ascii="Garamond" w:eastAsia="Times New Roman" w:hAnsi="Garamond" w:cs="Arial"/>
          <w:color w:val="000000" w:themeColor="text1"/>
        </w:rPr>
        <w:t>.</w:t>
      </w:r>
      <w:r w:rsidR="00C9457F" w:rsidRPr="007E0781">
        <w:rPr>
          <w:rFonts w:ascii="Garamond" w:eastAsia="Times New Roman" w:hAnsi="Garamond" w:cs="Arial"/>
          <w:color w:val="000000" w:themeColor="text1"/>
        </w:rPr>
        <w:t xml:space="preserve"> </w:t>
      </w:r>
      <w:r w:rsidRPr="007E0781">
        <w:rPr>
          <w:rFonts w:ascii="Garamond" w:hAnsi="Garamond" w:cs="Arial"/>
        </w:rPr>
        <w:t>Uvedený</w:t>
      </w:r>
      <w:r w:rsidR="00C9457F" w:rsidRPr="007E0781">
        <w:rPr>
          <w:rFonts w:ascii="Garamond" w:hAnsi="Garamond" w:cs="Arial"/>
        </w:rPr>
        <w:t xml:space="preserve"> </w:t>
      </w:r>
      <w:r w:rsidRPr="007E0781">
        <w:rPr>
          <w:rFonts w:ascii="Garamond" w:hAnsi="Garamond" w:cs="Arial"/>
        </w:rPr>
        <w:t>finančný</w:t>
      </w:r>
      <w:r w:rsidR="00C9457F" w:rsidRPr="007E0781">
        <w:rPr>
          <w:rFonts w:ascii="Garamond" w:hAnsi="Garamond" w:cs="Arial"/>
        </w:rPr>
        <w:t xml:space="preserve"> </w:t>
      </w:r>
      <w:r w:rsidRPr="007E0781">
        <w:rPr>
          <w:rFonts w:ascii="Garamond" w:hAnsi="Garamond" w:cs="Arial"/>
        </w:rPr>
        <w:t>objem</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predpokladaný</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Objednávateľ</w:t>
      </w:r>
      <w:r w:rsidR="00C9457F" w:rsidRPr="007E0781">
        <w:rPr>
          <w:rFonts w:ascii="Garamond" w:hAnsi="Garamond" w:cs="Arial"/>
        </w:rPr>
        <w:t xml:space="preserve"> </w:t>
      </w:r>
      <w:r w:rsidRPr="007E0781">
        <w:rPr>
          <w:rFonts w:ascii="Garamond" w:hAnsi="Garamond" w:cs="Arial"/>
        </w:rPr>
        <w:t>nie</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povinný</w:t>
      </w:r>
      <w:r w:rsidR="00C9457F" w:rsidRPr="007E0781">
        <w:rPr>
          <w:rFonts w:ascii="Garamond" w:hAnsi="Garamond" w:cs="Arial"/>
        </w:rPr>
        <w:t xml:space="preserve"> </w:t>
      </w:r>
      <w:r w:rsidRPr="007E0781">
        <w:rPr>
          <w:rFonts w:ascii="Garamond" w:hAnsi="Garamond" w:cs="Arial"/>
        </w:rPr>
        <w:t>ho</w:t>
      </w:r>
      <w:r w:rsidR="00C9457F" w:rsidRPr="007E0781">
        <w:rPr>
          <w:rFonts w:ascii="Garamond" w:hAnsi="Garamond" w:cs="Arial"/>
        </w:rPr>
        <w:t xml:space="preserve"> </w:t>
      </w:r>
      <w:r w:rsidRPr="007E0781">
        <w:rPr>
          <w:rFonts w:ascii="Garamond" w:hAnsi="Garamond" w:cs="Arial"/>
        </w:rPr>
        <w:t>vyčerpať</w:t>
      </w:r>
      <w:r w:rsidRPr="007E0781">
        <w:rPr>
          <w:rFonts w:ascii="Garamond" w:hAnsi="Garamond"/>
          <w:color w:val="000000" w:themeColor="text1"/>
        </w:rPr>
        <w:t>.</w:t>
      </w:r>
    </w:p>
    <w:p w14:paraId="220FA318" w14:textId="77777777" w:rsidR="00C7408B" w:rsidRPr="007E0781" w:rsidRDefault="00C7408B" w:rsidP="00EB4543">
      <w:pPr>
        <w:keepNext/>
        <w:keepLines/>
        <w:tabs>
          <w:tab w:val="left" w:pos="720"/>
        </w:tabs>
        <w:spacing w:after="0" w:line="240" w:lineRule="auto"/>
        <w:jc w:val="both"/>
        <w:outlineLvl w:val="1"/>
        <w:rPr>
          <w:rFonts w:ascii="Garamond" w:eastAsia="Calibri" w:hAnsi="Garamond"/>
          <w:b/>
          <w:bCs/>
        </w:rPr>
      </w:pPr>
    </w:p>
    <w:p w14:paraId="4CF083F1" w14:textId="76822D14"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eastAsia="Calibri" w:hAnsi="Garamond"/>
          <w:b/>
          <w:bCs/>
        </w:rPr>
      </w:pPr>
      <w:r w:rsidRPr="007E0781">
        <w:rPr>
          <w:rFonts w:ascii="Garamond" w:hAnsi="Garamond" w:cs="Arial"/>
          <w:b/>
          <w:bCs/>
          <w:lang w:eastAsia="ar-SA"/>
        </w:rPr>
        <w:t>D</w:t>
      </w:r>
      <w:r w:rsidRPr="007E0781">
        <w:rPr>
          <w:rFonts w:ascii="Garamond" w:eastAsia="Calibri" w:hAnsi="Garamond"/>
          <w:b/>
          <w:bCs/>
        </w:rPr>
        <w:t>ODANIE</w:t>
      </w:r>
      <w:r w:rsidR="00C9457F" w:rsidRPr="007E0781">
        <w:rPr>
          <w:rFonts w:ascii="Garamond" w:eastAsia="Calibri" w:hAnsi="Garamond"/>
          <w:b/>
          <w:bCs/>
        </w:rPr>
        <w:t xml:space="preserve"> </w:t>
      </w:r>
      <w:r w:rsidRPr="007E0781">
        <w:rPr>
          <w:rFonts w:ascii="Garamond" w:eastAsia="Calibri" w:hAnsi="Garamond"/>
          <w:b/>
          <w:bCs/>
        </w:rPr>
        <w:t>A</w:t>
      </w:r>
      <w:r w:rsidR="00C9457F" w:rsidRPr="007E0781">
        <w:rPr>
          <w:rFonts w:ascii="Garamond" w:eastAsia="Calibri" w:hAnsi="Garamond"/>
          <w:b/>
          <w:bCs/>
        </w:rPr>
        <w:t xml:space="preserve"> </w:t>
      </w:r>
      <w:r w:rsidRPr="007E0781">
        <w:rPr>
          <w:rFonts w:ascii="Garamond" w:eastAsia="Calibri" w:hAnsi="Garamond"/>
          <w:b/>
          <w:bCs/>
        </w:rPr>
        <w:t>PREVZATIE</w:t>
      </w:r>
      <w:r w:rsidR="00C9457F" w:rsidRPr="007E0781">
        <w:rPr>
          <w:rFonts w:ascii="Garamond" w:eastAsia="Calibri" w:hAnsi="Garamond"/>
          <w:b/>
          <w:bCs/>
        </w:rPr>
        <w:t xml:space="preserve"> </w:t>
      </w:r>
      <w:r w:rsidRPr="007E0781">
        <w:rPr>
          <w:rFonts w:ascii="Garamond" w:eastAsia="Calibri" w:hAnsi="Garamond"/>
          <w:b/>
          <w:bCs/>
        </w:rPr>
        <w:t>TOVARU,</w:t>
      </w:r>
      <w:r w:rsidR="00C9457F" w:rsidRPr="007E0781">
        <w:rPr>
          <w:rFonts w:ascii="Garamond" w:eastAsia="Calibri" w:hAnsi="Garamond"/>
          <w:b/>
          <w:bCs/>
        </w:rPr>
        <w:t xml:space="preserve"> </w:t>
      </w:r>
      <w:r w:rsidRPr="007E0781">
        <w:rPr>
          <w:rFonts w:ascii="Garamond" w:eastAsia="Calibri" w:hAnsi="Garamond"/>
          <w:b/>
          <w:bCs/>
        </w:rPr>
        <w:t>NADOBUDNUTIE</w:t>
      </w:r>
      <w:r w:rsidR="00C9457F" w:rsidRPr="007E0781">
        <w:rPr>
          <w:rFonts w:ascii="Garamond" w:eastAsia="Calibri" w:hAnsi="Garamond"/>
          <w:b/>
          <w:bCs/>
        </w:rPr>
        <w:t xml:space="preserve"> </w:t>
      </w:r>
      <w:r w:rsidRPr="007E0781">
        <w:rPr>
          <w:rFonts w:ascii="Garamond" w:eastAsia="Calibri" w:hAnsi="Garamond"/>
          <w:b/>
          <w:bCs/>
        </w:rPr>
        <w:t>VLASTNÍCKEHO</w:t>
      </w:r>
      <w:r w:rsidR="00C9457F" w:rsidRPr="007E0781">
        <w:rPr>
          <w:rFonts w:ascii="Garamond" w:eastAsia="Calibri" w:hAnsi="Garamond"/>
          <w:b/>
          <w:bCs/>
        </w:rPr>
        <w:t xml:space="preserve"> </w:t>
      </w:r>
      <w:r w:rsidRPr="007E0781">
        <w:rPr>
          <w:rFonts w:ascii="Garamond" w:eastAsia="Calibri" w:hAnsi="Garamond"/>
          <w:b/>
          <w:bCs/>
        </w:rPr>
        <w:t>PRÁVA</w:t>
      </w:r>
    </w:p>
    <w:p w14:paraId="4202A58B" w14:textId="77777777" w:rsidR="00013130" w:rsidRPr="007E0781" w:rsidRDefault="00013130" w:rsidP="00EB4543">
      <w:pPr>
        <w:keepNext/>
        <w:keepLines/>
        <w:tabs>
          <w:tab w:val="left" w:pos="426"/>
          <w:tab w:val="left" w:pos="708"/>
          <w:tab w:val="center" w:pos="4536"/>
          <w:tab w:val="right" w:pos="9072"/>
        </w:tabs>
        <w:spacing w:after="0" w:line="240" w:lineRule="auto"/>
        <w:rPr>
          <w:rFonts w:ascii="Garamond" w:eastAsia="Calibri" w:hAnsi="Garamond"/>
          <w:b/>
        </w:rPr>
      </w:pPr>
    </w:p>
    <w:p w14:paraId="7A959C09" w14:textId="594E82B3" w:rsidR="002C4F07" w:rsidRPr="007E0781" w:rsidRDefault="002C4F07" w:rsidP="00EB4543">
      <w:pPr>
        <w:pStyle w:val="Odstavecseseznamem"/>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lastRenderedPageBreak/>
        <w:t>Dodávateľ</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zaväzuje</w:t>
      </w:r>
      <w:r w:rsidR="00C9457F" w:rsidRPr="007E0781">
        <w:rPr>
          <w:rFonts w:ascii="Garamond" w:hAnsi="Garamond"/>
        </w:rPr>
        <w:t xml:space="preserve"> </w:t>
      </w:r>
      <w:r w:rsidRPr="007E0781">
        <w:rPr>
          <w:rFonts w:ascii="Garamond" w:hAnsi="Garamond"/>
        </w:rPr>
        <w:t>zabezpečiť</w:t>
      </w:r>
      <w:r w:rsidR="00C9457F" w:rsidRPr="007E0781">
        <w:rPr>
          <w:rFonts w:ascii="Garamond" w:hAnsi="Garamond"/>
        </w:rPr>
        <w:t xml:space="preserve"> </w:t>
      </w:r>
      <w:r w:rsidRPr="007E0781">
        <w:rPr>
          <w:rFonts w:ascii="Garamond" w:hAnsi="Garamond"/>
        </w:rPr>
        <w:t>dodávku</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množstve,</w:t>
      </w:r>
      <w:r w:rsidR="00C9457F" w:rsidRPr="007E0781">
        <w:rPr>
          <w:rFonts w:ascii="Garamond" w:hAnsi="Garamond"/>
        </w:rPr>
        <w:t xml:space="preserve"> </w:t>
      </w:r>
      <w:r w:rsidRPr="007E0781">
        <w:rPr>
          <w:rFonts w:ascii="Garamond" w:hAnsi="Garamond"/>
        </w:rPr>
        <w:t>akosti</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vyhotovení</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objednávky,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0013461D" w:rsidRPr="007E0781">
        <w:rPr>
          <w:rFonts w:ascii="Garamond" w:hAnsi="Garamond"/>
        </w:rPr>
        <w:t>M</w:t>
      </w:r>
      <w:r w:rsidRPr="007E0781">
        <w:rPr>
          <w:rFonts w:ascii="Garamond" w:hAnsi="Garamond"/>
        </w:rPr>
        <w:t>iesto</w:t>
      </w:r>
      <w:r w:rsidR="00C9457F" w:rsidRPr="007E0781">
        <w:rPr>
          <w:rFonts w:ascii="Garamond" w:hAnsi="Garamond"/>
        </w:rPr>
        <w:t xml:space="preserve"> </w:t>
      </w:r>
      <w:r w:rsidRPr="007E0781">
        <w:rPr>
          <w:rFonts w:ascii="Garamond" w:hAnsi="Garamond"/>
        </w:rPr>
        <w:t>plnenia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dodacej</w:t>
      </w:r>
      <w:r w:rsidR="00C9457F" w:rsidRPr="007E0781">
        <w:rPr>
          <w:rFonts w:ascii="Garamond" w:hAnsi="Garamond"/>
        </w:rPr>
        <w:t xml:space="preserve"> </w:t>
      </w:r>
      <w:r w:rsidRPr="007E0781">
        <w:rPr>
          <w:rFonts w:ascii="Garamond" w:hAnsi="Garamond"/>
        </w:rPr>
        <w:t>lehote</w:t>
      </w:r>
      <w:r w:rsidR="00C9457F" w:rsidRPr="007E0781">
        <w:rPr>
          <w:rFonts w:ascii="Garamond" w:hAnsi="Garamond"/>
        </w:rPr>
        <w:t xml:space="preserve"> </w:t>
      </w:r>
      <w:r w:rsidR="00E05086" w:rsidRPr="007E0781">
        <w:rPr>
          <w:rFonts w:ascii="Garamond" w:hAnsi="Garamond"/>
        </w:rPr>
        <w:t>najneskôr</w:t>
      </w:r>
      <w:r w:rsidR="00C9457F" w:rsidRPr="007E0781">
        <w:rPr>
          <w:rFonts w:ascii="Garamond" w:hAnsi="Garamond"/>
        </w:rPr>
        <w:t xml:space="preserve"> </w:t>
      </w:r>
      <w:r w:rsidR="00E05086" w:rsidRPr="005B0232">
        <w:rPr>
          <w:rFonts w:ascii="Garamond" w:hAnsi="Garamond"/>
          <w:b/>
          <w:highlight w:val="yellow"/>
        </w:rPr>
        <w:t>do</w:t>
      </w:r>
      <w:r w:rsidR="00C9457F" w:rsidRPr="005B0232">
        <w:rPr>
          <w:rFonts w:ascii="Garamond" w:hAnsi="Garamond"/>
          <w:b/>
          <w:highlight w:val="yellow"/>
        </w:rPr>
        <w:t xml:space="preserve"> </w:t>
      </w:r>
      <w:r w:rsidR="00700D42" w:rsidRPr="005B0232">
        <w:rPr>
          <w:rFonts w:ascii="Garamond" w:hAnsi="Garamond"/>
          <w:b/>
          <w:highlight w:val="yellow"/>
        </w:rPr>
        <w:t>5</w:t>
      </w:r>
      <w:r w:rsidR="00C9457F" w:rsidRPr="005B0232">
        <w:rPr>
          <w:rFonts w:ascii="Garamond" w:hAnsi="Garamond"/>
          <w:b/>
          <w:highlight w:val="yellow"/>
        </w:rPr>
        <w:t xml:space="preserve"> </w:t>
      </w:r>
      <w:r w:rsidR="00700D42" w:rsidRPr="005B0232">
        <w:rPr>
          <w:rFonts w:ascii="Garamond" w:hAnsi="Garamond"/>
          <w:b/>
          <w:highlight w:val="yellow"/>
        </w:rPr>
        <w:t>(piatich)</w:t>
      </w:r>
      <w:r w:rsidR="00F6296A" w:rsidRPr="005B0232">
        <w:rPr>
          <w:rFonts w:ascii="Garamond" w:hAnsi="Garamond"/>
          <w:b/>
          <w:highlight w:val="yellow"/>
        </w:rPr>
        <w:t xml:space="preserve"> Pracovných</w:t>
      </w:r>
      <w:r w:rsidR="00C9457F" w:rsidRPr="005B0232">
        <w:rPr>
          <w:rFonts w:ascii="Garamond" w:hAnsi="Garamond"/>
          <w:b/>
          <w:highlight w:val="yellow"/>
        </w:rPr>
        <w:t xml:space="preserve"> </w:t>
      </w:r>
      <w:r w:rsidR="00700D42" w:rsidRPr="005B0232">
        <w:rPr>
          <w:rFonts w:ascii="Garamond" w:hAnsi="Garamond"/>
          <w:b/>
          <w:highlight w:val="yellow"/>
        </w:rPr>
        <w:t>dní</w:t>
      </w:r>
      <w:r w:rsidR="00C9457F" w:rsidRPr="007E0781">
        <w:rPr>
          <w:rFonts w:ascii="Garamond" w:hAnsi="Garamond"/>
        </w:rPr>
        <w:t xml:space="preserve"> </w:t>
      </w:r>
      <w:r w:rsidR="00E05086" w:rsidRPr="007E0781">
        <w:rPr>
          <w:rFonts w:ascii="Garamond" w:hAnsi="Garamond"/>
        </w:rPr>
        <w:t>od</w:t>
      </w:r>
      <w:r w:rsidR="00C9457F" w:rsidRPr="007E0781">
        <w:rPr>
          <w:rFonts w:ascii="Garamond" w:hAnsi="Garamond"/>
        </w:rPr>
        <w:t xml:space="preserve"> </w:t>
      </w:r>
      <w:r w:rsidR="00E05086" w:rsidRPr="007E0781">
        <w:rPr>
          <w:rFonts w:ascii="Garamond" w:hAnsi="Garamond"/>
        </w:rPr>
        <w:t>doručenia</w:t>
      </w:r>
      <w:r w:rsidR="00C9457F" w:rsidRPr="007E0781">
        <w:rPr>
          <w:rFonts w:ascii="Garamond" w:hAnsi="Garamond"/>
        </w:rPr>
        <w:t xml:space="preserve"> </w:t>
      </w:r>
      <w:r w:rsidR="00E05086" w:rsidRPr="007E0781">
        <w:rPr>
          <w:rFonts w:ascii="Garamond" w:hAnsi="Garamond"/>
        </w:rPr>
        <w:t>objednávky,</w:t>
      </w:r>
      <w:r w:rsidR="00C9457F" w:rsidRPr="007E0781">
        <w:rPr>
          <w:rFonts w:ascii="Garamond" w:hAnsi="Garamond"/>
        </w:rPr>
        <w:t xml:space="preserve"> </w:t>
      </w:r>
      <w:r w:rsidR="00E05086" w:rsidRPr="007E0781">
        <w:rPr>
          <w:rFonts w:ascii="Garamond" w:hAnsi="Garamond"/>
        </w:rPr>
        <w:t>p</w:t>
      </w:r>
      <w:r w:rsidRPr="007E0781">
        <w:rPr>
          <w:rFonts w:ascii="Garamond" w:hAnsi="Garamond"/>
        </w:rPr>
        <w:t>okiaľ</w:t>
      </w:r>
      <w:r w:rsidR="00C9457F" w:rsidRPr="007E0781">
        <w:rPr>
          <w:rFonts w:ascii="Garamond" w:hAnsi="Garamond"/>
        </w:rPr>
        <w:t xml:space="preserve"> </w:t>
      </w:r>
      <w:r w:rsidRPr="007E0781">
        <w:rPr>
          <w:rFonts w:ascii="Garamond" w:hAnsi="Garamond"/>
        </w:rPr>
        <w:t>nie</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objednávke</w:t>
      </w:r>
      <w:r w:rsidR="00C9457F" w:rsidRPr="007E0781">
        <w:rPr>
          <w:rFonts w:ascii="Garamond" w:hAnsi="Garamond"/>
        </w:rPr>
        <w:t xml:space="preserve"> </w:t>
      </w:r>
      <w:r w:rsidRPr="007E0781">
        <w:rPr>
          <w:rFonts w:ascii="Garamond" w:hAnsi="Garamond"/>
        </w:rPr>
        <w:t>uvedená</w:t>
      </w:r>
      <w:r w:rsidR="00C9457F" w:rsidRPr="007E0781">
        <w:rPr>
          <w:rFonts w:ascii="Garamond" w:hAnsi="Garamond"/>
        </w:rPr>
        <w:t xml:space="preserve"> </w:t>
      </w:r>
      <w:r w:rsidRPr="007E0781">
        <w:rPr>
          <w:rFonts w:ascii="Garamond" w:hAnsi="Garamond"/>
        </w:rPr>
        <w:t>iná</w:t>
      </w:r>
      <w:r w:rsidR="00C9457F" w:rsidRPr="007E0781">
        <w:rPr>
          <w:rFonts w:ascii="Garamond" w:hAnsi="Garamond"/>
        </w:rPr>
        <w:t xml:space="preserve"> </w:t>
      </w:r>
      <w:r w:rsidRPr="007E0781">
        <w:rPr>
          <w:rFonts w:ascii="Garamond" w:hAnsi="Garamond"/>
        </w:rPr>
        <w:t>lehota</w:t>
      </w:r>
      <w:r w:rsidR="00C9457F" w:rsidRPr="007E0781">
        <w:rPr>
          <w:rFonts w:ascii="Garamond" w:hAnsi="Garamond"/>
        </w:rPr>
        <w:t xml:space="preserve"> </w:t>
      </w:r>
      <w:r w:rsidRPr="007E0781">
        <w:rPr>
          <w:rFonts w:ascii="Garamond" w:hAnsi="Garamond"/>
        </w:rPr>
        <w:t>dodania</w:t>
      </w:r>
      <w:r w:rsidR="005B0232">
        <w:rPr>
          <w:rFonts w:ascii="Garamond" w:hAnsi="Garamond"/>
        </w:rPr>
        <w:t>.</w:t>
      </w:r>
      <w:r w:rsidR="00C9457F" w:rsidRPr="007E0781">
        <w:rPr>
          <w:rFonts w:ascii="Garamond" w:hAnsi="Garamond"/>
        </w:rPr>
        <w:t xml:space="preserve"> </w:t>
      </w:r>
    </w:p>
    <w:p w14:paraId="0768E73D" w14:textId="77777777" w:rsidR="005A32A1" w:rsidRPr="007E0781" w:rsidRDefault="005A32A1" w:rsidP="00EB4543">
      <w:pPr>
        <w:pStyle w:val="Odstavecseseznamem"/>
        <w:keepNext/>
        <w:keepLines/>
        <w:spacing w:after="0" w:line="240" w:lineRule="auto"/>
        <w:ind w:left="709"/>
        <w:jc w:val="both"/>
        <w:rPr>
          <w:rFonts w:ascii="Garamond" w:hAnsi="Garamond"/>
        </w:rPr>
      </w:pPr>
    </w:p>
    <w:p w14:paraId="37D71D76" w14:textId="6F385A5E" w:rsidR="005A32A1" w:rsidRPr="007E0781" w:rsidRDefault="005A32A1" w:rsidP="00EB4543">
      <w:pPr>
        <w:pStyle w:val="Odstavecseseznamem"/>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Dodávateľ je povinný doda</w:t>
      </w:r>
      <w:r w:rsidR="00B602DA" w:rsidRPr="007E0781">
        <w:rPr>
          <w:rFonts w:ascii="Garamond" w:hAnsi="Garamond"/>
        </w:rPr>
        <w:t>ť</w:t>
      </w:r>
      <w:r w:rsidRPr="007E0781">
        <w:rPr>
          <w:rFonts w:ascii="Garamond" w:hAnsi="Garamond"/>
        </w:rPr>
        <w:t xml:space="preserve"> Tovar v súlade s dohodnutými technickými a funkčnými charakteristikami, </w:t>
      </w:r>
      <w:r w:rsidRPr="007E0781">
        <w:rPr>
          <w:rFonts w:ascii="Garamond" w:hAnsi="Garamond" w:cs="Calibri"/>
        </w:rPr>
        <w:t xml:space="preserve">osobitnými predpismi, technickými normami a podmienkami Zmluvy. </w:t>
      </w:r>
    </w:p>
    <w:p w14:paraId="588FFD9A" w14:textId="77777777" w:rsidR="002C4F07" w:rsidRPr="007E0781" w:rsidRDefault="002C4F07" w:rsidP="00EB4543">
      <w:pPr>
        <w:pStyle w:val="Odstavecseseznamem"/>
        <w:keepNext/>
        <w:keepLines/>
        <w:spacing w:after="0" w:line="240" w:lineRule="auto"/>
        <w:ind w:left="709"/>
        <w:jc w:val="both"/>
        <w:rPr>
          <w:rFonts w:ascii="Garamond" w:hAnsi="Garamond"/>
        </w:rPr>
      </w:pPr>
    </w:p>
    <w:p w14:paraId="2700F25C" w14:textId="37AA25DF" w:rsidR="002C4F07" w:rsidRPr="007E0781" w:rsidRDefault="002C4F07" w:rsidP="00EB4543">
      <w:pPr>
        <w:pStyle w:val="Odstavecseseznamem"/>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dodávať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originálnych</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neporušených</w:t>
      </w:r>
      <w:r w:rsidR="00C9457F" w:rsidRPr="007E0781">
        <w:rPr>
          <w:rFonts w:ascii="Garamond" w:hAnsi="Garamond"/>
        </w:rPr>
        <w:t xml:space="preserve"> </w:t>
      </w:r>
      <w:r w:rsidRPr="007E0781">
        <w:rPr>
          <w:rFonts w:ascii="Garamond" w:hAnsi="Garamond"/>
        </w:rPr>
        <w:t>obaloch</w:t>
      </w:r>
      <w:r w:rsidR="00C9457F" w:rsidRPr="007E0781">
        <w:rPr>
          <w:rFonts w:ascii="Garamond" w:hAnsi="Garamond"/>
        </w:rPr>
        <w:t xml:space="preserve"> </w:t>
      </w:r>
      <w:r w:rsidRPr="007E0781">
        <w:rPr>
          <w:rFonts w:ascii="Garamond" w:hAnsi="Garamond"/>
        </w:rPr>
        <w:t>výrobcu.</w:t>
      </w:r>
    </w:p>
    <w:p w14:paraId="6A5E7F19" w14:textId="77777777" w:rsidR="002C4F07" w:rsidRPr="007E0781" w:rsidRDefault="002C4F07" w:rsidP="00EB4543">
      <w:pPr>
        <w:pStyle w:val="Odstavecseseznamem"/>
        <w:keepNext/>
        <w:keepLines/>
        <w:spacing w:after="0" w:line="240" w:lineRule="auto"/>
        <w:ind w:left="709" w:hanging="709"/>
        <w:jc w:val="both"/>
        <w:rPr>
          <w:rFonts w:ascii="Garamond" w:hAnsi="Garamond"/>
        </w:rPr>
      </w:pPr>
    </w:p>
    <w:p w14:paraId="463ECD74" w14:textId="3E26DA57" w:rsidR="002C4F07" w:rsidRPr="007E0781" w:rsidRDefault="002C4F07" w:rsidP="00EB4543">
      <w:pPr>
        <w:pStyle w:val="Odstavecseseznamem"/>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Objednávateľ</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zaväzuje</w:t>
      </w:r>
      <w:r w:rsidR="00C9457F" w:rsidRPr="007E0781">
        <w:rPr>
          <w:rFonts w:ascii="Garamond" w:hAnsi="Garamond"/>
        </w:rPr>
        <w:t xml:space="preserve"> </w:t>
      </w:r>
      <w:r w:rsidRPr="007E0781">
        <w:rPr>
          <w:rFonts w:ascii="Garamond" w:hAnsi="Garamond"/>
        </w:rPr>
        <w:t>odobrať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pracovných</w:t>
      </w:r>
      <w:r w:rsidR="00C9457F" w:rsidRPr="007E0781">
        <w:rPr>
          <w:rFonts w:ascii="Garamond" w:hAnsi="Garamond"/>
        </w:rPr>
        <w:t xml:space="preserve"> </w:t>
      </w:r>
      <w:r w:rsidRPr="007E0781">
        <w:rPr>
          <w:rFonts w:ascii="Garamond" w:hAnsi="Garamond"/>
        </w:rPr>
        <w:t>dňoch</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čase</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00AA43C0" w:rsidRPr="007E0781">
        <w:rPr>
          <w:rFonts w:ascii="Garamond" w:hAnsi="Garamond"/>
        </w:rPr>
        <w:t>0</w:t>
      </w:r>
      <w:r w:rsidR="00786481" w:rsidRPr="007E0781">
        <w:rPr>
          <w:rFonts w:ascii="Garamond" w:hAnsi="Garamond"/>
        </w:rPr>
        <w:t>6</w:t>
      </w:r>
      <w:r w:rsidRPr="007E0781">
        <w:rPr>
          <w:rFonts w:ascii="Garamond" w:hAnsi="Garamond"/>
        </w:rPr>
        <w:t>:00</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13:00</w:t>
      </w:r>
      <w:r w:rsidR="00C9457F" w:rsidRPr="007E0781">
        <w:rPr>
          <w:rFonts w:ascii="Garamond" w:hAnsi="Garamond"/>
        </w:rPr>
        <w:t xml:space="preserve"> </w:t>
      </w:r>
      <w:r w:rsidRPr="007E0781">
        <w:rPr>
          <w:rFonts w:ascii="Garamond" w:hAnsi="Garamond"/>
        </w:rPr>
        <w:t>hod.,</w:t>
      </w:r>
      <w:r w:rsidR="00C9457F" w:rsidRPr="007E0781">
        <w:rPr>
          <w:rFonts w:ascii="Garamond" w:hAnsi="Garamond"/>
        </w:rPr>
        <w:t xml:space="preserve"> </w:t>
      </w:r>
      <w:r w:rsidRPr="007E0781">
        <w:rPr>
          <w:rFonts w:ascii="Garamond" w:hAnsi="Garamond"/>
        </w:rPr>
        <w:t>pričom</w:t>
      </w:r>
      <w:r w:rsidR="00C9457F" w:rsidRPr="007E0781">
        <w:rPr>
          <w:rFonts w:ascii="Garamond" w:hAnsi="Garamond"/>
        </w:rPr>
        <w:t xml:space="preserve"> </w:t>
      </w:r>
      <w:r w:rsidRPr="007E0781">
        <w:rPr>
          <w:rFonts w:ascii="Garamond" w:hAnsi="Garamond"/>
        </w:rPr>
        <w:t>čas</w:t>
      </w:r>
      <w:r w:rsidR="00C9457F" w:rsidRPr="007E0781">
        <w:rPr>
          <w:rFonts w:ascii="Garamond" w:hAnsi="Garamond"/>
        </w:rPr>
        <w:t xml:space="preserve"> </w:t>
      </w:r>
      <w:r w:rsidRPr="007E0781">
        <w:rPr>
          <w:rFonts w:ascii="Garamond" w:hAnsi="Garamond"/>
        </w:rPr>
        <w:t>jednotlivých</w:t>
      </w:r>
      <w:r w:rsidR="00C9457F" w:rsidRPr="007E0781">
        <w:rPr>
          <w:rFonts w:ascii="Garamond" w:hAnsi="Garamond"/>
        </w:rPr>
        <w:t xml:space="preserve"> </w:t>
      </w:r>
      <w:r w:rsidRPr="007E0781">
        <w:rPr>
          <w:rFonts w:ascii="Garamond" w:hAnsi="Garamond"/>
        </w:rPr>
        <w:t>dodávok</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Zmluvné</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vopred</w:t>
      </w:r>
      <w:r w:rsidR="00C9457F" w:rsidRPr="007E0781">
        <w:rPr>
          <w:rFonts w:ascii="Garamond" w:hAnsi="Garamond"/>
        </w:rPr>
        <w:t xml:space="preserve"> </w:t>
      </w:r>
      <w:r w:rsidRPr="007E0781">
        <w:rPr>
          <w:rFonts w:ascii="Garamond" w:hAnsi="Garamond"/>
        </w:rPr>
        <w:t>dohodnú.</w:t>
      </w:r>
      <w:r w:rsidR="00C9457F" w:rsidRPr="007E0781">
        <w:rPr>
          <w:rFonts w:ascii="Garamond" w:hAnsi="Garamond"/>
        </w:rPr>
        <w:t xml:space="preserve"> </w:t>
      </w:r>
      <w:r w:rsidRPr="007E0781">
        <w:rPr>
          <w:rFonts w:ascii="Garamond" w:hAnsi="Garamond"/>
        </w:rPr>
        <w:t>Mimo</w:t>
      </w:r>
      <w:r w:rsidR="00C9457F" w:rsidRPr="007E0781">
        <w:rPr>
          <w:rFonts w:ascii="Garamond" w:hAnsi="Garamond"/>
        </w:rPr>
        <w:t xml:space="preserve"> </w:t>
      </w:r>
      <w:r w:rsidRPr="007E0781">
        <w:rPr>
          <w:rFonts w:ascii="Garamond" w:hAnsi="Garamond"/>
        </w:rPr>
        <w:t>vyššie</w:t>
      </w:r>
      <w:r w:rsidR="00C9457F" w:rsidRPr="007E0781">
        <w:rPr>
          <w:rFonts w:ascii="Garamond" w:hAnsi="Garamond"/>
        </w:rPr>
        <w:t xml:space="preserve"> </w:t>
      </w:r>
      <w:r w:rsidRPr="007E0781">
        <w:rPr>
          <w:rFonts w:ascii="Garamond" w:hAnsi="Garamond"/>
        </w:rPr>
        <w:t>uvedeného</w:t>
      </w:r>
      <w:r w:rsidR="00C9457F" w:rsidRPr="007E0781">
        <w:rPr>
          <w:rFonts w:ascii="Garamond" w:hAnsi="Garamond"/>
        </w:rPr>
        <w:t xml:space="preserve"> </w:t>
      </w:r>
      <w:r w:rsidRPr="007E0781">
        <w:rPr>
          <w:rFonts w:ascii="Garamond" w:hAnsi="Garamond"/>
        </w:rPr>
        <w:t>času</w:t>
      </w:r>
      <w:r w:rsidR="00C9457F" w:rsidRPr="007E0781">
        <w:rPr>
          <w:rFonts w:ascii="Garamond" w:hAnsi="Garamond"/>
        </w:rPr>
        <w:t xml:space="preserve"> </w:t>
      </w:r>
      <w:r w:rsidRPr="007E0781">
        <w:rPr>
          <w:rFonts w:ascii="Garamond" w:hAnsi="Garamond"/>
        </w:rPr>
        <w:t>môže</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dodať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len</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Pr="007E0781">
        <w:rPr>
          <w:rFonts w:ascii="Garamond" w:hAnsi="Garamond"/>
        </w:rPr>
        <w:t>výslovným</w:t>
      </w:r>
      <w:r w:rsidR="00C9457F" w:rsidRPr="007E0781">
        <w:rPr>
          <w:rFonts w:ascii="Garamond" w:hAnsi="Garamond"/>
        </w:rPr>
        <w:t xml:space="preserve"> </w:t>
      </w:r>
      <w:r w:rsidRPr="007E0781">
        <w:rPr>
          <w:rFonts w:ascii="Garamond" w:hAnsi="Garamond"/>
        </w:rPr>
        <w:t>súhlasom</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p>
    <w:p w14:paraId="6154A357" w14:textId="77777777" w:rsidR="002C4F07" w:rsidRPr="007E0781" w:rsidRDefault="002C4F07" w:rsidP="00EB4543">
      <w:pPr>
        <w:keepNext/>
        <w:keepLines/>
        <w:spacing w:after="0" w:line="240" w:lineRule="auto"/>
        <w:jc w:val="both"/>
        <w:rPr>
          <w:rFonts w:ascii="Garamond" w:hAnsi="Garamond"/>
        </w:rPr>
      </w:pPr>
    </w:p>
    <w:p w14:paraId="070B3AD1" w14:textId="41586E14" w:rsidR="002C4F07" w:rsidRPr="007E0781" w:rsidRDefault="002C4F07" w:rsidP="00EB4543">
      <w:pPr>
        <w:pStyle w:val="Odstavecseseznamem"/>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odovzdať</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r w:rsidRPr="007E0781">
        <w:rPr>
          <w:rFonts w:ascii="Garamond" w:hAnsi="Garamond"/>
        </w:rPr>
        <w:t>spolu</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Pr="007E0781">
        <w:rPr>
          <w:rFonts w:ascii="Garamond" w:hAnsi="Garamond"/>
        </w:rPr>
        <w:t>Tovarom</w:t>
      </w:r>
      <w:r w:rsidR="00C9457F" w:rsidRPr="007E0781">
        <w:rPr>
          <w:rFonts w:ascii="Garamond" w:hAnsi="Garamond"/>
        </w:rPr>
        <w:t xml:space="preserve"> </w:t>
      </w:r>
      <w:r w:rsidRPr="007E0781">
        <w:rPr>
          <w:rFonts w:ascii="Garamond" w:hAnsi="Garamond"/>
        </w:rPr>
        <w:t>aj</w:t>
      </w:r>
      <w:r w:rsidR="00C9457F" w:rsidRPr="007E0781">
        <w:rPr>
          <w:rFonts w:ascii="Garamond" w:hAnsi="Garamond"/>
        </w:rPr>
        <w:t xml:space="preserve"> </w:t>
      </w:r>
      <w:r w:rsidR="0013461D" w:rsidRPr="007E0781">
        <w:rPr>
          <w:rFonts w:ascii="Garamond" w:hAnsi="Garamond"/>
        </w:rPr>
        <w:t xml:space="preserve">s dodaným Tovarom súvisiace </w:t>
      </w:r>
      <w:r w:rsidRPr="007E0781">
        <w:rPr>
          <w:rFonts w:ascii="Garamond" w:hAnsi="Garamond"/>
        </w:rPr>
        <w:t>doklady</w:t>
      </w:r>
      <w:r w:rsidR="00C9457F" w:rsidRPr="007E0781">
        <w:rPr>
          <w:rFonts w:ascii="Garamond" w:hAnsi="Garamond"/>
        </w:rPr>
        <w:t xml:space="preserve"> </w:t>
      </w:r>
      <w:r w:rsidRPr="007E0781">
        <w:rPr>
          <w:rFonts w:ascii="Garamond" w:hAnsi="Garamond"/>
        </w:rPr>
        <w:t>potrebné</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0013461D" w:rsidRPr="007E0781">
        <w:rPr>
          <w:rFonts w:ascii="Garamond" w:hAnsi="Garamond"/>
        </w:rPr>
        <w:t xml:space="preserve">jeho </w:t>
      </w:r>
      <w:r w:rsidRPr="007E0781">
        <w:rPr>
          <w:rFonts w:ascii="Garamond" w:hAnsi="Garamond"/>
        </w:rPr>
        <w:t>prevzatie,</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to</w:t>
      </w:r>
      <w:r w:rsidR="00C9457F" w:rsidRPr="007E0781">
        <w:rPr>
          <w:rFonts w:ascii="Garamond" w:hAnsi="Garamond"/>
        </w:rPr>
        <w:t xml:space="preserve"> </w:t>
      </w:r>
      <w:r w:rsidRPr="007E0781">
        <w:rPr>
          <w:rFonts w:ascii="Garamond" w:hAnsi="Garamond"/>
        </w:rPr>
        <w:t>najmä:</w:t>
      </w:r>
      <w:r w:rsidR="00C9457F" w:rsidRPr="007E0781">
        <w:rPr>
          <w:rFonts w:ascii="Garamond" w:hAnsi="Garamond"/>
        </w:rPr>
        <w:t xml:space="preserve"> </w:t>
      </w:r>
    </w:p>
    <w:p w14:paraId="54DC2137" w14:textId="77777777" w:rsidR="002C4F07" w:rsidRPr="007E0781" w:rsidRDefault="002C4F07" w:rsidP="00EB4543">
      <w:pPr>
        <w:pStyle w:val="Odstavecseseznamem"/>
        <w:keepNext/>
        <w:keepLines/>
        <w:spacing w:after="0" w:line="240" w:lineRule="auto"/>
        <w:jc w:val="both"/>
        <w:rPr>
          <w:rFonts w:ascii="Garamond" w:hAnsi="Garamond"/>
        </w:rPr>
      </w:pPr>
    </w:p>
    <w:p w14:paraId="1BF32B27" w14:textId="19A4D958" w:rsidR="00F35476" w:rsidRPr="007E0781" w:rsidRDefault="00F35476" w:rsidP="00EB4543">
      <w:pPr>
        <w:pStyle w:val="Odstavecseseznamem"/>
        <w:keepNext/>
        <w:keepLines/>
        <w:numPr>
          <w:ilvl w:val="4"/>
          <w:numId w:val="33"/>
        </w:numPr>
        <w:spacing w:after="0" w:line="240" w:lineRule="auto"/>
        <w:jc w:val="both"/>
        <w:rPr>
          <w:rFonts w:ascii="Garamond" w:hAnsi="Garamond"/>
        </w:rPr>
      </w:pPr>
      <w:r w:rsidRPr="007E0781">
        <w:rPr>
          <w:rFonts w:ascii="Garamond" w:hAnsi="Garamond"/>
        </w:rPr>
        <w:t>kópiu</w:t>
      </w:r>
      <w:r w:rsidR="00C9457F" w:rsidRPr="007E0781">
        <w:rPr>
          <w:rFonts w:ascii="Garamond" w:hAnsi="Garamond"/>
        </w:rPr>
        <w:t xml:space="preserve"> </w:t>
      </w:r>
      <w:r w:rsidRPr="007E0781">
        <w:rPr>
          <w:rFonts w:ascii="Garamond" w:hAnsi="Garamond"/>
        </w:rPr>
        <w:t>objednávky;</w:t>
      </w:r>
      <w:r w:rsidR="00C9457F" w:rsidRPr="007E0781">
        <w:rPr>
          <w:rFonts w:ascii="Garamond" w:hAnsi="Garamond"/>
        </w:rPr>
        <w:t xml:space="preserve"> </w:t>
      </w:r>
    </w:p>
    <w:p w14:paraId="0BE16C55" w14:textId="77777777" w:rsidR="00AA43C0" w:rsidRPr="007E0781" w:rsidRDefault="00AA43C0" w:rsidP="00EB4543">
      <w:pPr>
        <w:pStyle w:val="Odstavecseseznamem"/>
        <w:keepNext/>
        <w:keepLines/>
        <w:spacing w:after="0" w:line="240" w:lineRule="auto"/>
        <w:ind w:left="1440"/>
        <w:jc w:val="both"/>
        <w:rPr>
          <w:rFonts w:ascii="Garamond" w:hAnsi="Garamond"/>
        </w:rPr>
      </w:pPr>
    </w:p>
    <w:p w14:paraId="3EB4332D" w14:textId="01EDDE6F" w:rsidR="002C4F07" w:rsidRPr="007E0781" w:rsidRDefault="002C4F07" w:rsidP="00EB4543">
      <w:pPr>
        <w:pStyle w:val="Odstavecseseznamem"/>
        <w:keepNext/>
        <w:keepLines/>
        <w:numPr>
          <w:ilvl w:val="4"/>
          <w:numId w:val="6"/>
        </w:numPr>
        <w:spacing w:after="0" w:line="240" w:lineRule="auto"/>
        <w:jc w:val="both"/>
        <w:rPr>
          <w:rFonts w:ascii="Garamond" w:hAnsi="Garamond"/>
        </w:rPr>
      </w:pPr>
      <w:r w:rsidRPr="007E0781">
        <w:rPr>
          <w:rFonts w:ascii="Garamond" w:hAnsi="Garamond"/>
        </w:rPr>
        <w:t>dodací</w:t>
      </w:r>
      <w:r w:rsidR="00C9457F" w:rsidRPr="007E0781">
        <w:rPr>
          <w:rFonts w:ascii="Garamond" w:hAnsi="Garamond"/>
        </w:rPr>
        <w:t xml:space="preserve"> </w:t>
      </w:r>
      <w:r w:rsidRPr="007E0781">
        <w:rPr>
          <w:rFonts w:ascii="Garamond" w:hAnsi="Garamond"/>
        </w:rPr>
        <w:t>list</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Pr="007E0781">
        <w:rPr>
          <w:rFonts w:ascii="Garamond" w:hAnsi="Garamond"/>
        </w:rPr>
        <w:t>jednotkovými</w:t>
      </w:r>
      <w:r w:rsidR="00C9457F" w:rsidRPr="007E0781">
        <w:rPr>
          <w:rFonts w:ascii="Garamond" w:hAnsi="Garamond"/>
        </w:rPr>
        <w:t xml:space="preserve"> </w:t>
      </w:r>
      <w:r w:rsidRPr="007E0781">
        <w:rPr>
          <w:rFonts w:ascii="Garamond" w:hAnsi="Garamond"/>
        </w:rPr>
        <w:t>cenami</w:t>
      </w:r>
      <w:r w:rsidR="002918AC">
        <w:rPr>
          <w:rFonts w:ascii="Garamond" w:hAnsi="Garamond"/>
        </w:rPr>
        <w:t>, ktorý musí obsahovať číslo objednávky Objednávateľa</w:t>
      </w:r>
      <w:r w:rsidRPr="007E0781">
        <w:rPr>
          <w:rFonts w:ascii="Garamond" w:hAnsi="Garamond"/>
        </w:rPr>
        <w:t>;</w:t>
      </w:r>
      <w:r w:rsidR="00C9457F" w:rsidRPr="007E0781">
        <w:rPr>
          <w:rFonts w:ascii="Garamond" w:hAnsi="Garamond"/>
        </w:rPr>
        <w:t xml:space="preserve"> </w:t>
      </w:r>
    </w:p>
    <w:p w14:paraId="5A068F2A" w14:textId="77777777" w:rsidR="007232C4" w:rsidRPr="007E0781" w:rsidRDefault="007232C4" w:rsidP="00EB4543">
      <w:pPr>
        <w:pStyle w:val="Odstavecseseznamem"/>
        <w:keepNext/>
        <w:keepLines/>
        <w:spacing w:after="0" w:line="240" w:lineRule="auto"/>
        <w:ind w:left="1440"/>
        <w:jc w:val="both"/>
        <w:rPr>
          <w:rFonts w:ascii="Garamond" w:hAnsi="Garamond"/>
        </w:rPr>
      </w:pPr>
    </w:p>
    <w:p w14:paraId="3EFCE7D2" w14:textId="6437EE45" w:rsidR="004E5FE3" w:rsidRPr="007E0781" w:rsidRDefault="00AA43C0" w:rsidP="00EB4543">
      <w:pPr>
        <w:pStyle w:val="Odstavecseseznamem"/>
        <w:keepNext/>
        <w:keepLines/>
        <w:numPr>
          <w:ilvl w:val="4"/>
          <w:numId w:val="6"/>
        </w:numPr>
        <w:spacing w:after="0" w:line="240" w:lineRule="auto"/>
        <w:jc w:val="both"/>
        <w:rPr>
          <w:rFonts w:ascii="Garamond" w:hAnsi="Garamond"/>
        </w:rPr>
      </w:pPr>
      <w:r w:rsidRPr="007E0781">
        <w:rPr>
          <w:rFonts w:ascii="Garamond" w:hAnsi="Garamond"/>
        </w:rPr>
        <w:t>návod</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používanie,</w:t>
      </w:r>
      <w:r w:rsidR="00C9457F" w:rsidRPr="007E0781">
        <w:rPr>
          <w:rFonts w:ascii="Garamond" w:hAnsi="Garamond"/>
        </w:rPr>
        <w:t xml:space="preserve"> </w:t>
      </w:r>
      <w:r w:rsidRPr="007E0781">
        <w:rPr>
          <w:rFonts w:ascii="Garamond" w:hAnsi="Garamond"/>
        </w:rPr>
        <w:t>pokyny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manipuláciu</w:t>
      </w:r>
      <w:r w:rsidR="00C9457F" w:rsidRPr="007E0781">
        <w:rPr>
          <w:rFonts w:ascii="Garamond" w:hAnsi="Garamond"/>
        </w:rPr>
        <w:t xml:space="preserve"> </w:t>
      </w:r>
      <w:r w:rsidRPr="007E0781">
        <w:rPr>
          <w:rFonts w:ascii="Garamond" w:hAnsi="Garamond"/>
        </w:rPr>
        <w:t>a</w:t>
      </w:r>
      <w:r w:rsidR="004E5FE3" w:rsidRPr="007E0781">
        <w:rPr>
          <w:rFonts w:ascii="Garamond" w:hAnsi="Garamond"/>
        </w:rPr>
        <w:t> </w:t>
      </w:r>
      <w:r w:rsidRPr="007E0781">
        <w:rPr>
          <w:rFonts w:ascii="Garamond" w:hAnsi="Garamond"/>
        </w:rPr>
        <w:t>skladovanie</w:t>
      </w:r>
      <w:r w:rsidR="004E5FE3" w:rsidRPr="007E0781">
        <w:rPr>
          <w:rFonts w:ascii="Garamond" w:hAnsi="Garamond"/>
        </w:rPr>
        <w:t>,</w:t>
      </w:r>
      <w:r w:rsidR="00C9457F" w:rsidRPr="007E0781">
        <w:rPr>
          <w:rFonts w:ascii="Garamond" w:hAnsi="Garamond"/>
        </w:rPr>
        <w:t xml:space="preserve"> </w:t>
      </w:r>
      <w:r w:rsidRPr="007E0781">
        <w:rPr>
          <w:rFonts w:ascii="Garamond" w:hAnsi="Garamond"/>
        </w:rPr>
        <w:t>pokyny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dodržiavanie</w:t>
      </w:r>
      <w:r w:rsidR="00C9457F" w:rsidRPr="007E0781">
        <w:rPr>
          <w:rFonts w:ascii="Garamond" w:hAnsi="Garamond"/>
        </w:rPr>
        <w:t xml:space="preserve"> </w:t>
      </w:r>
      <w:r w:rsidRPr="007E0781">
        <w:rPr>
          <w:rFonts w:ascii="Garamond" w:hAnsi="Garamond"/>
        </w:rPr>
        <w:t>bezpečnosti</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ochrany</w:t>
      </w:r>
      <w:r w:rsidR="00C9457F" w:rsidRPr="007E0781">
        <w:rPr>
          <w:rFonts w:ascii="Garamond" w:hAnsi="Garamond"/>
        </w:rPr>
        <w:t xml:space="preserve"> </w:t>
      </w:r>
      <w:r w:rsidRPr="007E0781">
        <w:rPr>
          <w:rFonts w:ascii="Garamond" w:hAnsi="Garamond"/>
        </w:rPr>
        <w:t>zdravia</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práci</w:t>
      </w:r>
      <w:r w:rsidR="004E5FE3" w:rsidRPr="007E0781">
        <w:rPr>
          <w:rFonts w:ascii="Garamond" w:hAnsi="Garamond"/>
        </w:rPr>
        <w:t>, a</w:t>
      </w:r>
    </w:p>
    <w:p w14:paraId="50BCCBEB" w14:textId="77777777" w:rsidR="009C3D2A" w:rsidRPr="007E0781" w:rsidRDefault="009C3D2A" w:rsidP="00EB4543">
      <w:pPr>
        <w:pStyle w:val="Odstavecseseznamem"/>
        <w:keepNext/>
        <w:keepLines/>
        <w:spacing w:after="0" w:line="240" w:lineRule="auto"/>
        <w:ind w:left="1440"/>
        <w:jc w:val="both"/>
        <w:rPr>
          <w:rFonts w:ascii="Garamond" w:hAnsi="Garamond"/>
        </w:rPr>
      </w:pPr>
    </w:p>
    <w:p w14:paraId="0DFFB8C1" w14:textId="64CAB548" w:rsidR="00AA43C0" w:rsidRPr="007E0781" w:rsidRDefault="004E5FE3" w:rsidP="00EB4543">
      <w:pPr>
        <w:pStyle w:val="Odstavecseseznamem"/>
        <w:keepNext/>
        <w:keepLines/>
        <w:numPr>
          <w:ilvl w:val="4"/>
          <w:numId w:val="6"/>
        </w:numPr>
        <w:spacing w:after="0" w:line="240" w:lineRule="auto"/>
        <w:jc w:val="both"/>
        <w:rPr>
          <w:rFonts w:ascii="Garamond" w:hAnsi="Garamond"/>
        </w:rPr>
      </w:pPr>
      <w:r w:rsidRPr="007E0781">
        <w:rPr>
          <w:rFonts w:ascii="Garamond" w:hAnsi="Garamond"/>
        </w:rPr>
        <w:t>technické listy a karty bezpečnostných údajov.</w:t>
      </w:r>
    </w:p>
    <w:p w14:paraId="14A51013" w14:textId="77777777" w:rsidR="002C4F07" w:rsidRPr="007E0781" w:rsidRDefault="002C4F07" w:rsidP="00EB4543">
      <w:pPr>
        <w:keepNext/>
        <w:keepLines/>
        <w:tabs>
          <w:tab w:val="left" w:pos="426"/>
          <w:tab w:val="num" w:pos="709"/>
          <w:tab w:val="center" w:pos="4536"/>
          <w:tab w:val="right" w:pos="9072"/>
        </w:tabs>
        <w:spacing w:after="0" w:line="240" w:lineRule="auto"/>
        <w:ind w:left="709" w:hanging="709"/>
        <w:jc w:val="both"/>
        <w:rPr>
          <w:rFonts w:ascii="Garamond" w:hAnsi="Garamond"/>
        </w:rPr>
      </w:pPr>
    </w:p>
    <w:p w14:paraId="1B666346" w14:textId="4EA57A9A" w:rsidR="002C4F07" w:rsidRPr="007E0781" w:rsidRDefault="002C4F07" w:rsidP="00EB4543">
      <w:pPr>
        <w:pStyle w:val="Odstavecseseznamem"/>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Objednávateľ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prezrieť</w:t>
      </w:r>
      <w:r w:rsidR="00C9457F" w:rsidRPr="007E0781">
        <w:rPr>
          <w:rFonts w:ascii="Garamond" w:hAnsi="Garamond"/>
        </w:rPr>
        <w:t xml:space="preserve"> </w:t>
      </w:r>
      <w:r w:rsidRPr="007E0781">
        <w:rPr>
          <w:rFonts w:ascii="Garamond" w:hAnsi="Garamond"/>
        </w:rPr>
        <w:t>dodaný</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jeho</w:t>
      </w:r>
      <w:r w:rsidR="00C9457F" w:rsidRPr="007E0781">
        <w:rPr>
          <w:rFonts w:ascii="Garamond" w:hAnsi="Garamond"/>
        </w:rPr>
        <w:t xml:space="preserve"> </w:t>
      </w:r>
      <w:r w:rsidRPr="007E0781">
        <w:rPr>
          <w:rFonts w:ascii="Garamond" w:hAnsi="Garamond"/>
        </w:rPr>
        <w:t>prevzatí.</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počas</w:t>
      </w:r>
      <w:r w:rsidR="00C9457F" w:rsidRPr="007E0781">
        <w:rPr>
          <w:rFonts w:ascii="Garamond" w:hAnsi="Garamond"/>
        </w:rPr>
        <w:t xml:space="preserve"> </w:t>
      </w:r>
      <w:r w:rsidRPr="007E0781">
        <w:rPr>
          <w:rFonts w:ascii="Garamond" w:hAnsi="Garamond"/>
        </w:rPr>
        <w:t>prehliadky</w:t>
      </w:r>
      <w:r w:rsidR="00C9457F" w:rsidRPr="007E0781">
        <w:rPr>
          <w:rFonts w:ascii="Garamond" w:hAnsi="Garamond"/>
        </w:rPr>
        <w:t xml:space="preserve"> </w:t>
      </w:r>
      <w:r w:rsidRPr="007E0781">
        <w:rPr>
          <w:rFonts w:ascii="Garamond" w:hAnsi="Garamond"/>
        </w:rPr>
        <w:t>dodaného</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budú</w:t>
      </w:r>
      <w:r w:rsidR="00C9457F" w:rsidRPr="007E0781">
        <w:rPr>
          <w:rFonts w:ascii="Garamond" w:hAnsi="Garamond"/>
        </w:rPr>
        <w:t xml:space="preserve"> </w:t>
      </w:r>
      <w:r w:rsidRPr="007E0781">
        <w:rPr>
          <w:rFonts w:ascii="Garamond" w:hAnsi="Garamond"/>
        </w:rPr>
        <w:t>zistené</w:t>
      </w:r>
      <w:r w:rsidR="00C9457F" w:rsidRPr="007E0781">
        <w:rPr>
          <w:rFonts w:ascii="Garamond" w:hAnsi="Garamond"/>
        </w:rPr>
        <w:t xml:space="preserve"> </w:t>
      </w:r>
      <w:r w:rsidRPr="007E0781">
        <w:rPr>
          <w:rFonts w:ascii="Garamond" w:hAnsi="Garamond"/>
        </w:rPr>
        <w:t>podstatné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dodaného</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vyhradzuje</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odmietnuť</w:t>
      </w:r>
      <w:r w:rsidR="00C9457F" w:rsidRPr="007E0781">
        <w:rPr>
          <w:rFonts w:ascii="Garamond" w:hAnsi="Garamond"/>
        </w:rPr>
        <w:t xml:space="preserve"> </w:t>
      </w:r>
      <w:r w:rsidRPr="007E0781">
        <w:rPr>
          <w:rFonts w:ascii="Garamond" w:hAnsi="Garamond"/>
        </w:rPr>
        <w:t>prevzatie</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má</w:t>
      </w:r>
      <w:r w:rsidR="00C9457F" w:rsidRPr="007E0781">
        <w:rPr>
          <w:rFonts w:ascii="Garamond" w:hAnsi="Garamond"/>
        </w:rPr>
        <w:t xml:space="preserve"> </w:t>
      </w:r>
      <w:r w:rsidRPr="007E0781">
        <w:rPr>
          <w:rFonts w:ascii="Garamond" w:hAnsi="Garamond"/>
        </w:rPr>
        <w:t>podstatné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p>
    <w:p w14:paraId="41FB3B03" w14:textId="77777777" w:rsidR="002C4F07" w:rsidRPr="007E0781" w:rsidRDefault="002C4F07" w:rsidP="00EB4543">
      <w:pPr>
        <w:keepNext/>
        <w:keepLines/>
        <w:spacing w:after="0" w:line="240" w:lineRule="auto"/>
        <w:ind w:left="709"/>
        <w:contextualSpacing/>
        <w:jc w:val="both"/>
        <w:rPr>
          <w:rFonts w:ascii="Garamond" w:hAnsi="Garamond"/>
        </w:rPr>
      </w:pPr>
    </w:p>
    <w:p w14:paraId="5E13BFF9" w14:textId="5D89FEAE" w:rsidR="002C4F07" w:rsidRPr="007E0781" w:rsidRDefault="002C4F07" w:rsidP="00EB4543">
      <w:pPr>
        <w:pStyle w:val="Odstavecseseznamem"/>
        <w:keepNext/>
        <w:keepLines/>
        <w:numPr>
          <w:ilvl w:val="0"/>
          <w:numId w:val="19"/>
        </w:numPr>
        <w:spacing w:after="0" w:line="240" w:lineRule="auto"/>
        <w:ind w:left="1418" w:hanging="709"/>
        <w:jc w:val="both"/>
        <w:rPr>
          <w:rFonts w:ascii="Garamond" w:hAnsi="Garamond"/>
        </w:rPr>
      </w:pPr>
      <w:r w:rsidRPr="007E0781">
        <w:rPr>
          <w:rFonts w:ascii="Garamond" w:hAnsi="Garamond"/>
        </w:rPr>
        <w:t>vady</w:t>
      </w:r>
      <w:r w:rsidR="00C9457F" w:rsidRPr="007E0781">
        <w:rPr>
          <w:rFonts w:ascii="Garamond" w:hAnsi="Garamond"/>
        </w:rPr>
        <w:t xml:space="preserve"> </w:t>
      </w:r>
      <w:r w:rsidRPr="007E0781">
        <w:rPr>
          <w:rFonts w:ascii="Garamond" w:hAnsi="Garamond"/>
        </w:rPr>
        <w:t>bránia</w:t>
      </w:r>
      <w:r w:rsidR="00C9457F" w:rsidRPr="007E0781">
        <w:rPr>
          <w:rFonts w:ascii="Garamond" w:hAnsi="Garamond"/>
        </w:rPr>
        <w:t xml:space="preserve"> </w:t>
      </w:r>
      <w:r w:rsidRPr="007E0781">
        <w:rPr>
          <w:rFonts w:ascii="Garamond" w:hAnsi="Garamond"/>
        </w:rPr>
        <w:t>bežnému</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zmluvne</w:t>
      </w:r>
      <w:r w:rsidR="00C9457F" w:rsidRPr="007E0781">
        <w:rPr>
          <w:rFonts w:ascii="Garamond" w:hAnsi="Garamond"/>
        </w:rPr>
        <w:t xml:space="preserve"> </w:t>
      </w:r>
      <w:r w:rsidRPr="007E0781">
        <w:rPr>
          <w:rFonts w:ascii="Garamond" w:hAnsi="Garamond"/>
        </w:rPr>
        <w:t>dohodnutému</w:t>
      </w:r>
      <w:r w:rsidR="00C9457F" w:rsidRPr="007E0781">
        <w:rPr>
          <w:rFonts w:ascii="Garamond" w:hAnsi="Garamond"/>
        </w:rPr>
        <w:t xml:space="preserve"> </w:t>
      </w:r>
      <w:r w:rsidRPr="007E0781">
        <w:rPr>
          <w:rFonts w:ascii="Garamond" w:hAnsi="Garamond"/>
        </w:rPr>
        <w:t>užívaniu</w:t>
      </w:r>
      <w:r w:rsidR="00C9457F" w:rsidRPr="007E0781">
        <w:rPr>
          <w:rFonts w:ascii="Garamond" w:hAnsi="Garamond"/>
        </w:rPr>
        <w:t xml:space="preserve"> </w:t>
      </w:r>
      <w:r w:rsidRPr="007E0781">
        <w:rPr>
          <w:rFonts w:ascii="Garamond" w:hAnsi="Garamond"/>
        </w:rPr>
        <w:t>Tovaru</w:t>
      </w:r>
      <w:r w:rsidR="00E35C70" w:rsidRPr="007E0781">
        <w:rPr>
          <w:rFonts w:ascii="Garamond" w:hAnsi="Garamond"/>
        </w:rPr>
        <w:t>,</w:t>
      </w:r>
      <w:r w:rsidR="00C9457F" w:rsidRPr="007E0781">
        <w:rPr>
          <w:rFonts w:ascii="Garamond" w:hAnsi="Garamond"/>
        </w:rPr>
        <w:t xml:space="preserve"> </w:t>
      </w:r>
      <w:r w:rsidR="00E35C70" w:rsidRPr="007E0781">
        <w:rPr>
          <w:rFonts w:ascii="Garamond" w:hAnsi="Garamond"/>
        </w:rPr>
        <w:t>vrátane</w:t>
      </w:r>
      <w:r w:rsidR="00C9457F" w:rsidRPr="007E0781">
        <w:rPr>
          <w:rFonts w:ascii="Garamond" w:hAnsi="Garamond"/>
        </w:rPr>
        <w:t xml:space="preserve"> </w:t>
      </w:r>
      <w:r w:rsidR="00E35C70" w:rsidRPr="007E0781">
        <w:rPr>
          <w:rFonts w:ascii="Garamond" w:hAnsi="Garamond"/>
        </w:rPr>
        <w:t>zistenia</w:t>
      </w:r>
      <w:r w:rsidR="00C9457F" w:rsidRPr="007E0781">
        <w:rPr>
          <w:rFonts w:ascii="Garamond" w:hAnsi="Garamond"/>
        </w:rPr>
        <w:t xml:space="preserve"> </w:t>
      </w:r>
      <w:r w:rsidR="00E35C70" w:rsidRPr="007E0781">
        <w:rPr>
          <w:rFonts w:ascii="Garamond" w:hAnsi="Garamond"/>
        </w:rPr>
        <w:t>nedostatočnej</w:t>
      </w:r>
      <w:r w:rsidR="00C9457F" w:rsidRPr="007E0781">
        <w:rPr>
          <w:rFonts w:ascii="Garamond" w:hAnsi="Garamond"/>
        </w:rPr>
        <w:t xml:space="preserve"> </w:t>
      </w:r>
      <w:r w:rsidR="00E35C70" w:rsidRPr="007E0781">
        <w:rPr>
          <w:rFonts w:ascii="Garamond" w:hAnsi="Garamond"/>
        </w:rPr>
        <w:t>kvality</w:t>
      </w:r>
      <w:r w:rsidR="00C9457F" w:rsidRPr="007E0781">
        <w:rPr>
          <w:rFonts w:ascii="Garamond" w:hAnsi="Garamond"/>
        </w:rPr>
        <w:t xml:space="preserve"> </w:t>
      </w:r>
      <w:r w:rsidR="00E35C70" w:rsidRPr="007E0781">
        <w:rPr>
          <w:rFonts w:ascii="Garamond" w:hAnsi="Garamond"/>
        </w:rPr>
        <w:t>samotného</w:t>
      </w:r>
      <w:r w:rsidR="00C9457F" w:rsidRPr="007E0781">
        <w:rPr>
          <w:rFonts w:ascii="Garamond" w:hAnsi="Garamond"/>
        </w:rPr>
        <w:t xml:space="preserve"> </w:t>
      </w:r>
      <w:r w:rsidR="00E35C70" w:rsidRPr="007E0781">
        <w:rPr>
          <w:rFonts w:ascii="Garamond" w:hAnsi="Garamond"/>
        </w:rPr>
        <w:t>balenia</w:t>
      </w:r>
      <w:r w:rsidR="00C9457F" w:rsidRPr="007E0781">
        <w:rPr>
          <w:rFonts w:ascii="Garamond" w:hAnsi="Garamond"/>
        </w:rPr>
        <w:t xml:space="preserve"> </w:t>
      </w:r>
      <w:r w:rsidR="00E35C70" w:rsidRPr="007E0781">
        <w:rPr>
          <w:rFonts w:ascii="Garamond" w:hAnsi="Garamond"/>
        </w:rPr>
        <w:t>Tovaru</w:t>
      </w:r>
      <w:r w:rsidRPr="007E0781">
        <w:rPr>
          <w:rFonts w:ascii="Garamond" w:hAnsi="Garamond"/>
        </w:rPr>
        <w:t>;</w:t>
      </w:r>
      <w:r w:rsidR="00C9457F" w:rsidRPr="007E0781">
        <w:rPr>
          <w:rFonts w:ascii="Garamond" w:hAnsi="Garamond"/>
        </w:rPr>
        <w:t xml:space="preserve"> </w:t>
      </w:r>
      <w:r w:rsidRPr="007E0781">
        <w:rPr>
          <w:rFonts w:ascii="Garamond" w:hAnsi="Garamond"/>
        </w:rPr>
        <w:t>a/alebo</w:t>
      </w:r>
    </w:p>
    <w:p w14:paraId="36B8A426" w14:textId="77777777" w:rsidR="002C4F07" w:rsidRPr="007E0781" w:rsidRDefault="002C4F07" w:rsidP="00EB4543">
      <w:pPr>
        <w:keepNext/>
        <w:keepLines/>
        <w:spacing w:after="0" w:line="240" w:lineRule="auto"/>
        <w:ind w:left="1418" w:hanging="709"/>
        <w:contextualSpacing/>
        <w:jc w:val="both"/>
        <w:rPr>
          <w:rFonts w:ascii="Garamond" w:hAnsi="Garamond"/>
        </w:rPr>
      </w:pPr>
    </w:p>
    <w:p w14:paraId="647E26D6" w14:textId="73DCCCCC" w:rsidR="002C4F07" w:rsidRPr="007E0781" w:rsidRDefault="002C4F07" w:rsidP="00EB4543">
      <w:pPr>
        <w:pStyle w:val="Odstavecseseznamem"/>
        <w:keepNext/>
        <w:keepLines/>
        <w:numPr>
          <w:ilvl w:val="0"/>
          <w:numId w:val="19"/>
        </w:numPr>
        <w:spacing w:after="0" w:line="240" w:lineRule="auto"/>
        <w:ind w:left="1418"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nedodrží</w:t>
      </w:r>
      <w:r w:rsidR="00C9457F" w:rsidRPr="007E0781">
        <w:rPr>
          <w:rFonts w:ascii="Garamond" w:hAnsi="Garamond"/>
        </w:rPr>
        <w:t xml:space="preserve"> </w:t>
      </w:r>
      <w:r w:rsidRPr="007E0781">
        <w:rPr>
          <w:rFonts w:ascii="Garamond" w:hAnsi="Garamond"/>
        </w:rPr>
        <w:t>dohodnutú</w:t>
      </w:r>
      <w:r w:rsidR="00C9457F" w:rsidRPr="007E0781">
        <w:rPr>
          <w:rFonts w:ascii="Garamond" w:hAnsi="Garamond"/>
        </w:rPr>
        <w:t xml:space="preserve"> </w:t>
      </w:r>
      <w:r w:rsidRPr="007E0781">
        <w:rPr>
          <w:rFonts w:ascii="Garamond" w:hAnsi="Garamond"/>
        </w:rPr>
        <w:t>akosť,</w:t>
      </w:r>
      <w:r w:rsidR="00C9457F" w:rsidRPr="007E0781">
        <w:rPr>
          <w:rFonts w:ascii="Garamond" w:hAnsi="Garamond"/>
        </w:rPr>
        <w:t xml:space="preserve"> </w:t>
      </w:r>
      <w:r w:rsidRPr="007E0781">
        <w:rPr>
          <w:rFonts w:ascii="Garamond" w:hAnsi="Garamond"/>
        </w:rPr>
        <w:t>kvalitu</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množstvo</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špecifikovaného</w:t>
      </w:r>
      <w:r w:rsidR="00C9457F" w:rsidRPr="007E0781">
        <w:rPr>
          <w:rFonts w:ascii="Garamond" w:hAnsi="Garamond"/>
        </w:rPr>
        <w:t xml:space="preserve"> </w:t>
      </w:r>
      <w:r w:rsidRPr="007E0781">
        <w:rPr>
          <w:rFonts w:ascii="Garamond" w:hAnsi="Garamond"/>
        </w:rPr>
        <w:t>objednávkou</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Zmluvou</w:t>
      </w:r>
      <w:r w:rsidR="00EF2BD2" w:rsidRPr="007E0781">
        <w:rPr>
          <w:rFonts w:ascii="Garamond" w:hAnsi="Garamond"/>
        </w:rPr>
        <w:t>.</w:t>
      </w:r>
    </w:p>
    <w:p w14:paraId="56A4C232" w14:textId="77777777" w:rsidR="002C4F07" w:rsidRPr="007E0781" w:rsidRDefault="002C4F07" w:rsidP="00EB4543">
      <w:pPr>
        <w:keepNext/>
        <w:keepLines/>
        <w:spacing w:after="0" w:line="240" w:lineRule="auto"/>
        <w:jc w:val="both"/>
        <w:rPr>
          <w:rFonts w:ascii="Garamond" w:hAnsi="Garamond"/>
        </w:rPr>
      </w:pPr>
    </w:p>
    <w:p w14:paraId="09BAEBEF" w14:textId="0867CE2A" w:rsidR="002C4F07" w:rsidRPr="007E0781" w:rsidRDefault="002C4F07" w:rsidP="00EB4543">
      <w:pPr>
        <w:pStyle w:val="Odstavecseseznamem"/>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prezeraní</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F35476" w:rsidRPr="007E0781">
        <w:rPr>
          <w:rFonts w:ascii="Garamond" w:hAnsi="Garamond"/>
        </w:rPr>
        <w:t>3</w:t>
      </w:r>
      <w:r w:rsidRPr="007E0781">
        <w:rPr>
          <w:rFonts w:ascii="Garamond" w:hAnsi="Garamond"/>
        </w:rPr>
        <w:t>.</w:t>
      </w:r>
      <w:r w:rsidR="00B602DA" w:rsidRPr="007E0781">
        <w:rPr>
          <w:rFonts w:ascii="Garamond" w:hAnsi="Garamond"/>
        </w:rPr>
        <w:t>6</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zistí,</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viac</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50</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dodaného</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má</w:t>
      </w:r>
      <w:r w:rsidR="00C9457F" w:rsidRPr="007E0781">
        <w:rPr>
          <w:rFonts w:ascii="Garamond" w:hAnsi="Garamond"/>
        </w:rPr>
        <w:t xml:space="preserve"> </w:t>
      </w:r>
      <w:r w:rsidRPr="007E0781">
        <w:rPr>
          <w:rFonts w:ascii="Garamond" w:hAnsi="Garamond"/>
        </w:rPr>
        <w:t>zjavné</w:t>
      </w:r>
      <w:r w:rsidR="00C9457F" w:rsidRPr="007E0781">
        <w:rPr>
          <w:rFonts w:ascii="Garamond" w:hAnsi="Garamond"/>
        </w:rPr>
        <w:t xml:space="preserve"> </w:t>
      </w:r>
      <w:r w:rsidRPr="007E0781">
        <w:rPr>
          <w:rFonts w:ascii="Garamond" w:hAnsi="Garamond"/>
        </w:rPr>
        <w:t>podstatné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môže</w:t>
      </w:r>
      <w:r w:rsidR="00C9457F" w:rsidRPr="007E0781">
        <w:rPr>
          <w:rFonts w:ascii="Garamond" w:hAnsi="Garamond"/>
        </w:rPr>
        <w:t xml:space="preserve"> </w:t>
      </w:r>
      <w:r w:rsidRPr="007E0781">
        <w:rPr>
          <w:rFonts w:ascii="Garamond" w:hAnsi="Garamond"/>
        </w:rPr>
        <w:t>odmietnuť</w:t>
      </w:r>
      <w:r w:rsidR="00C9457F" w:rsidRPr="007E0781">
        <w:rPr>
          <w:rFonts w:ascii="Garamond" w:hAnsi="Garamond"/>
        </w:rPr>
        <w:t xml:space="preserve"> </w:t>
      </w:r>
      <w:r w:rsidRPr="007E0781">
        <w:rPr>
          <w:rFonts w:ascii="Garamond" w:hAnsi="Garamond"/>
        </w:rPr>
        <w:t>prevzatie</w:t>
      </w:r>
      <w:r w:rsidR="00C9457F" w:rsidRPr="007E0781">
        <w:rPr>
          <w:rFonts w:ascii="Garamond" w:hAnsi="Garamond"/>
        </w:rPr>
        <w:t xml:space="preserve"> </w:t>
      </w:r>
      <w:r w:rsidRPr="007E0781">
        <w:rPr>
          <w:rFonts w:ascii="Garamond" w:hAnsi="Garamond"/>
        </w:rPr>
        <w:t>celej</w:t>
      </w:r>
      <w:r w:rsidR="00C9457F" w:rsidRPr="007E0781">
        <w:rPr>
          <w:rFonts w:ascii="Garamond" w:hAnsi="Garamond"/>
        </w:rPr>
        <w:t xml:space="preserve"> </w:t>
      </w:r>
      <w:r w:rsidRPr="007E0781">
        <w:rPr>
          <w:rFonts w:ascii="Garamond" w:hAnsi="Garamond"/>
        </w:rPr>
        <w:t>dodávky</w:t>
      </w:r>
      <w:r w:rsidR="00C9457F" w:rsidRPr="007E0781">
        <w:rPr>
          <w:rFonts w:ascii="Garamond" w:hAnsi="Garamond"/>
        </w:rPr>
        <w:t xml:space="preserve"> </w:t>
      </w:r>
      <w:r w:rsidRPr="007E0781">
        <w:rPr>
          <w:rFonts w:ascii="Garamond" w:hAnsi="Garamond"/>
        </w:rPr>
        <w:t>Tovaru.</w:t>
      </w:r>
    </w:p>
    <w:p w14:paraId="62F9D549" w14:textId="77777777" w:rsidR="002C4F07" w:rsidRPr="007E0781" w:rsidRDefault="002C4F07" w:rsidP="00EB4543">
      <w:pPr>
        <w:keepNext/>
        <w:keepLines/>
        <w:tabs>
          <w:tab w:val="left" w:pos="0"/>
          <w:tab w:val="left" w:pos="708"/>
          <w:tab w:val="center" w:pos="4536"/>
          <w:tab w:val="right" w:pos="9072"/>
        </w:tabs>
        <w:spacing w:after="0" w:line="240" w:lineRule="auto"/>
        <w:ind w:left="709"/>
        <w:jc w:val="both"/>
        <w:rPr>
          <w:rFonts w:ascii="Garamond" w:hAnsi="Garamond"/>
        </w:rPr>
      </w:pPr>
    </w:p>
    <w:p w14:paraId="25784AD5" w14:textId="31D59C69" w:rsidR="002C4F07" w:rsidRDefault="002C4F07" w:rsidP="00EB4543">
      <w:pPr>
        <w:pStyle w:val="Odstavecseseznamem"/>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podstatné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F35476" w:rsidRPr="007E0781">
        <w:rPr>
          <w:rFonts w:ascii="Garamond" w:hAnsi="Garamond"/>
        </w:rPr>
        <w:t>3</w:t>
      </w:r>
      <w:r w:rsidRPr="007E0781">
        <w:rPr>
          <w:rFonts w:ascii="Garamond" w:hAnsi="Garamond"/>
        </w:rPr>
        <w:t>.</w:t>
      </w:r>
      <w:r w:rsidR="00B602DA" w:rsidRPr="007E0781">
        <w:rPr>
          <w:rFonts w:ascii="Garamond" w:hAnsi="Garamond"/>
        </w:rPr>
        <w:t>6</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odstrániť</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2</w:t>
      </w:r>
      <w:r w:rsidR="00C9457F" w:rsidRPr="007E0781">
        <w:rPr>
          <w:rFonts w:ascii="Garamond" w:hAnsi="Garamond"/>
        </w:rPr>
        <w:t xml:space="preserve"> </w:t>
      </w:r>
      <w:r w:rsidRPr="007E0781">
        <w:rPr>
          <w:rFonts w:ascii="Garamond" w:hAnsi="Garamond"/>
        </w:rPr>
        <w:t>(dvoch)</w:t>
      </w:r>
      <w:r w:rsidR="00C9457F" w:rsidRPr="007E0781">
        <w:rPr>
          <w:rFonts w:ascii="Garamond" w:hAnsi="Garamond"/>
        </w:rPr>
        <w:t xml:space="preserve"> </w:t>
      </w:r>
      <w:r w:rsidR="00EF2BD2" w:rsidRPr="007E0781">
        <w:rPr>
          <w:rFonts w:ascii="Garamond" w:hAnsi="Garamond"/>
        </w:rPr>
        <w:t>P</w:t>
      </w:r>
      <w:r w:rsidRPr="007E0781">
        <w:rPr>
          <w:rFonts w:ascii="Garamond" w:hAnsi="Garamond"/>
        </w:rPr>
        <w:t>racovných</w:t>
      </w:r>
      <w:r w:rsidR="00C9457F" w:rsidRPr="007E0781">
        <w:rPr>
          <w:rFonts w:ascii="Garamond" w:hAnsi="Garamond"/>
        </w:rPr>
        <w:t xml:space="preserve"> </w:t>
      </w:r>
      <w:r w:rsidRPr="007E0781">
        <w:rPr>
          <w:rFonts w:ascii="Garamond" w:hAnsi="Garamond"/>
        </w:rPr>
        <w:t>dní</w:t>
      </w:r>
      <w:r w:rsidR="00C9457F" w:rsidRPr="007E0781">
        <w:rPr>
          <w:rFonts w:ascii="Garamond" w:hAnsi="Garamond"/>
        </w:rPr>
        <w:t xml:space="preserve"> </w:t>
      </w:r>
      <w:r w:rsidRPr="007E0781">
        <w:rPr>
          <w:rFonts w:ascii="Garamond" w:hAnsi="Garamond"/>
        </w:rPr>
        <w:t>odo</w:t>
      </w:r>
      <w:r w:rsidR="00C9457F" w:rsidRPr="007E0781">
        <w:rPr>
          <w:rFonts w:ascii="Garamond" w:hAnsi="Garamond"/>
        </w:rPr>
        <w:t xml:space="preserve"> </w:t>
      </w:r>
      <w:r w:rsidRPr="007E0781">
        <w:rPr>
          <w:rFonts w:ascii="Garamond" w:hAnsi="Garamond"/>
        </w:rPr>
        <w:t>dňa,</w:t>
      </w:r>
      <w:r w:rsidR="00C9457F" w:rsidRPr="007E0781">
        <w:rPr>
          <w:rFonts w:ascii="Garamond" w:hAnsi="Garamond"/>
        </w:rPr>
        <w:t xml:space="preserve"> </w:t>
      </w:r>
      <w:r w:rsidRPr="007E0781">
        <w:rPr>
          <w:rFonts w:ascii="Garamond" w:hAnsi="Garamond"/>
        </w:rPr>
        <w:t>kedy</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uplatnil</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odmietnuť</w:t>
      </w:r>
      <w:r w:rsidR="00C9457F" w:rsidRPr="007E0781">
        <w:rPr>
          <w:rFonts w:ascii="Garamond" w:hAnsi="Garamond"/>
        </w:rPr>
        <w:t xml:space="preserve"> </w:t>
      </w:r>
      <w:r w:rsidRPr="007E0781">
        <w:rPr>
          <w:rFonts w:ascii="Garamond" w:hAnsi="Garamond"/>
        </w:rPr>
        <w:t>prevzatie</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predchádzajúcej</w:t>
      </w:r>
      <w:r w:rsidR="00C9457F" w:rsidRPr="007E0781">
        <w:rPr>
          <w:rFonts w:ascii="Garamond" w:hAnsi="Garamond"/>
        </w:rPr>
        <w:t xml:space="preserve"> </w:t>
      </w:r>
      <w:r w:rsidRPr="007E0781">
        <w:rPr>
          <w:rFonts w:ascii="Garamond" w:hAnsi="Garamond"/>
        </w:rPr>
        <w:t>vety</w:t>
      </w:r>
      <w:r w:rsidR="00C9457F" w:rsidRPr="007E0781">
        <w:rPr>
          <w:rFonts w:ascii="Garamond" w:hAnsi="Garamond"/>
        </w:rPr>
        <w:t xml:space="preserve"> </w:t>
      </w:r>
      <w:r w:rsidRPr="007E0781">
        <w:rPr>
          <w:rFonts w:ascii="Garamond" w:hAnsi="Garamond"/>
        </w:rPr>
        <w:t>neodstráni,</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má</w:t>
      </w:r>
      <w:r w:rsidR="00C9457F" w:rsidRPr="007E0781">
        <w:rPr>
          <w:rFonts w:ascii="Garamond" w:hAnsi="Garamond"/>
        </w:rPr>
        <w:t xml:space="preserve"> </w:t>
      </w:r>
      <w:r w:rsidRPr="007E0781">
        <w:rPr>
          <w:rFonts w:ascii="Garamond" w:hAnsi="Garamond"/>
        </w:rPr>
        <w:t>nárok</w:t>
      </w:r>
      <w:r w:rsidR="00C9457F" w:rsidRPr="007E0781">
        <w:rPr>
          <w:rFonts w:ascii="Garamond" w:hAnsi="Garamond"/>
        </w:rPr>
        <w:t xml:space="preserve"> </w:t>
      </w:r>
      <w:r w:rsidRPr="007E0781">
        <w:rPr>
          <w:rFonts w:ascii="Garamond" w:hAnsi="Garamond"/>
        </w:rPr>
        <w:t>uplatňovať</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primeranú</w:t>
      </w:r>
      <w:r w:rsidR="00C9457F" w:rsidRPr="007E0781">
        <w:rPr>
          <w:rFonts w:ascii="Garamond" w:hAnsi="Garamond"/>
        </w:rPr>
        <w:t xml:space="preserve"> </w:t>
      </w:r>
      <w:r w:rsidRPr="007E0781">
        <w:rPr>
          <w:rFonts w:ascii="Garamond" w:hAnsi="Garamond"/>
        </w:rPr>
        <w:t>zľavu</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Kúpnej</w:t>
      </w:r>
      <w:r w:rsidR="00C9457F" w:rsidRPr="007E0781">
        <w:rPr>
          <w:rFonts w:ascii="Garamond" w:hAnsi="Garamond"/>
        </w:rPr>
        <w:t xml:space="preserve"> </w:t>
      </w:r>
      <w:r w:rsidRPr="007E0781">
        <w:rPr>
          <w:rFonts w:ascii="Garamond" w:hAnsi="Garamond"/>
        </w:rPr>
        <w:t>ceny.</w:t>
      </w:r>
      <w:r w:rsidR="00C9457F" w:rsidRPr="007E0781">
        <w:rPr>
          <w:rFonts w:ascii="Garamond" w:hAnsi="Garamond"/>
        </w:rPr>
        <w:t xml:space="preserve"> </w:t>
      </w:r>
    </w:p>
    <w:p w14:paraId="4518B80E" w14:textId="77777777" w:rsidR="00393B86" w:rsidRPr="00393B86" w:rsidRDefault="00393B86" w:rsidP="00EB4543">
      <w:pPr>
        <w:keepNext/>
        <w:keepLines/>
        <w:spacing w:after="0" w:line="240" w:lineRule="auto"/>
        <w:jc w:val="both"/>
        <w:rPr>
          <w:rFonts w:ascii="Garamond" w:hAnsi="Garamond"/>
        </w:rPr>
      </w:pPr>
    </w:p>
    <w:p w14:paraId="0A5B3E31" w14:textId="5EF9707D" w:rsidR="002C4F07" w:rsidRPr="007E0781" w:rsidRDefault="002C4F07" w:rsidP="00EB4543">
      <w:pPr>
        <w:pStyle w:val="Odstavecseseznamem"/>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Vlastnícke</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prechádza</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okamihom</w:t>
      </w:r>
      <w:r w:rsidR="00C9457F" w:rsidRPr="007E0781">
        <w:rPr>
          <w:rFonts w:ascii="Garamond" w:hAnsi="Garamond"/>
        </w:rPr>
        <w:t xml:space="preserve"> </w:t>
      </w:r>
      <w:r w:rsidRPr="007E0781">
        <w:rPr>
          <w:rFonts w:ascii="Garamond" w:hAnsi="Garamond"/>
        </w:rPr>
        <w:t>riadneho</w:t>
      </w:r>
      <w:r w:rsidR="00C9457F" w:rsidRPr="007E0781">
        <w:rPr>
          <w:rFonts w:ascii="Garamond" w:hAnsi="Garamond"/>
        </w:rPr>
        <w:t xml:space="preserve"> </w:t>
      </w:r>
      <w:r w:rsidRPr="007E0781">
        <w:rPr>
          <w:rFonts w:ascii="Garamond" w:hAnsi="Garamond"/>
        </w:rPr>
        <w:t>prevzatia</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Objednávateľom</w:t>
      </w:r>
      <w:r w:rsidR="00C9457F" w:rsidRPr="007E0781">
        <w:rPr>
          <w:rFonts w:ascii="Garamond" w:hAnsi="Garamond"/>
        </w:rPr>
        <w:t xml:space="preserve"> </w:t>
      </w:r>
      <w:r w:rsidRPr="007E0781">
        <w:rPr>
          <w:rFonts w:ascii="Garamond" w:hAnsi="Garamond"/>
        </w:rPr>
        <w:t>bez</w:t>
      </w:r>
      <w:r w:rsidR="00C9457F" w:rsidRPr="007E0781">
        <w:rPr>
          <w:rFonts w:ascii="Garamond" w:hAnsi="Garamond"/>
        </w:rPr>
        <w:t xml:space="preserve"> </w:t>
      </w:r>
      <w:r w:rsidRPr="007E0781">
        <w:rPr>
          <w:rFonts w:ascii="Garamond" w:hAnsi="Garamond"/>
        </w:rPr>
        <w:t>výhrad</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F35476" w:rsidRPr="007E0781">
        <w:rPr>
          <w:rFonts w:ascii="Garamond" w:hAnsi="Garamond"/>
        </w:rPr>
        <w:t>3</w:t>
      </w:r>
      <w:r w:rsidRPr="007E0781">
        <w:rPr>
          <w:rFonts w:ascii="Garamond" w:hAnsi="Garamond"/>
        </w:rPr>
        <w:t>.</w:t>
      </w:r>
      <w:r w:rsidR="00B602DA" w:rsidRPr="007E0781">
        <w:rPr>
          <w:rFonts w:ascii="Garamond" w:hAnsi="Garamond"/>
        </w:rPr>
        <w:t>10</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nedošlo</w:t>
      </w:r>
      <w:r w:rsidR="00C9457F" w:rsidRPr="007E0781">
        <w:rPr>
          <w:rFonts w:ascii="Garamond" w:hAnsi="Garamond"/>
        </w:rPr>
        <w:t xml:space="preserve"> </w:t>
      </w:r>
      <w:r w:rsidRPr="007E0781">
        <w:rPr>
          <w:rFonts w:ascii="Garamond" w:hAnsi="Garamond"/>
        </w:rPr>
        <w:t>zo</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odmietnutiu</w:t>
      </w:r>
      <w:r w:rsidR="00C9457F" w:rsidRPr="007E0781">
        <w:rPr>
          <w:rFonts w:ascii="Garamond" w:hAnsi="Garamond"/>
        </w:rPr>
        <w:t xml:space="preserve"> </w:t>
      </w:r>
      <w:r w:rsidRPr="007E0781">
        <w:rPr>
          <w:rFonts w:ascii="Garamond" w:hAnsi="Garamond"/>
        </w:rPr>
        <w:t>prevzatia</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bodu</w:t>
      </w:r>
      <w:r w:rsidR="00C9457F" w:rsidRPr="007E0781">
        <w:rPr>
          <w:rFonts w:ascii="Garamond" w:hAnsi="Garamond"/>
        </w:rPr>
        <w:t xml:space="preserve"> </w:t>
      </w:r>
      <w:r w:rsidR="00451B01" w:rsidRPr="007E0781">
        <w:rPr>
          <w:rFonts w:ascii="Garamond" w:hAnsi="Garamond"/>
        </w:rPr>
        <w:t>3.</w:t>
      </w:r>
      <w:r w:rsidR="00B602DA" w:rsidRPr="007E0781">
        <w:rPr>
          <w:rFonts w:ascii="Garamond" w:hAnsi="Garamond"/>
        </w:rPr>
        <w:t>6</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odmietnutia</w:t>
      </w:r>
      <w:r w:rsidR="00C9457F" w:rsidRPr="007E0781">
        <w:rPr>
          <w:rFonts w:ascii="Garamond" w:hAnsi="Garamond"/>
        </w:rPr>
        <w:t xml:space="preserve"> </w:t>
      </w:r>
      <w:r w:rsidRPr="007E0781">
        <w:rPr>
          <w:rFonts w:ascii="Garamond" w:hAnsi="Garamond"/>
        </w:rPr>
        <w:t>prevzatia</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zo</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w:t>
      </w:r>
      <w:r w:rsidR="00EB4543">
        <w:rPr>
          <w:rFonts w:ascii="Garamond" w:hAnsi="Garamond"/>
        </w:rPr>
        <w:t>ov</w:t>
      </w:r>
      <w:r w:rsidR="00C9457F" w:rsidRPr="007E0781">
        <w:rPr>
          <w:rFonts w:ascii="Garamond" w:hAnsi="Garamond"/>
        </w:rPr>
        <w:t xml:space="preserve"> </w:t>
      </w:r>
      <w:r w:rsidR="00F35476" w:rsidRPr="007E0781">
        <w:rPr>
          <w:rFonts w:ascii="Garamond" w:hAnsi="Garamond"/>
        </w:rPr>
        <w:t>3</w:t>
      </w:r>
      <w:r w:rsidRPr="007E0781">
        <w:rPr>
          <w:rFonts w:ascii="Garamond" w:hAnsi="Garamond"/>
        </w:rPr>
        <w:t>.</w:t>
      </w:r>
      <w:r w:rsidR="00B602DA" w:rsidRPr="007E0781">
        <w:rPr>
          <w:rFonts w:ascii="Garamond" w:hAnsi="Garamond"/>
        </w:rPr>
        <w:t>6</w:t>
      </w:r>
      <w:r w:rsidR="00EB4543">
        <w:rPr>
          <w:rFonts w:ascii="Garamond" w:hAnsi="Garamond"/>
        </w:rPr>
        <w:t xml:space="preserve"> alebo 3.7</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zostáva</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vo</w:t>
      </w:r>
      <w:r w:rsidR="00C9457F" w:rsidRPr="007E0781">
        <w:rPr>
          <w:rFonts w:ascii="Garamond" w:hAnsi="Garamond"/>
        </w:rPr>
        <w:t xml:space="preserve"> </w:t>
      </w:r>
      <w:r w:rsidRPr="007E0781">
        <w:rPr>
          <w:rFonts w:ascii="Garamond" w:hAnsi="Garamond"/>
        </w:rPr>
        <w:t>vlastníctve</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až</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doby,</w:t>
      </w:r>
      <w:r w:rsidR="00C9457F" w:rsidRPr="007E0781">
        <w:rPr>
          <w:rFonts w:ascii="Garamond" w:hAnsi="Garamond"/>
        </w:rPr>
        <w:t xml:space="preserve"> </w:t>
      </w:r>
      <w:r w:rsidRPr="007E0781">
        <w:rPr>
          <w:rFonts w:ascii="Garamond" w:hAnsi="Garamond"/>
        </w:rPr>
        <w:t>kým</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neodstráni</w:t>
      </w:r>
      <w:r w:rsidR="00C9457F" w:rsidRPr="007E0781">
        <w:rPr>
          <w:rFonts w:ascii="Garamond" w:hAnsi="Garamond"/>
        </w:rPr>
        <w:t xml:space="preserve"> </w:t>
      </w:r>
      <w:r w:rsidRPr="007E0781">
        <w:rPr>
          <w:rFonts w:ascii="Garamond" w:hAnsi="Garamond"/>
        </w:rPr>
        <w:t>prekážku,</w:t>
      </w:r>
      <w:r w:rsidR="00C9457F" w:rsidRPr="007E0781">
        <w:rPr>
          <w:rFonts w:ascii="Garamond" w:hAnsi="Garamond"/>
        </w:rPr>
        <w:t xml:space="preserve"> </w:t>
      </w:r>
      <w:r w:rsidRPr="007E0781">
        <w:rPr>
          <w:rFonts w:ascii="Garamond" w:hAnsi="Garamond"/>
        </w:rPr>
        <w:t>ktorá</w:t>
      </w:r>
      <w:r w:rsidR="00C9457F" w:rsidRPr="007E0781">
        <w:rPr>
          <w:rFonts w:ascii="Garamond" w:hAnsi="Garamond"/>
        </w:rPr>
        <w:t xml:space="preserve"> </w:t>
      </w:r>
      <w:r w:rsidRPr="007E0781">
        <w:rPr>
          <w:rFonts w:ascii="Garamond" w:hAnsi="Garamond"/>
        </w:rPr>
        <w:t>bráni</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r w:rsidRPr="007E0781">
        <w:rPr>
          <w:rFonts w:ascii="Garamond" w:hAnsi="Garamond"/>
        </w:rPr>
        <w:t>riadne</w:t>
      </w:r>
      <w:r w:rsidR="00C9457F" w:rsidRPr="007E0781">
        <w:rPr>
          <w:rFonts w:ascii="Garamond" w:hAnsi="Garamond"/>
        </w:rPr>
        <w:t xml:space="preserve"> </w:t>
      </w:r>
      <w:r w:rsidRPr="007E0781">
        <w:rPr>
          <w:rFonts w:ascii="Garamond" w:hAnsi="Garamond"/>
        </w:rPr>
        <w:t>prevziať</w:t>
      </w:r>
      <w:r w:rsidR="00C9457F" w:rsidRPr="007E0781">
        <w:rPr>
          <w:rFonts w:ascii="Garamond" w:hAnsi="Garamond"/>
        </w:rPr>
        <w:t xml:space="preserve"> </w:t>
      </w:r>
      <w:r w:rsidRPr="007E0781">
        <w:rPr>
          <w:rFonts w:ascii="Garamond" w:hAnsi="Garamond"/>
        </w:rPr>
        <w:t>Tovar.</w:t>
      </w:r>
    </w:p>
    <w:p w14:paraId="696D898F" w14:textId="77777777" w:rsidR="002C4F07" w:rsidRPr="007E0781" w:rsidRDefault="002C4F07" w:rsidP="00EB4543">
      <w:pPr>
        <w:keepNext/>
        <w:keepLines/>
        <w:tabs>
          <w:tab w:val="left" w:pos="0"/>
          <w:tab w:val="left" w:pos="708"/>
          <w:tab w:val="center" w:pos="4536"/>
          <w:tab w:val="right" w:pos="9072"/>
        </w:tabs>
        <w:spacing w:after="0" w:line="240" w:lineRule="auto"/>
        <w:jc w:val="both"/>
        <w:rPr>
          <w:rFonts w:ascii="Garamond" w:hAnsi="Garamond"/>
        </w:rPr>
      </w:pPr>
    </w:p>
    <w:p w14:paraId="2A430FC9" w14:textId="0E4E2634" w:rsidR="002C4F07" w:rsidRPr="007E0781" w:rsidRDefault="002C4F07" w:rsidP="00EB4543">
      <w:pPr>
        <w:pStyle w:val="Odstavecseseznamem"/>
        <w:keepNext/>
        <w:keepLines/>
        <w:numPr>
          <w:ilvl w:val="1"/>
          <w:numId w:val="20"/>
        </w:numPr>
        <w:tabs>
          <w:tab w:val="num" w:pos="709"/>
        </w:tabs>
        <w:spacing w:after="0" w:line="240" w:lineRule="auto"/>
        <w:ind w:left="709" w:hanging="709"/>
        <w:jc w:val="both"/>
        <w:rPr>
          <w:rFonts w:ascii="Garamond" w:hAnsi="Garamond"/>
          <w:b/>
        </w:rPr>
      </w:pPr>
      <w:r w:rsidRPr="007E0781">
        <w:rPr>
          <w:rFonts w:ascii="Garamond" w:hAnsi="Garamond"/>
        </w:rPr>
        <w:t>Objednávateľ</w:t>
      </w:r>
      <w:r w:rsidR="00C9457F" w:rsidRPr="007E0781">
        <w:rPr>
          <w:rFonts w:ascii="Garamond" w:hAnsi="Garamond"/>
        </w:rPr>
        <w:t xml:space="preserve"> </w:t>
      </w:r>
      <w:r w:rsidRPr="007E0781">
        <w:rPr>
          <w:rFonts w:ascii="Garamond" w:hAnsi="Garamond"/>
        </w:rPr>
        <w:t>prevzatie</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bez</w:t>
      </w:r>
      <w:r w:rsidR="00C9457F" w:rsidRPr="007E0781">
        <w:rPr>
          <w:rFonts w:ascii="Garamond" w:hAnsi="Garamond"/>
        </w:rPr>
        <w:t xml:space="preserve"> </w:t>
      </w:r>
      <w:r w:rsidRPr="007E0781">
        <w:rPr>
          <w:rFonts w:ascii="Garamond" w:hAnsi="Garamond"/>
        </w:rPr>
        <w:t>výhrad</w:t>
      </w:r>
      <w:r w:rsidR="00C9457F" w:rsidRPr="007E0781">
        <w:rPr>
          <w:rFonts w:ascii="Garamond" w:hAnsi="Garamond"/>
        </w:rPr>
        <w:t xml:space="preserve"> </w:t>
      </w:r>
      <w:r w:rsidRPr="007E0781">
        <w:rPr>
          <w:rFonts w:ascii="Garamond" w:hAnsi="Garamond"/>
        </w:rPr>
        <w:t>potvrdí</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dodacom</w:t>
      </w:r>
      <w:r w:rsidR="00C9457F" w:rsidRPr="007E0781">
        <w:rPr>
          <w:rFonts w:ascii="Garamond" w:hAnsi="Garamond"/>
        </w:rPr>
        <w:t xml:space="preserve"> </w:t>
      </w:r>
      <w:r w:rsidRPr="007E0781">
        <w:rPr>
          <w:rFonts w:ascii="Garamond" w:hAnsi="Garamond"/>
        </w:rPr>
        <w:t>liste.</w:t>
      </w:r>
      <w:r w:rsidR="00C9457F" w:rsidRPr="007E0781">
        <w:rPr>
          <w:rFonts w:ascii="Garamond" w:hAnsi="Garamond"/>
        </w:rPr>
        <w:t xml:space="preserve"> </w:t>
      </w:r>
    </w:p>
    <w:p w14:paraId="11D03BE2" w14:textId="7C9616E7" w:rsidR="001F2099" w:rsidRPr="007E0781" w:rsidRDefault="001F2099" w:rsidP="00EB4543">
      <w:pPr>
        <w:keepNext/>
        <w:keepLines/>
        <w:spacing w:after="0" w:line="240" w:lineRule="auto"/>
        <w:jc w:val="both"/>
        <w:rPr>
          <w:rFonts w:ascii="Garamond" w:hAnsi="Garamond"/>
        </w:rPr>
      </w:pPr>
    </w:p>
    <w:p w14:paraId="166B887F" w14:textId="539F6D95" w:rsidR="001F2099" w:rsidRPr="007E0781" w:rsidRDefault="001F2099" w:rsidP="00EB4543">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7E0781">
        <w:rPr>
          <w:rFonts w:ascii="Garamond" w:hAnsi="Garamond" w:cs="Arial"/>
          <w:b/>
          <w:bCs/>
          <w:lang w:eastAsia="ar-SA"/>
        </w:rPr>
        <w:t>KÚPNA</w:t>
      </w:r>
      <w:r w:rsidR="00C9457F" w:rsidRPr="007E0781">
        <w:rPr>
          <w:rFonts w:ascii="Garamond" w:hAnsi="Garamond" w:cs="Arial"/>
          <w:b/>
          <w:bCs/>
          <w:lang w:eastAsia="ar-SA"/>
        </w:rPr>
        <w:t xml:space="preserve"> </w:t>
      </w:r>
      <w:r w:rsidRPr="007E0781">
        <w:rPr>
          <w:rFonts w:ascii="Garamond" w:hAnsi="Garamond" w:cs="Arial"/>
          <w:b/>
          <w:bCs/>
          <w:lang w:eastAsia="ar-SA"/>
        </w:rPr>
        <w:t>CENA</w:t>
      </w:r>
      <w:r w:rsidR="00C9457F" w:rsidRPr="007E0781">
        <w:rPr>
          <w:rFonts w:ascii="Garamond" w:hAnsi="Garamond" w:cs="Arial"/>
          <w:b/>
          <w:bCs/>
          <w:lang w:eastAsia="ar-SA"/>
        </w:rPr>
        <w:t xml:space="preserve"> </w:t>
      </w:r>
      <w:r w:rsidRPr="007E0781">
        <w:rPr>
          <w:rFonts w:ascii="Garamond" w:hAnsi="Garamond" w:cs="Arial"/>
          <w:b/>
          <w:bCs/>
          <w:lang w:eastAsia="ar-SA"/>
        </w:rPr>
        <w:t>A</w:t>
      </w:r>
      <w:r w:rsidR="00C9457F" w:rsidRPr="007E0781">
        <w:rPr>
          <w:rFonts w:ascii="Garamond" w:hAnsi="Garamond" w:cs="Arial"/>
          <w:b/>
          <w:bCs/>
          <w:lang w:eastAsia="ar-SA"/>
        </w:rPr>
        <w:t xml:space="preserve"> </w:t>
      </w:r>
      <w:r w:rsidRPr="007E0781">
        <w:rPr>
          <w:rFonts w:ascii="Garamond" w:hAnsi="Garamond" w:cs="Arial"/>
          <w:b/>
          <w:bCs/>
          <w:lang w:eastAsia="ar-SA"/>
        </w:rPr>
        <w:t>PLATOBNÉ</w:t>
      </w:r>
      <w:r w:rsidR="00C9457F" w:rsidRPr="007E0781">
        <w:rPr>
          <w:rFonts w:ascii="Garamond" w:hAnsi="Garamond" w:cs="Arial"/>
          <w:b/>
          <w:bCs/>
          <w:lang w:eastAsia="ar-SA"/>
        </w:rPr>
        <w:t xml:space="preserve"> </w:t>
      </w:r>
      <w:r w:rsidRPr="007E0781">
        <w:rPr>
          <w:rFonts w:ascii="Garamond" w:hAnsi="Garamond" w:cs="Arial"/>
          <w:b/>
          <w:bCs/>
          <w:lang w:eastAsia="ar-SA"/>
        </w:rPr>
        <w:t>PODMIENKY</w:t>
      </w:r>
    </w:p>
    <w:p w14:paraId="36603AEB" w14:textId="77777777" w:rsidR="001F2099" w:rsidRPr="007E0781" w:rsidRDefault="001F2099" w:rsidP="00EB4543">
      <w:pPr>
        <w:keepNext/>
        <w:keepLines/>
        <w:tabs>
          <w:tab w:val="left" w:pos="426"/>
        </w:tabs>
        <w:spacing w:after="0" w:line="240" w:lineRule="auto"/>
        <w:jc w:val="both"/>
        <w:rPr>
          <w:rFonts w:ascii="Garamond" w:hAnsi="Garamond"/>
          <w:b/>
        </w:rPr>
      </w:pPr>
    </w:p>
    <w:p w14:paraId="24C1077D" w14:textId="12AA10AB" w:rsidR="001F2099" w:rsidRPr="007E0781" w:rsidRDefault="001F2099" w:rsidP="00EB4543">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7E0781">
        <w:rPr>
          <w:rFonts w:ascii="Garamond" w:hAnsi="Garamond"/>
        </w:rPr>
        <w:t>Objednávateľ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zaplatiť</w:t>
      </w:r>
      <w:r w:rsidR="00C9457F" w:rsidRPr="007E0781">
        <w:rPr>
          <w:rFonts w:ascii="Garamond" w:hAnsi="Garamond"/>
        </w:rPr>
        <w:t xml:space="preserve"> </w:t>
      </w:r>
      <w:r w:rsidRPr="007E0781">
        <w:rPr>
          <w:rFonts w:ascii="Garamond" w:hAnsi="Garamond"/>
        </w:rPr>
        <w:t>Dodávateľovi</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Kúpnu</w:t>
      </w:r>
      <w:r w:rsidR="00C9457F" w:rsidRPr="007E0781">
        <w:rPr>
          <w:rFonts w:ascii="Garamond" w:hAnsi="Garamond"/>
        </w:rPr>
        <w:t xml:space="preserve"> </w:t>
      </w:r>
      <w:r w:rsidRPr="007E0781">
        <w:rPr>
          <w:rFonts w:ascii="Garamond" w:hAnsi="Garamond"/>
        </w:rPr>
        <w:t>cenu.</w:t>
      </w:r>
    </w:p>
    <w:p w14:paraId="1C491024" w14:textId="77777777" w:rsidR="001F2099" w:rsidRPr="007E0781" w:rsidRDefault="001F2099" w:rsidP="00EB4543">
      <w:pPr>
        <w:keepNext/>
        <w:keepLines/>
        <w:tabs>
          <w:tab w:val="left" w:pos="709"/>
        </w:tabs>
        <w:spacing w:after="0" w:line="240" w:lineRule="auto"/>
        <w:ind w:left="720"/>
        <w:contextualSpacing/>
        <w:jc w:val="both"/>
        <w:rPr>
          <w:rFonts w:ascii="Garamond" w:hAnsi="Garamond" w:cs="Arial"/>
          <w:lang w:eastAsia="ar-SA"/>
        </w:rPr>
      </w:pPr>
    </w:p>
    <w:p w14:paraId="39FD04BA" w14:textId="2CCAC94A" w:rsidR="001F2099" w:rsidRPr="007E0781" w:rsidRDefault="001F2099" w:rsidP="00EB4543">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7E0781">
        <w:rPr>
          <w:rFonts w:ascii="Garamond" w:hAnsi="Garamond"/>
        </w:rPr>
        <w:lastRenderedPageBreak/>
        <w:t>Kúpna</w:t>
      </w:r>
      <w:r w:rsidR="00C9457F" w:rsidRPr="007E0781">
        <w:rPr>
          <w:rFonts w:ascii="Garamond" w:hAnsi="Garamond"/>
        </w:rPr>
        <w:t xml:space="preserve"> </w:t>
      </w:r>
      <w:r w:rsidRPr="007E0781">
        <w:rPr>
          <w:rFonts w:ascii="Garamond" w:hAnsi="Garamond"/>
        </w:rPr>
        <w:t>cena</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stanovená</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súlade</w:t>
      </w:r>
      <w:r w:rsidR="00C9457F" w:rsidRPr="007E0781">
        <w:rPr>
          <w:rFonts w:ascii="Garamond" w:hAnsi="Garamond"/>
        </w:rPr>
        <w:t xml:space="preserve"> </w:t>
      </w:r>
      <w:r w:rsidRPr="007E0781">
        <w:rPr>
          <w:rFonts w:ascii="Garamond" w:hAnsi="Garamond"/>
        </w:rPr>
        <w:t>so</w:t>
      </w:r>
      <w:r w:rsidR="00C9457F" w:rsidRPr="007E0781">
        <w:rPr>
          <w:rFonts w:ascii="Garamond" w:hAnsi="Garamond"/>
        </w:rPr>
        <w:t xml:space="preserve"> </w:t>
      </w:r>
      <w:r w:rsidRPr="007E0781">
        <w:rPr>
          <w:rFonts w:ascii="Garamond" w:hAnsi="Garamond"/>
        </w:rPr>
        <w:t>zákonom</w:t>
      </w:r>
      <w:r w:rsidR="00C9457F" w:rsidRPr="007E0781">
        <w:rPr>
          <w:rFonts w:ascii="Garamond" w:hAnsi="Garamond"/>
        </w:rPr>
        <w:t xml:space="preserve"> </w:t>
      </w:r>
      <w:r w:rsidRPr="007E0781">
        <w:rPr>
          <w:rFonts w:ascii="Garamond" w:hAnsi="Garamond"/>
        </w:rPr>
        <w:t>č.</w:t>
      </w:r>
      <w:r w:rsidR="00C9457F" w:rsidRPr="007E0781">
        <w:rPr>
          <w:rFonts w:ascii="Garamond" w:hAnsi="Garamond"/>
        </w:rPr>
        <w:t xml:space="preserve"> </w:t>
      </w:r>
      <w:r w:rsidRPr="007E0781">
        <w:rPr>
          <w:rFonts w:ascii="Garamond" w:hAnsi="Garamond"/>
        </w:rPr>
        <w:t>18/1996</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cenách</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znení</w:t>
      </w:r>
      <w:r w:rsidR="00C9457F" w:rsidRPr="007E0781">
        <w:rPr>
          <w:rFonts w:ascii="Garamond" w:hAnsi="Garamond"/>
        </w:rPr>
        <w:t xml:space="preserve"> </w:t>
      </w:r>
      <w:r w:rsidRPr="007E0781">
        <w:rPr>
          <w:rFonts w:ascii="Garamond" w:hAnsi="Garamond"/>
        </w:rPr>
        <w:t>neskorších</w:t>
      </w:r>
      <w:r w:rsidR="00C9457F" w:rsidRPr="007E0781">
        <w:rPr>
          <w:rFonts w:ascii="Garamond" w:hAnsi="Garamond"/>
        </w:rPr>
        <w:t xml:space="preserve"> </w:t>
      </w:r>
      <w:r w:rsidRPr="007E0781">
        <w:rPr>
          <w:rFonts w:ascii="Garamond" w:hAnsi="Garamond"/>
        </w:rPr>
        <w:t>predpisov,</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konečná,</w:t>
      </w:r>
      <w:r w:rsidR="00C9457F" w:rsidRPr="007E0781">
        <w:rPr>
          <w:rFonts w:ascii="Garamond" w:hAnsi="Garamond"/>
        </w:rPr>
        <w:t xml:space="preserve"> </w:t>
      </w:r>
      <w:r w:rsidRPr="007E0781">
        <w:rPr>
          <w:rFonts w:ascii="Garamond" w:hAnsi="Garamond"/>
        </w:rPr>
        <w:t>bez</w:t>
      </w:r>
      <w:r w:rsidR="00C9457F" w:rsidRPr="007E0781">
        <w:rPr>
          <w:rFonts w:ascii="Garamond" w:hAnsi="Garamond"/>
        </w:rPr>
        <w:t xml:space="preserve"> </w:t>
      </w:r>
      <w:r w:rsidRPr="007E0781">
        <w:rPr>
          <w:rFonts w:ascii="Garamond" w:hAnsi="Garamond"/>
        </w:rPr>
        <w:t>možnosti</w:t>
      </w:r>
      <w:r w:rsidR="00C9457F" w:rsidRPr="007E0781">
        <w:rPr>
          <w:rFonts w:ascii="Garamond" w:hAnsi="Garamond"/>
        </w:rPr>
        <w:t xml:space="preserve"> </w:t>
      </w:r>
      <w:r w:rsidRPr="007E0781">
        <w:rPr>
          <w:rFonts w:ascii="Garamond" w:hAnsi="Garamond"/>
        </w:rPr>
        <w:t>doúčtovania</w:t>
      </w:r>
      <w:r w:rsidR="00C9457F" w:rsidRPr="007E0781">
        <w:rPr>
          <w:rFonts w:ascii="Garamond" w:hAnsi="Garamond"/>
        </w:rPr>
        <w:t xml:space="preserve"> </w:t>
      </w:r>
      <w:r w:rsidRPr="007E0781">
        <w:rPr>
          <w:rFonts w:ascii="Garamond" w:hAnsi="Garamond"/>
        </w:rPr>
        <w:t>ďalších</w:t>
      </w:r>
      <w:r w:rsidR="00C9457F" w:rsidRPr="007E0781">
        <w:rPr>
          <w:rFonts w:ascii="Garamond" w:hAnsi="Garamond"/>
        </w:rPr>
        <w:t xml:space="preserve"> </w:t>
      </w:r>
      <w:r w:rsidRPr="007E0781">
        <w:rPr>
          <w:rFonts w:ascii="Garamond" w:hAnsi="Garamond"/>
        </w:rPr>
        <w:t>nákladov,</w:t>
      </w:r>
      <w:r w:rsidR="00C9457F" w:rsidRPr="007E0781">
        <w:rPr>
          <w:rFonts w:ascii="Garamond" w:hAnsi="Garamond"/>
        </w:rPr>
        <w:t xml:space="preserve"> </w:t>
      </w:r>
      <w:r w:rsidRPr="007E0781">
        <w:rPr>
          <w:rFonts w:ascii="Garamond" w:hAnsi="Garamond"/>
        </w:rPr>
        <w:t>pričom</w:t>
      </w:r>
      <w:r w:rsidR="00C9457F" w:rsidRPr="007E0781">
        <w:rPr>
          <w:rFonts w:ascii="Garamond" w:hAnsi="Garamond"/>
        </w:rPr>
        <w:t xml:space="preserve"> </w:t>
      </w:r>
      <w:r w:rsidRPr="007E0781">
        <w:rPr>
          <w:rFonts w:ascii="Garamond" w:hAnsi="Garamond"/>
        </w:rPr>
        <w:t>zahŕňa</w:t>
      </w:r>
      <w:r w:rsidR="00C9457F" w:rsidRPr="007E0781">
        <w:rPr>
          <w:rFonts w:ascii="Garamond" w:hAnsi="Garamond"/>
        </w:rPr>
        <w:t xml:space="preserve"> </w:t>
      </w:r>
      <w:r w:rsidRPr="007E0781">
        <w:rPr>
          <w:rFonts w:ascii="Garamond" w:hAnsi="Garamond"/>
        </w:rPr>
        <w:t>aj</w:t>
      </w:r>
      <w:r w:rsidR="00C9457F" w:rsidRPr="007E0781">
        <w:rPr>
          <w:rFonts w:ascii="Garamond" w:hAnsi="Garamond"/>
        </w:rPr>
        <w:t xml:space="preserve"> </w:t>
      </w:r>
      <w:r w:rsidRPr="007E0781">
        <w:rPr>
          <w:rFonts w:ascii="Garamond" w:hAnsi="Garamond"/>
        </w:rPr>
        <w:t>náklady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balenie</w:t>
      </w:r>
      <w:r w:rsidR="00C9457F" w:rsidRPr="007E0781">
        <w:rPr>
          <w:rFonts w:ascii="Garamond" w:hAnsi="Garamond"/>
        </w:rPr>
        <w:t xml:space="preserve"> </w:t>
      </w:r>
      <w:r w:rsidRPr="007E0781">
        <w:rPr>
          <w:rFonts w:ascii="Garamond" w:hAnsi="Garamond"/>
        </w:rPr>
        <w:t>a</w:t>
      </w:r>
      <w:r w:rsidR="00BC566E">
        <w:rPr>
          <w:rFonts w:ascii="Garamond" w:hAnsi="Garamond"/>
        </w:rPr>
        <w:t> </w:t>
      </w:r>
      <w:r w:rsidRPr="007E0781">
        <w:rPr>
          <w:rFonts w:ascii="Garamond" w:hAnsi="Garamond"/>
        </w:rPr>
        <w:t>dopravu.</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DPH</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postupovať</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osobitných</w:t>
      </w:r>
      <w:r w:rsidR="00C9457F" w:rsidRPr="007E0781">
        <w:rPr>
          <w:rFonts w:ascii="Garamond" w:hAnsi="Garamond"/>
        </w:rPr>
        <w:t xml:space="preserve"> </w:t>
      </w:r>
      <w:r w:rsidRPr="007E0781">
        <w:rPr>
          <w:rFonts w:ascii="Garamond" w:hAnsi="Garamond"/>
        </w:rPr>
        <w:t>predpisov.</w:t>
      </w:r>
      <w:r w:rsidR="00C9457F" w:rsidRPr="007E0781">
        <w:rPr>
          <w:rFonts w:ascii="Garamond" w:hAnsi="Garamond"/>
        </w:rPr>
        <w:t xml:space="preserve"> </w:t>
      </w:r>
    </w:p>
    <w:p w14:paraId="3AAB30A2" w14:textId="77777777" w:rsidR="001F2099" w:rsidRPr="007E0781" w:rsidRDefault="001F2099" w:rsidP="00EB4543">
      <w:pPr>
        <w:keepNext/>
        <w:keepLines/>
        <w:tabs>
          <w:tab w:val="left" w:pos="709"/>
        </w:tabs>
        <w:spacing w:after="0" w:line="240" w:lineRule="auto"/>
        <w:ind w:left="720"/>
        <w:contextualSpacing/>
        <w:jc w:val="both"/>
        <w:rPr>
          <w:rFonts w:ascii="Garamond" w:hAnsi="Garamond" w:cs="Arial"/>
          <w:lang w:eastAsia="ar-SA"/>
        </w:rPr>
      </w:pPr>
    </w:p>
    <w:p w14:paraId="54758141" w14:textId="225D5F8D" w:rsidR="001F2099" w:rsidRPr="007E0781" w:rsidRDefault="001F2099" w:rsidP="00EB4543">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7E0781">
        <w:rPr>
          <w:rFonts w:ascii="Garamond" w:hAnsi="Garamond"/>
        </w:rPr>
        <w:t>Kúpna</w:t>
      </w:r>
      <w:r w:rsidR="00C9457F" w:rsidRPr="007E0781">
        <w:rPr>
          <w:rFonts w:ascii="Garamond" w:hAnsi="Garamond"/>
        </w:rPr>
        <w:t xml:space="preserve"> </w:t>
      </w:r>
      <w:r w:rsidRPr="007E0781">
        <w:rPr>
          <w:rFonts w:ascii="Garamond" w:hAnsi="Garamond"/>
        </w:rPr>
        <w:t>cena</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stanovená</w:t>
      </w:r>
      <w:r w:rsidR="00C9457F" w:rsidRPr="007E0781">
        <w:rPr>
          <w:rFonts w:ascii="Garamond" w:hAnsi="Garamond"/>
        </w:rPr>
        <w:t xml:space="preserve"> </w:t>
      </w:r>
      <w:r w:rsidRPr="007E0781">
        <w:rPr>
          <w:rFonts w:ascii="Garamond" w:hAnsi="Garamond"/>
        </w:rPr>
        <w:t>formou</w:t>
      </w:r>
      <w:r w:rsidR="00C9457F" w:rsidRPr="007E0781">
        <w:rPr>
          <w:rFonts w:ascii="Garamond" w:hAnsi="Garamond"/>
        </w:rPr>
        <w:t xml:space="preserve"> </w:t>
      </w:r>
      <w:r w:rsidRPr="007E0781">
        <w:rPr>
          <w:rFonts w:ascii="Garamond" w:hAnsi="Garamond"/>
        </w:rPr>
        <w:t>jednotkovej</w:t>
      </w:r>
      <w:r w:rsidR="00C9457F" w:rsidRPr="007E0781">
        <w:rPr>
          <w:rFonts w:ascii="Garamond" w:hAnsi="Garamond"/>
        </w:rPr>
        <w:t xml:space="preserve"> </w:t>
      </w:r>
      <w:r w:rsidRPr="007E0781">
        <w:rPr>
          <w:rFonts w:ascii="Garamond" w:hAnsi="Garamond"/>
        </w:rPr>
        <w:t>sadzby</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cena</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určenú</w:t>
      </w:r>
      <w:r w:rsidR="00C9457F" w:rsidRPr="007E0781">
        <w:rPr>
          <w:rFonts w:ascii="Garamond" w:hAnsi="Garamond"/>
        </w:rPr>
        <w:t xml:space="preserve"> </w:t>
      </w:r>
      <w:r w:rsidRPr="007E0781">
        <w:rPr>
          <w:rFonts w:ascii="Garamond" w:hAnsi="Garamond"/>
        </w:rPr>
        <w:t>mernú</w:t>
      </w:r>
      <w:r w:rsidR="00C9457F" w:rsidRPr="007E0781">
        <w:rPr>
          <w:rFonts w:ascii="Garamond" w:hAnsi="Garamond"/>
        </w:rPr>
        <w:t xml:space="preserve"> </w:t>
      </w:r>
      <w:r w:rsidRPr="007E0781">
        <w:rPr>
          <w:rFonts w:ascii="Garamond" w:hAnsi="Garamond"/>
        </w:rPr>
        <w:t>jednotku</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jed</w:t>
      </w:r>
      <w:r w:rsidR="00BB7ACB" w:rsidRPr="007E0781">
        <w:rPr>
          <w:rFonts w:ascii="Garamond" w:hAnsi="Garamond"/>
        </w:rPr>
        <w:t>en</w:t>
      </w:r>
      <w:r w:rsidR="00C9457F" w:rsidRPr="007E0781">
        <w:rPr>
          <w:rFonts w:ascii="Garamond" w:hAnsi="Garamond"/>
        </w:rPr>
        <w:t xml:space="preserve"> </w:t>
      </w:r>
      <w:r w:rsidR="00BB7ACB" w:rsidRPr="007E0781">
        <w:rPr>
          <w:rFonts w:ascii="Garamond" w:hAnsi="Garamond"/>
        </w:rPr>
        <w:t>kus</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druhu</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Jednotkové</w:t>
      </w:r>
      <w:r w:rsidR="00C9457F" w:rsidRPr="007E0781">
        <w:rPr>
          <w:rFonts w:ascii="Garamond" w:hAnsi="Garamond"/>
        </w:rPr>
        <w:t xml:space="preserve"> </w:t>
      </w:r>
      <w:r w:rsidRPr="007E0781">
        <w:rPr>
          <w:rFonts w:ascii="Garamond" w:hAnsi="Garamond"/>
        </w:rPr>
        <w:t>ceny</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sú</w:t>
      </w:r>
      <w:r w:rsidR="00C9457F" w:rsidRPr="007E0781">
        <w:rPr>
          <w:rFonts w:ascii="Garamond" w:hAnsi="Garamond"/>
        </w:rPr>
        <w:t xml:space="preserve"> </w:t>
      </w:r>
      <w:r w:rsidRPr="007E0781">
        <w:rPr>
          <w:rFonts w:ascii="Garamond" w:hAnsi="Garamond"/>
        </w:rPr>
        <w:t>stanovené</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Prílohe</w:t>
      </w:r>
      <w:r w:rsidR="00C9457F" w:rsidRPr="007E0781">
        <w:rPr>
          <w:rFonts w:ascii="Garamond" w:hAnsi="Garamond"/>
        </w:rPr>
        <w:t xml:space="preserve"> </w:t>
      </w:r>
      <w:r w:rsidRPr="007E0781">
        <w:rPr>
          <w:rFonts w:ascii="Garamond" w:hAnsi="Garamond"/>
        </w:rPr>
        <w:t>1</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Jednotkové</w:t>
      </w:r>
      <w:r w:rsidR="00C9457F" w:rsidRPr="007E0781">
        <w:rPr>
          <w:rFonts w:ascii="Garamond" w:hAnsi="Garamond"/>
        </w:rPr>
        <w:t xml:space="preserve"> </w:t>
      </w:r>
      <w:r w:rsidRPr="007E0781">
        <w:rPr>
          <w:rFonts w:ascii="Garamond" w:hAnsi="Garamond"/>
        </w:rPr>
        <w:t>ceny</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uvedené</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Prílohe</w:t>
      </w:r>
      <w:r w:rsidR="00C9457F" w:rsidRPr="007E0781">
        <w:rPr>
          <w:rFonts w:ascii="Garamond" w:hAnsi="Garamond"/>
        </w:rPr>
        <w:t xml:space="preserve"> </w:t>
      </w:r>
      <w:r w:rsidRPr="007E0781">
        <w:rPr>
          <w:rFonts w:ascii="Garamond" w:hAnsi="Garamond"/>
        </w:rPr>
        <w:t>1</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sú</w:t>
      </w:r>
      <w:r w:rsidR="00C9457F" w:rsidRPr="007E0781">
        <w:rPr>
          <w:rFonts w:ascii="Garamond" w:hAnsi="Garamond"/>
        </w:rPr>
        <w:t xml:space="preserve"> </w:t>
      </w:r>
      <w:r w:rsidRPr="007E0781">
        <w:rPr>
          <w:rFonts w:ascii="Garamond" w:hAnsi="Garamond"/>
        </w:rPr>
        <w:t>počas</w:t>
      </w:r>
      <w:r w:rsidR="00C9457F" w:rsidRPr="007E0781">
        <w:rPr>
          <w:rFonts w:ascii="Garamond" w:hAnsi="Garamond"/>
        </w:rPr>
        <w:t xml:space="preserve"> </w:t>
      </w:r>
      <w:r w:rsidRPr="007E0781">
        <w:rPr>
          <w:rFonts w:ascii="Garamond" w:hAnsi="Garamond"/>
        </w:rPr>
        <w:t>účinnosti</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nemenné</w:t>
      </w:r>
      <w:r w:rsidR="00C9457F" w:rsidRPr="007E0781">
        <w:rPr>
          <w:rFonts w:ascii="Garamond" w:hAnsi="Garamond"/>
        </w:rPr>
        <w:t xml:space="preserve"> </w:t>
      </w:r>
      <w:r w:rsidRPr="007E0781">
        <w:rPr>
          <w:rFonts w:ascii="Garamond" w:hAnsi="Garamond"/>
        </w:rPr>
        <w:t>smerom</w:t>
      </w:r>
      <w:r w:rsidR="00C9457F" w:rsidRPr="007E0781">
        <w:rPr>
          <w:rFonts w:ascii="Garamond" w:hAnsi="Garamond"/>
        </w:rPr>
        <w:t xml:space="preserve"> </w:t>
      </w:r>
      <w:r w:rsidRPr="007E0781">
        <w:rPr>
          <w:rFonts w:ascii="Garamond" w:hAnsi="Garamond"/>
        </w:rPr>
        <w:t>nahor.</w:t>
      </w:r>
      <w:r w:rsidR="00C9457F" w:rsidRPr="007E0781">
        <w:rPr>
          <w:rFonts w:ascii="Garamond" w:hAnsi="Garamond"/>
        </w:rPr>
        <w:t xml:space="preserve"> </w:t>
      </w:r>
    </w:p>
    <w:p w14:paraId="3AEC829D" w14:textId="77777777" w:rsidR="001F2099" w:rsidRPr="007E0781" w:rsidRDefault="001F2099" w:rsidP="00EB4543">
      <w:pPr>
        <w:keepNext/>
        <w:keepLines/>
        <w:tabs>
          <w:tab w:val="left" w:pos="709"/>
        </w:tabs>
        <w:spacing w:after="0" w:line="240" w:lineRule="auto"/>
        <w:ind w:left="720"/>
        <w:contextualSpacing/>
        <w:jc w:val="both"/>
        <w:rPr>
          <w:rFonts w:ascii="Garamond" w:hAnsi="Garamond" w:cs="Arial"/>
          <w:lang w:eastAsia="ar-SA"/>
        </w:rPr>
      </w:pPr>
    </w:p>
    <w:p w14:paraId="1E5B9F5F" w14:textId="4ED87415" w:rsidR="001F2099" w:rsidRPr="007E0781" w:rsidRDefault="001F2099" w:rsidP="00EB4543">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7E0781">
        <w:rPr>
          <w:rFonts w:ascii="Garamond" w:hAnsi="Garamond"/>
        </w:rPr>
        <w:t>Právo</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zaplatenie</w:t>
      </w:r>
      <w:r w:rsidR="00C9457F" w:rsidRPr="007E0781">
        <w:rPr>
          <w:rFonts w:ascii="Garamond" w:hAnsi="Garamond"/>
        </w:rPr>
        <w:t xml:space="preserve"> </w:t>
      </w:r>
      <w:r w:rsidRPr="007E0781">
        <w:rPr>
          <w:rFonts w:ascii="Garamond" w:hAnsi="Garamond"/>
        </w:rPr>
        <w:t>Kúpnej</w:t>
      </w:r>
      <w:r w:rsidR="00C9457F" w:rsidRPr="007E0781">
        <w:rPr>
          <w:rFonts w:ascii="Garamond" w:hAnsi="Garamond"/>
        </w:rPr>
        <w:t xml:space="preserve"> </w:t>
      </w:r>
      <w:r w:rsidRPr="007E0781">
        <w:rPr>
          <w:rFonts w:ascii="Garamond" w:hAnsi="Garamond"/>
        </w:rPr>
        <w:t>ceny</w:t>
      </w:r>
      <w:r w:rsidR="00C9457F" w:rsidRPr="007E0781">
        <w:rPr>
          <w:rFonts w:ascii="Garamond" w:hAnsi="Garamond"/>
        </w:rPr>
        <w:t xml:space="preserve"> </w:t>
      </w:r>
      <w:r w:rsidRPr="007E0781">
        <w:rPr>
          <w:rFonts w:ascii="Garamond" w:hAnsi="Garamond"/>
        </w:rPr>
        <w:t>vzniká</w:t>
      </w:r>
      <w:r w:rsidR="00C9457F" w:rsidRPr="007E0781">
        <w:rPr>
          <w:rFonts w:ascii="Garamond" w:hAnsi="Garamond"/>
        </w:rPr>
        <w:t xml:space="preserve"> </w:t>
      </w:r>
      <w:r w:rsidRPr="007E0781">
        <w:rPr>
          <w:rFonts w:ascii="Garamond" w:hAnsi="Garamond"/>
        </w:rPr>
        <w:t>Dodávateľovi</w:t>
      </w:r>
      <w:r w:rsidR="00C9457F" w:rsidRPr="007E0781">
        <w:rPr>
          <w:rFonts w:ascii="Garamond" w:hAnsi="Garamond"/>
        </w:rPr>
        <w:t xml:space="preserve"> </w:t>
      </w:r>
      <w:r w:rsidRPr="007E0781">
        <w:rPr>
          <w:rFonts w:ascii="Garamond" w:hAnsi="Garamond"/>
        </w:rPr>
        <w:t>riadnym</w:t>
      </w:r>
      <w:r w:rsidR="00C9457F" w:rsidRPr="007E0781">
        <w:rPr>
          <w:rFonts w:ascii="Garamond" w:hAnsi="Garamond"/>
        </w:rPr>
        <w:t xml:space="preserve"> </w:t>
      </w:r>
      <w:r w:rsidRPr="007E0781">
        <w:rPr>
          <w:rFonts w:ascii="Garamond" w:hAnsi="Garamond"/>
        </w:rPr>
        <w:t>dodaním</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základe</w:t>
      </w:r>
      <w:r w:rsidR="00C9457F" w:rsidRPr="007E0781">
        <w:rPr>
          <w:rFonts w:ascii="Garamond" w:hAnsi="Garamond"/>
        </w:rPr>
        <w:t xml:space="preserve"> </w:t>
      </w:r>
      <w:r w:rsidRPr="007E0781">
        <w:rPr>
          <w:rFonts w:ascii="Garamond" w:hAnsi="Garamond"/>
        </w:rPr>
        <w:t>jednotlivých</w:t>
      </w:r>
      <w:r w:rsidR="00C9457F" w:rsidRPr="007E0781">
        <w:rPr>
          <w:rFonts w:ascii="Garamond" w:hAnsi="Garamond"/>
        </w:rPr>
        <w:t xml:space="preserve"> </w:t>
      </w:r>
      <w:r w:rsidRPr="007E0781">
        <w:rPr>
          <w:rFonts w:ascii="Garamond" w:hAnsi="Garamond"/>
        </w:rPr>
        <w:t>objednávok</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2</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Pr="007E0781">
        <w:rPr>
          <w:rFonts w:ascii="Garamond" w:hAnsi="Garamond"/>
        </w:rPr>
        <w:t>2.2</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oprávnený</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základe</w:t>
      </w:r>
      <w:r w:rsidR="00C9457F" w:rsidRPr="007E0781">
        <w:rPr>
          <w:rFonts w:ascii="Garamond" w:hAnsi="Garamond"/>
        </w:rPr>
        <w:t xml:space="preserve"> </w:t>
      </w:r>
      <w:r w:rsidRPr="007E0781">
        <w:rPr>
          <w:rFonts w:ascii="Garamond" w:hAnsi="Garamond"/>
        </w:rPr>
        <w:t>príslušného</w:t>
      </w:r>
      <w:r w:rsidR="00C9457F" w:rsidRPr="007E0781">
        <w:rPr>
          <w:rFonts w:ascii="Garamond" w:hAnsi="Garamond"/>
        </w:rPr>
        <w:t xml:space="preserve"> </w:t>
      </w:r>
      <w:r w:rsidRPr="007E0781">
        <w:rPr>
          <w:rFonts w:ascii="Garamond" w:hAnsi="Garamond"/>
        </w:rPr>
        <w:t>dodacieho</w:t>
      </w:r>
      <w:r w:rsidR="00C9457F" w:rsidRPr="007E0781">
        <w:rPr>
          <w:rFonts w:ascii="Garamond" w:hAnsi="Garamond"/>
        </w:rPr>
        <w:t xml:space="preserve"> </w:t>
      </w:r>
      <w:r w:rsidRPr="007E0781">
        <w:rPr>
          <w:rFonts w:ascii="Garamond" w:hAnsi="Garamond"/>
        </w:rPr>
        <w:t>listu</w:t>
      </w:r>
      <w:r w:rsidR="00C9457F" w:rsidRPr="007E0781">
        <w:rPr>
          <w:rFonts w:ascii="Garamond" w:hAnsi="Garamond"/>
        </w:rPr>
        <w:t xml:space="preserve"> </w:t>
      </w:r>
      <w:r w:rsidRPr="007E0781">
        <w:rPr>
          <w:rFonts w:ascii="Garamond" w:hAnsi="Garamond"/>
        </w:rPr>
        <w:t>vystaviť</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r w:rsidRPr="007E0781">
        <w:rPr>
          <w:rFonts w:ascii="Garamond" w:hAnsi="Garamond"/>
        </w:rPr>
        <w:t>faktúru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Kúpnu</w:t>
      </w:r>
      <w:r w:rsidR="00C9457F" w:rsidRPr="007E0781">
        <w:rPr>
          <w:rFonts w:ascii="Garamond" w:hAnsi="Garamond"/>
        </w:rPr>
        <w:t xml:space="preserve"> </w:t>
      </w:r>
      <w:r w:rsidRPr="007E0781">
        <w:rPr>
          <w:rFonts w:ascii="Garamond" w:hAnsi="Garamond"/>
        </w:rPr>
        <w:t>cenu</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dodaný</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ktorú</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spolu</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Pr="007E0781">
        <w:rPr>
          <w:rFonts w:ascii="Garamond" w:hAnsi="Garamond"/>
        </w:rPr>
        <w:t>kópiou</w:t>
      </w:r>
      <w:r w:rsidR="00C9457F" w:rsidRPr="007E0781">
        <w:rPr>
          <w:rFonts w:ascii="Garamond" w:hAnsi="Garamond"/>
        </w:rPr>
        <w:t xml:space="preserve"> </w:t>
      </w:r>
      <w:r w:rsidRPr="007E0781">
        <w:rPr>
          <w:rFonts w:ascii="Garamond" w:hAnsi="Garamond"/>
        </w:rPr>
        <w:t>príslušnej</w:t>
      </w:r>
      <w:r w:rsidR="00C9457F" w:rsidRPr="007E0781">
        <w:rPr>
          <w:rFonts w:ascii="Garamond" w:hAnsi="Garamond"/>
        </w:rPr>
        <w:t xml:space="preserve"> </w:t>
      </w:r>
      <w:r w:rsidRPr="007E0781">
        <w:rPr>
          <w:rFonts w:ascii="Garamond" w:hAnsi="Garamond"/>
        </w:rPr>
        <w:t>objednávky</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dodacieho</w:t>
      </w:r>
      <w:r w:rsidR="00C9457F" w:rsidRPr="007E0781">
        <w:rPr>
          <w:rFonts w:ascii="Garamond" w:hAnsi="Garamond"/>
        </w:rPr>
        <w:t xml:space="preserve"> </w:t>
      </w:r>
      <w:r w:rsidRPr="007E0781">
        <w:rPr>
          <w:rFonts w:ascii="Garamond" w:hAnsi="Garamond"/>
        </w:rPr>
        <w:t>listu</w:t>
      </w:r>
      <w:r w:rsidR="00C9457F" w:rsidRPr="007E0781">
        <w:rPr>
          <w:rFonts w:ascii="Garamond" w:hAnsi="Garamond"/>
        </w:rPr>
        <w:t xml:space="preserve"> </w:t>
      </w:r>
      <w:r w:rsidRPr="007E0781">
        <w:rPr>
          <w:rFonts w:ascii="Garamond" w:hAnsi="Garamond"/>
        </w:rPr>
        <w:t>doručí</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p>
    <w:p w14:paraId="3BFDCD4A" w14:textId="77777777" w:rsidR="001F2099" w:rsidRPr="007E0781" w:rsidRDefault="001F2099" w:rsidP="00EB4543">
      <w:pPr>
        <w:keepNext/>
        <w:keepLines/>
        <w:tabs>
          <w:tab w:val="left" w:pos="709"/>
        </w:tabs>
        <w:spacing w:after="0" w:line="240" w:lineRule="auto"/>
        <w:ind w:left="720"/>
        <w:contextualSpacing/>
        <w:jc w:val="both"/>
        <w:rPr>
          <w:rFonts w:ascii="Garamond" w:hAnsi="Garamond" w:cs="Arial"/>
          <w:lang w:eastAsia="ar-SA"/>
        </w:rPr>
      </w:pPr>
    </w:p>
    <w:p w14:paraId="12B95831" w14:textId="4FE4A3FA" w:rsidR="001F2099" w:rsidRPr="007E0781" w:rsidRDefault="001F2099" w:rsidP="00EB4543">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7E0781">
        <w:rPr>
          <w:rFonts w:ascii="Garamond" w:hAnsi="Garamond"/>
        </w:rPr>
        <w:t>Faktúra</w:t>
      </w:r>
      <w:r w:rsidR="00C9457F" w:rsidRPr="007E0781">
        <w:rPr>
          <w:rFonts w:ascii="Garamond" w:hAnsi="Garamond"/>
        </w:rPr>
        <w:t xml:space="preserve"> </w:t>
      </w:r>
      <w:r w:rsidRPr="007E0781">
        <w:rPr>
          <w:rFonts w:ascii="Garamond" w:hAnsi="Garamond"/>
        </w:rPr>
        <w:t>musí</w:t>
      </w:r>
      <w:r w:rsidR="00C9457F" w:rsidRPr="007E0781">
        <w:rPr>
          <w:rFonts w:ascii="Garamond" w:hAnsi="Garamond"/>
        </w:rPr>
        <w:t xml:space="preserve"> </w:t>
      </w:r>
      <w:r w:rsidRPr="007E0781">
        <w:rPr>
          <w:rFonts w:ascii="Garamond" w:hAnsi="Garamond"/>
        </w:rPr>
        <w:t>obsahovať</w:t>
      </w:r>
      <w:r w:rsidR="00C9457F" w:rsidRPr="007E0781">
        <w:rPr>
          <w:rFonts w:ascii="Garamond" w:hAnsi="Garamond"/>
        </w:rPr>
        <w:t xml:space="preserve"> </w:t>
      </w:r>
      <w:r w:rsidRPr="007E0781">
        <w:rPr>
          <w:rFonts w:ascii="Garamond" w:hAnsi="Garamond"/>
        </w:rPr>
        <w:t>všetky</w:t>
      </w:r>
      <w:r w:rsidR="00C9457F" w:rsidRPr="007E0781">
        <w:rPr>
          <w:rFonts w:ascii="Garamond" w:hAnsi="Garamond"/>
        </w:rPr>
        <w:t xml:space="preserve"> </w:t>
      </w:r>
      <w:r w:rsidRPr="007E0781">
        <w:rPr>
          <w:rFonts w:ascii="Garamond" w:hAnsi="Garamond"/>
        </w:rPr>
        <w:t>náležitosti</w:t>
      </w:r>
      <w:r w:rsidR="00C9457F" w:rsidRPr="007E0781">
        <w:rPr>
          <w:rFonts w:ascii="Garamond" w:hAnsi="Garamond"/>
        </w:rPr>
        <w:t xml:space="preserve"> </w:t>
      </w:r>
      <w:r w:rsidRPr="007E0781">
        <w:rPr>
          <w:rFonts w:ascii="Garamond" w:hAnsi="Garamond"/>
        </w:rPr>
        <w:t>účtovného</w:t>
      </w:r>
      <w:r w:rsidR="00C9457F" w:rsidRPr="007E0781">
        <w:rPr>
          <w:rFonts w:ascii="Garamond" w:hAnsi="Garamond"/>
        </w:rPr>
        <w:t xml:space="preserve"> </w:t>
      </w:r>
      <w:r w:rsidRPr="007E0781">
        <w:rPr>
          <w:rFonts w:ascii="Garamond" w:hAnsi="Garamond"/>
        </w:rPr>
        <w:t>dokladu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10</w:t>
      </w:r>
      <w:r w:rsidR="00C9457F" w:rsidRPr="007E0781">
        <w:rPr>
          <w:rFonts w:ascii="Garamond" w:hAnsi="Garamond"/>
        </w:rPr>
        <w:t xml:space="preserve"> </w:t>
      </w:r>
      <w:r w:rsidRPr="007E0781">
        <w:rPr>
          <w:rFonts w:ascii="Garamond" w:hAnsi="Garamond"/>
        </w:rPr>
        <w:t>zákona</w:t>
      </w:r>
      <w:r w:rsidR="00C9457F" w:rsidRPr="007E0781">
        <w:rPr>
          <w:rFonts w:ascii="Garamond" w:hAnsi="Garamond"/>
        </w:rPr>
        <w:t xml:space="preserve"> </w:t>
      </w:r>
      <w:r w:rsidRPr="007E0781">
        <w:rPr>
          <w:rFonts w:ascii="Garamond" w:hAnsi="Garamond"/>
        </w:rPr>
        <w:t>č.</w:t>
      </w:r>
      <w:r w:rsidR="00C9457F" w:rsidRPr="007E0781">
        <w:rPr>
          <w:rFonts w:ascii="Garamond" w:hAnsi="Garamond"/>
        </w:rPr>
        <w:t xml:space="preserve"> </w:t>
      </w:r>
      <w:r w:rsidRPr="007E0781">
        <w:rPr>
          <w:rFonts w:ascii="Garamond" w:hAnsi="Garamond"/>
        </w:rPr>
        <w:t>431/2002</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účtovníctve</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znení</w:t>
      </w:r>
      <w:r w:rsidR="00C9457F" w:rsidRPr="007E0781">
        <w:rPr>
          <w:rFonts w:ascii="Garamond" w:hAnsi="Garamond"/>
        </w:rPr>
        <w:t xml:space="preserve"> </w:t>
      </w:r>
      <w:r w:rsidRPr="007E0781">
        <w:rPr>
          <w:rFonts w:ascii="Garamond" w:hAnsi="Garamond"/>
        </w:rPr>
        <w:t>neskorších</w:t>
      </w:r>
      <w:r w:rsidR="00C9457F" w:rsidRPr="007E0781">
        <w:rPr>
          <w:rFonts w:ascii="Garamond" w:hAnsi="Garamond"/>
        </w:rPr>
        <w:t xml:space="preserve"> </w:t>
      </w:r>
      <w:r w:rsidRPr="007E0781">
        <w:rPr>
          <w:rFonts w:ascii="Garamond" w:hAnsi="Garamond"/>
        </w:rPr>
        <w:t>predpisov,</w:t>
      </w:r>
      <w:r w:rsidR="00C9457F" w:rsidRPr="007E0781">
        <w:rPr>
          <w:rFonts w:ascii="Garamond" w:hAnsi="Garamond"/>
        </w:rPr>
        <w:t xml:space="preserve"> </w:t>
      </w:r>
      <w:r w:rsidRPr="007E0781">
        <w:rPr>
          <w:rFonts w:ascii="Garamond" w:hAnsi="Garamond"/>
        </w:rPr>
        <w:t>náležitosti</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74</w:t>
      </w:r>
      <w:r w:rsidR="00C9457F" w:rsidRPr="007E0781">
        <w:rPr>
          <w:rFonts w:ascii="Garamond" w:hAnsi="Garamond"/>
        </w:rPr>
        <w:t xml:space="preserve"> </w:t>
      </w:r>
      <w:r w:rsidRPr="007E0781">
        <w:rPr>
          <w:rFonts w:ascii="Garamond" w:hAnsi="Garamond"/>
        </w:rPr>
        <w:t>zákona</w:t>
      </w:r>
      <w:r w:rsidR="00C9457F" w:rsidRPr="007E0781">
        <w:rPr>
          <w:rFonts w:ascii="Garamond" w:hAnsi="Garamond"/>
        </w:rPr>
        <w:t xml:space="preserve"> </w:t>
      </w:r>
      <w:r w:rsidRPr="007E0781">
        <w:rPr>
          <w:rFonts w:ascii="Garamond" w:hAnsi="Garamond"/>
        </w:rPr>
        <w:t>č.</w:t>
      </w:r>
      <w:r w:rsidR="00C9457F" w:rsidRPr="007E0781">
        <w:rPr>
          <w:rFonts w:ascii="Garamond" w:hAnsi="Garamond"/>
        </w:rPr>
        <w:t xml:space="preserve"> </w:t>
      </w:r>
      <w:r w:rsidRPr="007E0781">
        <w:rPr>
          <w:rFonts w:ascii="Garamond" w:hAnsi="Garamond"/>
        </w:rPr>
        <w:t>222/2004</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dani</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pridanej</w:t>
      </w:r>
      <w:r w:rsidR="00C9457F" w:rsidRPr="007E0781">
        <w:rPr>
          <w:rFonts w:ascii="Garamond" w:hAnsi="Garamond"/>
        </w:rPr>
        <w:t xml:space="preserve"> </w:t>
      </w:r>
      <w:r w:rsidRPr="007E0781">
        <w:rPr>
          <w:rFonts w:ascii="Garamond" w:hAnsi="Garamond"/>
        </w:rPr>
        <w:t>hodnoty</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znení</w:t>
      </w:r>
      <w:r w:rsidR="00C9457F" w:rsidRPr="007E0781">
        <w:rPr>
          <w:rFonts w:ascii="Garamond" w:hAnsi="Garamond"/>
        </w:rPr>
        <w:t xml:space="preserve"> </w:t>
      </w:r>
      <w:r w:rsidRPr="007E0781">
        <w:rPr>
          <w:rFonts w:ascii="Garamond" w:hAnsi="Garamond"/>
        </w:rPr>
        <w:t>neskorších</w:t>
      </w:r>
      <w:r w:rsidR="00C9457F" w:rsidRPr="007E0781">
        <w:rPr>
          <w:rFonts w:ascii="Garamond" w:hAnsi="Garamond"/>
        </w:rPr>
        <w:t xml:space="preserve"> </w:t>
      </w:r>
      <w:r w:rsidRPr="007E0781">
        <w:rPr>
          <w:rFonts w:ascii="Garamond" w:hAnsi="Garamond"/>
        </w:rPr>
        <w:t>predpisov,</w:t>
      </w:r>
      <w:r w:rsidR="00C9457F" w:rsidRPr="007E0781">
        <w:rPr>
          <w:rFonts w:ascii="Garamond" w:hAnsi="Garamond"/>
        </w:rPr>
        <w:t xml:space="preserve"> </w:t>
      </w:r>
      <w:r w:rsidRPr="007E0781">
        <w:rPr>
          <w:rFonts w:ascii="Garamond" w:hAnsi="Garamond"/>
        </w:rPr>
        <w:t>evidenčné</w:t>
      </w:r>
      <w:r w:rsidR="00C9457F" w:rsidRPr="007E0781">
        <w:rPr>
          <w:rFonts w:ascii="Garamond" w:hAnsi="Garamond"/>
        </w:rPr>
        <w:t xml:space="preserve"> </w:t>
      </w:r>
      <w:r w:rsidRPr="007E0781">
        <w:rPr>
          <w:rFonts w:ascii="Garamond" w:hAnsi="Garamond"/>
        </w:rPr>
        <w:t>číslo</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pod</w:t>
      </w:r>
      <w:r w:rsidR="00C9457F" w:rsidRPr="007E0781">
        <w:rPr>
          <w:rFonts w:ascii="Garamond" w:hAnsi="Garamond"/>
        </w:rPr>
        <w:t xml:space="preserve"> </w:t>
      </w:r>
      <w:r w:rsidRPr="007E0781">
        <w:rPr>
          <w:rFonts w:ascii="Garamond" w:hAnsi="Garamond"/>
        </w:rPr>
        <w:t>ktorou</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zmluva</w:t>
      </w:r>
      <w:r w:rsidR="00C9457F" w:rsidRPr="007E0781">
        <w:rPr>
          <w:rFonts w:ascii="Garamond" w:hAnsi="Garamond"/>
        </w:rPr>
        <w:t xml:space="preserve"> </w:t>
      </w:r>
      <w:r w:rsidRPr="007E0781">
        <w:rPr>
          <w:rFonts w:ascii="Garamond" w:hAnsi="Garamond"/>
        </w:rPr>
        <w:t>evidovaná</w:t>
      </w:r>
      <w:r w:rsidR="00C9457F" w:rsidRPr="007E0781">
        <w:rPr>
          <w:rFonts w:ascii="Garamond" w:hAnsi="Garamond"/>
        </w:rPr>
        <w:t xml:space="preserve"> </w:t>
      </w:r>
      <w:r w:rsidRPr="007E0781">
        <w:rPr>
          <w:rFonts w:ascii="Garamond" w:hAnsi="Garamond"/>
        </w:rPr>
        <w:t>Objednávateľom</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faktúre</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pripojená</w:t>
      </w:r>
      <w:r w:rsidR="00C9457F" w:rsidRPr="007E0781">
        <w:rPr>
          <w:rFonts w:ascii="Garamond" w:hAnsi="Garamond"/>
        </w:rPr>
        <w:t xml:space="preserve"> </w:t>
      </w:r>
      <w:r w:rsidRPr="007E0781">
        <w:rPr>
          <w:rFonts w:ascii="Garamond" w:hAnsi="Garamond"/>
        </w:rPr>
        <w:t>príslušná</w:t>
      </w:r>
      <w:r w:rsidR="00C9457F" w:rsidRPr="007E0781">
        <w:rPr>
          <w:rFonts w:ascii="Garamond" w:hAnsi="Garamond"/>
        </w:rPr>
        <w:t xml:space="preserve"> </w:t>
      </w:r>
      <w:r w:rsidRPr="007E0781">
        <w:rPr>
          <w:rFonts w:ascii="Garamond" w:hAnsi="Garamond"/>
        </w:rPr>
        <w:t>objednávka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dodací</w:t>
      </w:r>
      <w:r w:rsidR="00C9457F" w:rsidRPr="007E0781">
        <w:rPr>
          <w:rFonts w:ascii="Garamond" w:hAnsi="Garamond"/>
        </w:rPr>
        <w:t xml:space="preserve"> </w:t>
      </w:r>
      <w:r w:rsidRPr="007E0781">
        <w:rPr>
          <w:rFonts w:ascii="Garamond" w:hAnsi="Garamond"/>
        </w:rPr>
        <w:t>list.</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faktúra</w:t>
      </w:r>
      <w:r w:rsidR="00C9457F" w:rsidRPr="007E0781">
        <w:rPr>
          <w:rFonts w:ascii="Garamond" w:hAnsi="Garamond"/>
        </w:rPr>
        <w:t xml:space="preserve"> </w:t>
      </w:r>
      <w:r w:rsidRPr="007E0781">
        <w:rPr>
          <w:rFonts w:ascii="Garamond" w:hAnsi="Garamond"/>
        </w:rPr>
        <w:t>nebude</w:t>
      </w:r>
      <w:r w:rsidR="00C9457F" w:rsidRPr="007E0781">
        <w:rPr>
          <w:rFonts w:ascii="Garamond" w:hAnsi="Garamond"/>
        </w:rPr>
        <w:t xml:space="preserve"> </w:t>
      </w:r>
      <w:r w:rsidRPr="007E0781">
        <w:rPr>
          <w:rFonts w:ascii="Garamond" w:hAnsi="Garamond"/>
        </w:rPr>
        <w:t>spĺňať</w:t>
      </w:r>
      <w:r w:rsidR="00C9457F" w:rsidRPr="007E0781">
        <w:rPr>
          <w:rFonts w:ascii="Garamond" w:hAnsi="Garamond"/>
        </w:rPr>
        <w:t xml:space="preserve"> </w:t>
      </w:r>
      <w:r w:rsidRPr="007E0781">
        <w:rPr>
          <w:rFonts w:ascii="Garamond" w:hAnsi="Garamond"/>
        </w:rPr>
        <w:t>tieto</w:t>
      </w:r>
      <w:r w:rsidR="00C9457F" w:rsidRPr="007E0781">
        <w:rPr>
          <w:rFonts w:ascii="Garamond" w:hAnsi="Garamond"/>
        </w:rPr>
        <w:t xml:space="preserve"> </w:t>
      </w:r>
      <w:r w:rsidRPr="007E0781">
        <w:rPr>
          <w:rFonts w:ascii="Garamond" w:hAnsi="Garamond"/>
        </w:rPr>
        <w:t>náležitosti,</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oprávnený</w:t>
      </w:r>
      <w:r w:rsidR="00C9457F" w:rsidRPr="007E0781">
        <w:rPr>
          <w:rFonts w:ascii="Garamond" w:hAnsi="Garamond"/>
        </w:rPr>
        <w:t xml:space="preserve"> </w:t>
      </w:r>
      <w:r w:rsidRPr="007E0781">
        <w:rPr>
          <w:rFonts w:ascii="Garamond" w:hAnsi="Garamond"/>
        </w:rPr>
        <w:t>vrátiť</w:t>
      </w:r>
      <w:r w:rsidR="00C9457F" w:rsidRPr="007E0781">
        <w:rPr>
          <w:rFonts w:ascii="Garamond" w:hAnsi="Garamond"/>
        </w:rPr>
        <w:t xml:space="preserve"> </w:t>
      </w:r>
      <w:r w:rsidRPr="007E0781">
        <w:rPr>
          <w:rFonts w:ascii="Garamond" w:hAnsi="Garamond"/>
        </w:rPr>
        <w:t>faktúru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dopracovanie,</w:t>
      </w:r>
      <w:r w:rsidR="00C9457F" w:rsidRPr="007E0781">
        <w:rPr>
          <w:rFonts w:ascii="Garamond" w:hAnsi="Garamond"/>
        </w:rPr>
        <w:t xml:space="preserve"> </w:t>
      </w:r>
      <w:r w:rsidRPr="007E0781">
        <w:rPr>
          <w:rFonts w:ascii="Garamond" w:hAnsi="Garamond"/>
        </w:rPr>
        <w:t>resp.</w:t>
      </w:r>
      <w:r w:rsidR="00C9457F" w:rsidRPr="007E0781">
        <w:rPr>
          <w:rFonts w:ascii="Garamond" w:hAnsi="Garamond"/>
        </w:rPr>
        <w:t xml:space="preserve"> </w:t>
      </w:r>
      <w:r w:rsidRPr="007E0781">
        <w:rPr>
          <w:rFonts w:ascii="Garamond" w:hAnsi="Garamond"/>
        </w:rPr>
        <w:t>opravu.</w:t>
      </w:r>
      <w:r w:rsidR="00C9457F" w:rsidRPr="007E0781">
        <w:rPr>
          <w:rFonts w:ascii="Garamond" w:hAnsi="Garamond"/>
        </w:rPr>
        <w:t xml:space="preserve"> </w:t>
      </w:r>
      <w:r w:rsidRPr="007E0781">
        <w:rPr>
          <w:rFonts w:ascii="Garamond" w:hAnsi="Garamond" w:cs="Arial"/>
          <w:lang w:eastAsia="ar-SA"/>
        </w:rPr>
        <w:t>Taktiež</w:t>
      </w:r>
      <w:r w:rsidR="00C9457F" w:rsidRPr="007E0781">
        <w:rPr>
          <w:rFonts w:ascii="Garamond" w:hAnsi="Garamond" w:cs="Arial"/>
          <w:lang w:eastAsia="ar-SA"/>
        </w:rPr>
        <w:t xml:space="preserve"> </w:t>
      </w:r>
      <w:r w:rsidRPr="007E0781">
        <w:rPr>
          <w:rFonts w:ascii="Garamond" w:hAnsi="Garamond" w:cs="Arial"/>
          <w:lang w:eastAsia="ar-SA"/>
        </w:rPr>
        <w:t>v</w:t>
      </w:r>
      <w:r w:rsidR="00C9457F" w:rsidRPr="007E0781">
        <w:rPr>
          <w:rFonts w:ascii="Garamond" w:hAnsi="Garamond" w:cs="Arial"/>
          <w:lang w:eastAsia="ar-SA"/>
        </w:rPr>
        <w:t xml:space="preserve"> </w:t>
      </w:r>
      <w:r w:rsidRPr="007E0781">
        <w:rPr>
          <w:rFonts w:ascii="Garamond" w:hAnsi="Garamond" w:cs="Arial"/>
          <w:lang w:eastAsia="ar-SA"/>
        </w:rPr>
        <w:t>prípade,</w:t>
      </w:r>
      <w:r w:rsidR="00C9457F" w:rsidRPr="007E0781">
        <w:rPr>
          <w:rFonts w:ascii="Garamond" w:hAnsi="Garamond" w:cs="Arial"/>
          <w:lang w:eastAsia="ar-SA"/>
        </w:rPr>
        <w:t xml:space="preserve"> </w:t>
      </w:r>
      <w:r w:rsidRPr="007E0781">
        <w:rPr>
          <w:rFonts w:ascii="Garamond" w:hAnsi="Garamond" w:cs="Arial"/>
          <w:lang w:eastAsia="ar-SA"/>
        </w:rPr>
        <w:t>ak</w:t>
      </w:r>
      <w:r w:rsidR="00C9457F" w:rsidRPr="007E0781">
        <w:rPr>
          <w:rFonts w:ascii="Garamond" w:hAnsi="Garamond" w:cs="Arial"/>
          <w:lang w:eastAsia="ar-SA"/>
        </w:rPr>
        <w:t xml:space="preserve"> </w:t>
      </w:r>
      <w:r w:rsidRPr="007E0781">
        <w:rPr>
          <w:rFonts w:ascii="Garamond" w:hAnsi="Garamond" w:cs="Arial"/>
          <w:lang w:eastAsia="ar-SA"/>
        </w:rPr>
        <w:t>výška</w:t>
      </w:r>
      <w:r w:rsidR="00C9457F" w:rsidRPr="007E0781">
        <w:rPr>
          <w:rFonts w:ascii="Garamond" w:hAnsi="Garamond" w:cs="Arial"/>
          <w:lang w:eastAsia="ar-SA"/>
        </w:rPr>
        <w:t xml:space="preserve"> </w:t>
      </w:r>
      <w:r w:rsidRPr="007E0781">
        <w:rPr>
          <w:rFonts w:ascii="Garamond" w:hAnsi="Garamond" w:cs="Arial"/>
          <w:lang w:eastAsia="ar-SA"/>
        </w:rPr>
        <w:t>fakturovanej</w:t>
      </w:r>
      <w:r w:rsidR="00C9457F" w:rsidRPr="007E0781">
        <w:rPr>
          <w:rFonts w:ascii="Garamond" w:hAnsi="Garamond" w:cs="Arial"/>
          <w:lang w:eastAsia="ar-SA"/>
        </w:rPr>
        <w:t xml:space="preserve"> </w:t>
      </w:r>
      <w:r w:rsidRPr="007E0781">
        <w:rPr>
          <w:rFonts w:ascii="Garamond" w:hAnsi="Garamond" w:cs="Arial"/>
          <w:lang w:eastAsia="ar-SA"/>
        </w:rPr>
        <w:t>sumy</w:t>
      </w:r>
      <w:r w:rsidR="00C9457F" w:rsidRPr="007E0781">
        <w:rPr>
          <w:rFonts w:ascii="Garamond" w:hAnsi="Garamond" w:cs="Arial"/>
          <w:lang w:eastAsia="ar-SA"/>
        </w:rPr>
        <w:t xml:space="preserve"> </w:t>
      </w:r>
      <w:r w:rsidRPr="007E0781">
        <w:rPr>
          <w:rFonts w:ascii="Garamond" w:hAnsi="Garamond" w:cs="Arial"/>
          <w:lang w:eastAsia="ar-SA"/>
        </w:rPr>
        <w:t>nebude</w:t>
      </w:r>
      <w:r w:rsidR="00C9457F" w:rsidRPr="007E0781">
        <w:rPr>
          <w:rFonts w:ascii="Garamond" w:hAnsi="Garamond" w:cs="Arial"/>
          <w:lang w:eastAsia="ar-SA"/>
        </w:rPr>
        <w:t xml:space="preserve"> </w:t>
      </w:r>
      <w:r w:rsidRPr="007E0781">
        <w:rPr>
          <w:rFonts w:ascii="Garamond" w:hAnsi="Garamond" w:cs="Arial"/>
          <w:lang w:eastAsia="ar-SA"/>
        </w:rPr>
        <w:t>zodpovedať</w:t>
      </w:r>
      <w:r w:rsidR="00C9457F" w:rsidRPr="007E0781">
        <w:rPr>
          <w:rFonts w:ascii="Garamond" w:hAnsi="Garamond" w:cs="Arial"/>
          <w:lang w:eastAsia="ar-SA"/>
        </w:rPr>
        <w:t xml:space="preserve"> </w:t>
      </w:r>
      <w:r w:rsidRPr="007E0781">
        <w:rPr>
          <w:rFonts w:ascii="Garamond" w:hAnsi="Garamond" w:cs="Arial"/>
          <w:lang w:eastAsia="ar-SA"/>
        </w:rPr>
        <w:t>podkladom</w:t>
      </w:r>
      <w:r w:rsidR="00C9457F" w:rsidRPr="007E0781">
        <w:rPr>
          <w:rFonts w:ascii="Garamond" w:hAnsi="Garamond" w:cs="Arial"/>
          <w:lang w:eastAsia="ar-SA"/>
        </w:rPr>
        <w:t xml:space="preserve"> </w:t>
      </w:r>
      <w:r w:rsidRPr="007E0781">
        <w:rPr>
          <w:rFonts w:ascii="Garamond" w:hAnsi="Garamond" w:cs="Arial"/>
          <w:lang w:eastAsia="ar-SA"/>
        </w:rPr>
        <w:t>Objednávateľa,</w:t>
      </w:r>
      <w:r w:rsidR="00C9457F" w:rsidRPr="007E0781">
        <w:rPr>
          <w:rFonts w:ascii="Garamond" w:hAnsi="Garamond" w:cs="Arial"/>
          <w:lang w:eastAsia="ar-SA"/>
        </w:rPr>
        <w:t xml:space="preserve"> </w:t>
      </w:r>
      <w:r w:rsidRPr="007E0781">
        <w:rPr>
          <w:rFonts w:ascii="Garamond" w:hAnsi="Garamond" w:cs="Arial"/>
          <w:lang w:eastAsia="ar-SA"/>
        </w:rPr>
        <w:t>je</w:t>
      </w:r>
      <w:r w:rsidR="00C9457F" w:rsidRPr="007E0781">
        <w:rPr>
          <w:rFonts w:ascii="Garamond" w:hAnsi="Garamond" w:cs="Arial"/>
          <w:lang w:eastAsia="ar-SA"/>
        </w:rPr>
        <w:t xml:space="preserve"> </w:t>
      </w:r>
      <w:r w:rsidRPr="007E0781">
        <w:rPr>
          <w:rFonts w:ascii="Garamond" w:hAnsi="Garamond" w:cs="Arial"/>
          <w:lang w:eastAsia="ar-SA"/>
        </w:rPr>
        <w:t>Objednávateľ</w:t>
      </w:r>
      <w:r w:rsidR="00C9457F" w:rsidRPr="007E0781">
        <w:rPr>
          <w:rFonts w:ascii="Garamond" w:hAnsi="Garamond" w:cs="Arial"/>
          <w:lang w:eastAsia="ar-SA"/>
        </w:rPr>
        <w:t xml:space="preserve"> </w:t>
      </w:r>
      <w:r w:rsidRPr="007E0781">
        <w:rPr>
          <w:rFonts w:ascii="Garamond" w:hAnsi="Garamond" w:cs="Arial"/>
          <w:lang w:eastAsia="ar-SA"/>
        </w:rPr>
        <w:t>oprávnený</w:t>
      </w:r>
      <w:r w:rsidR="00C9457F" w:rsidRPr="007E0781">
        <w:rPr>
          <w:rFonts w:ascii="Garamond" w:hAnsi="Garamond" w:cs="Arial"/>
          <w:lang w:eastAsia="ar-SA"/>
        </w:rPr>
        <w:t xml:space="preserve"> </w:t>
      </w:r>
      <w:r w:rsidRPr="007E0781">
        <w:rPr>
          <w:rFonts w:ascii="Garamond" w:hAnsi="Garamond" w:cs="Arial"/>
          <w:lang w:eastAsia="ar-SA"/>
        </w:rPr>
        <w:t>vrátiť</w:t>
      </w:r>
      <w:r w:rsidR="00C9457F" w:rsidRPr="007E0781">
        <w:rPr>
          <w:rFonts w:ascii="Garamond" w:hAnsi="Garamond" w:cs="Arial"/>
          <w:lang w:eastAsia="ar-SA"/>
        </w:rPr>
        <w:t xml:space="preserve"> </w:t>
      </w:r>
      <w:r w:rsidRPr="007E0781">
        <w:rPr>
          <w:rFonts w:ascii="Garamond" w:hAnsi="Garamond" w:cs="Arial"/>
          <w:lang w:eastAsia="ar-SA"/>
        </w:rPr>
        <w:t>faktúru</w:t>
      </w:r>
      <w:r w:rsidR="00C9457F" w:rsidRPr="007E0781">
        <w:rPr>
          <w:rFonts w:ascii="Garamond" w:hAnsi="Garamond" w:cs="Arial"/>
          <w:lang w:eastAsia="ar-SA"/>
        </w:rPr>
        <w:t xml:space="preserve"> </w:t>
      </w:r>
      <w:r w:rsidRPr="007E0781">
        <w:rPr>
          <w:rFonts w:ascii="Garamond" w:hAnsi="Garamond" w:cs="Arial"/>
          <w:lang w:eastAsia="ar-SA"/>
        </w:rPr>
        <w:t>Dodávateľovi</w:t>
      </w:r>
      <w:r w:rsidR="00C9457F" w:rsidRPr="007E0781">
        <w:rPr>
          <w:rFonts w:ascii="Garamond" w:hAnsi="Garamond" w:cs="Arial"/>
          <w:lang w:eastAsia="ar-SA"/>
        </w:rPr>
        <w:t xml:space="preserve"> </w:t>
      </w:r>
      <w:r w:rsidRPr="007E0781">
        <w:rPr>
          <w:rFonts w:ascii="Garamond" w:hAnsi="Garamond" w:cs="Arial"/>
          <w:lang w:eastAsia="ar-SA"/>
        </w:rPr>
        <w:t>na</w:t>
      </w:r>
      <w:r w:rsidR="00C9457F" w:rsidRPr="007E0781">
        <w:rPr>
          <w:rFonts w:ascii="Garamond" w:hAnsi="Garamond" w:cs="Arial"/>
          <w:lang w:eastAsia="ar-SA"/>
        </w:rPr>
        <w:t xml:space="preserve"> </w:t>
      </w:r>
      <w:r w:rsidRPr="007E0781">
        <w:rPr>
          <w:rFonts w:ascii="Garamond" w:hAnsi="Garamond" w:cs="Arial"/>
          <w:lang w:eastAsia="ar-SA"/>
        </w:rPr>
        <w:t>prepracovanie.</w:t>
      </w:r>
      <w:r w:rsidR="00C9457F" w:rsidRPr="007E0781">
        <w:rPr>
          <w:rFonts w:ascii="Garamond" w:hAnsi="Garamond" w:cs="Arial"/>
          <w:lang w:eastAsia="ar-SA"/>
        </w:rPr>
        <w:t xml:space="preserve"> </w:t>
      </w:r>
      <w:r w:rsidRPr="007E0781">
        <w:rPr>
          <w:rFonts w:ascii="Garamond" w:hAnsi="Garamond"/>
        </w:rPr>
        <w:t>Nová</w:t>
      </w:r>
      <w:r w:rsidR="00C9457F" w:rsidRPr="007E0781">
        <w:rPr>
          <w:rFonts w:ascii="Garamond" w:hAnsi="Garamond"/>
        </w:rPr>
        <w:t xml:space="preserve"> </w:t>
      </w:r>
      <w:r w:rsidRPr="007E0781">
        <w:rPr>
          <w:rFonts w:ascii="Garamond" w:hAnsi="Garamond"/>
        </w:rPr>
        <w:t>lehota</w:t>
      </w:r>
      <w:r w:rsidR="00C9457F" w:rsidRPr="007E0781">
        <w:rPr>
          <w:rFonts w:ascii="Garamond" w:hAnsi="Garamond"/>
        </w:rPr>
        <w:t xml:space="preserve"> </w:t>
      </w:r>
      <w:r w:rsidRPr="007E0781">
        <w:rPr>
          <w:rFonts w:ascii="Garamond" w:hAnsi="Garamond"/>
        </w:rPr>
        <w:t>splatnosti</w:t>
      </w:r>
      <w:r w:rsidR="00C9457F" w:rsidRPr="007E0781">
        <w:rPr>
          <w:rFonts w:ascii="Garamond" w:hAnsi="Garamond"/>
        </w:rPr>
        <w:t xml:space="preserve"> </w:t>
      </w:r>
      <w:r w:rsidRPr="007E0781">
        <w:rPr>
          <w:rFonts w:ascii="Garamond" w:hAnsi="Garamond"/>
        </w:rPr>
        <w:t>začína</w:t>
      </w:r>
      <w:r w:rsidR="00C9457F" w:rsidRPr="007E0781">
        <w:rPr>
          <w:rFonts w:ascii="Garamond" w:hAnsi="Garamond"/>
        </w:rPr>
        <w:t xml:space="preserve"> </w:t>
      </w:r>
      <w:r w:rsidRPr="007E0781">
        <w:rPr>
          <w:rFonts w:ascii="Garamond" w:hAnsi="Garamond"/>
        </w:rPr>
        <w:t>plynúť</w:t>
      </w:r>
      <w:r w:rsidR="00C9457F" w:rsidRPr="007E0781">
        <w:rPr>
          <w:rFonts w:ascii="Garamond" w:hAnsi="Garamond"/>
        </w:rPr>
        <w:t xml:space="preserve"> </w:t>
      </w:r>
      <w:r w:rsidRPr="007E0781">
        <w:rPr>
          <w:rFonts w:ascii="Garamond" w:hAnsi="Garamond"/>
        </w:rPr>
        <w:t>okamihom</w:t>
      </w:r>
      <w:r w:rsidR="00C9457F" w:rsidRPr="007E0781">
        <w:rPr>
          <w:rFonts w:ascii="Garamond" w:hAnsi="Garamond"/>
        </w:rPr>
        <w:t xml:space="preserve"> </w:t>
      </w:r>
      <w:r w:rsidRPr="007E0781">
        <w:rPr>
          <w:rFonts w:ascii="Garamond" w:hAnsi="Garamond"/>
        </w:rPr>
        <w:t>doručenia</w:t>
      </w:r>
      <w:r w:rsidR="00C9457F" w:rsidRPr="007E0781">
        <w:rPr>
          <w:rFonts w:ascii="Garamond" w:hAnsi="Garamond"/>
        </w:rPr>
        <w:t xml:space="preserve"> </w:t>
      </w:r>
      <w:r w:rsidRPr="007E0781">
        <w:rPr>
          <w:rFonts w:ascii="Garamond" w:hAnsi="Garamond"/>
        </w:rPr>
        <w:t>opravenej</w:t>
      </w:r>
      <w:r w:rsidR="00C9457F" w:rsidRPr="007E0781">
        <w:rPr>
          <w:rFonts w:ascii="Garamond" w:hAnsi="Garamond"/>
        </w:rPr>
        <w:t xml:space="preserve"> </w:t>
      </w:r>
      <w:r w:rsidRPr="007E0781">
        <w:rPr>
          <w:rFonts w:ascii="Garamond" w:hAnsi="Garamond"/>
        </w:rPr>
        <w:t>faktúry</w:t>
      </w:r>
      <w:r w:rsidR="00C9457F" w:rsidRPr="007E0781">
        <w:rPr>
          <w:rFonts w:ascii="Garamond" w:hAnsi="Garamond"/>
        </w:rPr>
        <w:t xml:space="preserve"> </w:t>
      </w:r>
      <w:r w:rsidRPr="007E0781">
        <w:rPr>
          <w:rFonts w:ascii="Garamond" w:hAnsi="Garamond"/>
        </w:rPr>
        <w:t>Objednávateľovi</w:t>
      </w:r>
      <w:r w:rsidRPr="007E0781">
        <w:rPr>
          <w:rFonts w:ascii="Garamond" w:hAnsi="Garamond" w:cs="Arial"/>
          <w:lang w:eastAsia="ar-SA"/>
        </w:rPr>
        <w:t>.</w:t>
      </w:r>
    </w:p>
    <w:p w14:paraId="6B790E24" w14:textId="77777777" w:rsidR="001F2099" w:rsidRPr="007E0781" w:rsidRDefault="001F2099" w:rsidP="00EB4543">
      <w:pPr>
        <w:keepNext/>
        <w:keepLines/>
        <w:tabs>
          <w:tab w:val="left" w:pos="709"/>
        </w:tabs>
        <w:spacing w:after="0" w:line="240" w:lineRule="auto"/>
        <w:ind w:left="720"/>
        <w:contextualSpacing/>
        <w:jc w:val="both"/>
        <w:rPr>
          <w:rFonts w:ascii="Garamond" w:hAnsi="Garamond" w:cs="Arial"/>
          <w:lang w:eastAsia="ar-SA"/>
        </w:rPr>
      </w:pPr>
    </w:p>
    <w:p w14:paraId="1E2059B7" w14:textId="047BCDA2" w:rsidR="001F2099" w:rsidRPr="007E0781" w:rsidRDefault="001F2099" w:rsidP="00EB4543">
      <w:pPr>
        <w:keepNext/>
        <w:keepLines/>
        <w:numPr>
          <w:ilvl w:val="0"/>
          <w:numId w:val="21"/>
        </w:numPr>
        <w:spacing w:after="0" w:line="240" w:lineRule="auto"/>
        <w:ind w:hanging="720"/>
        <w:contextualSpacing/>
        <w:jc w:val="both"/>
        <w:rPr>
          <w:rFonts w:ascii="Garamond" w:hAnsi="Garamond" w:cs="Arial"/>
          <w:lang w:eastAsia="ar-SA"/>
        </w:rPr>
      </w:pPr>
      <w:r w:rsidRPr="007E0781">
        <w:rPr>
          <w:rFonts w:ascii="Garamond" w:hAnsi="Garamond" w:cs="Arial"/>
          <w:lang w:eastAsia="ar-SA"/>
        </w:rPr>
        <w:t>Kúpna</w:t>
      </w:r>
      <w:r w:rsidR="00C9457F" w:rsidRPr="007E0781">
        <w:rPr>
          <w:rFonts w:ascii="Garamond" w:hAnsi="Garamond" w:cs="Arial"/>
          <w:lang w:eastAsia="ar-SA"/>
        </w:rPr>
        <w:t xml:space="preserve"> </w:t>
      </w:r>
      <w:r w:rsidRPr="007E0781">
        <w:rPr>
          <w:rFonts w:ascii="Garamond" w:hAnsi="Garamond" w:cs="Arial"/>
          <w:lang w:eastAsia="ar-SA"/>
        </w:rPr>
        <w:t>cena</w:t>
      </w:r>
      <w:r w:rsidR="00C9457F" w:rsidRPr="007E0781">
        <w:rPr>
          <w:rFonts w:ascii="Garamond" w:hAnsi="Garamond" w:cs="Arial"/>
          <w:lang w:eastAsia="ar-SA"/>
        </w:rPr>
        <w:t xml:space="preserve"> </w:t>
      </w:r>
      <w:r w:rsidRPr="007E0781">
        <w:rPr>
          <w:rFonts w:ascii="Garamond" w:hAnsi="Garamond" w:cs="Arial"/>
          <w:lang w:eastAsia="ar-SA"/>
        </w:rPr>
        <w:t>je</w:t>
      </w:r>
      <w:r w:rsidR="00C9457F" w:rsidRPr="007E0781">
        <w:rPr>
          <w:rFonts w:ascii="Garamond" w:hAnsi="Garamond" w:cs="Arial"/>
          <w:lang w:eastAsia="ar-SA"/>
        </w:rPr>
        <w:t xml:space="preserve"> </w:t>
      </w:r>
      <w:r w:rsidRPr="007E0781">
        <w:rPr>
          <w:rFonts w:ascii="Garamond" w:hAnsi="Garamond" w:cs="Arial"/>
          <w:lang w:eastAsia="ar-SA"/>
        </w:rPr>
        <w:t>splatná</w:t>
      </w:r>
      <w:r w:rsidR="00C9457F" w:rsidRPr="007E0781">
        <w:rPr>
          <w:rFonts w:ascii="Garamond" w:hAnsi="Garamond" w:cs="Arial"/>
          <w:lang w:eastAsia="ar-SA"/>
        </w:rPr>
        <w:t xml:space="preserve"> </w:t>
      </w:r>
      <w:r w:rsidRPr="007E0781">
        <w:rPr>
          <w:rFonts w:ascii="Garamond" w:hAnsi="Garamond" w:cs="Arial"/>
          <w:lang w:eastAsia="ar-SA"/>
        </w:rPr>
        <w:t>do</w:t>
      </w:r>
      <w:r w:rsidR="00C9457F" w:rsidRPr="007E0781">
        <w:rPr>
          <w:rFonts w:ascii="Garamond" w:hAnsi="Garamond" w:cs="Arial"/>
          <w:lang w:eastAsia="ar-SA"/>
        </w:rPr>
        <w:t xml:space="preserve"> </w:t>
      </w:r>
      <w:r w:rsidRPr="007E0781">
        <w:rPr>
          <w:rFonts w:ascii="Garamond" w:hAnsi="Garamond" w:cs="Arial"/>
          <w:b/>
          <w:lang w:eastAsia="ar-SA"/>
        </w:rPr>
        <w:t>60</w:t>
      </w:r>
      <w:r w:rsidR="00C9457F" w:rsidRPr="007E0781">
        <w:rPr>
          <w:rFonts w:ascii="Garamond" w:hAnsi="Garamond" w:cs="Arial"/>
          <w:b/>
          <w:lang w:eastAsia="ar-SA"/>
        </w:rPr>
        <w:t xml:space="preserve"> </w:t>
      </w:r>
      <w:r w:rsidRPr="007E0781">
        <w:rPr>
          <w:rFonts w:ascii="Garamond" w:hAnsi="Garamond" w:cs="Arial"/>
          <w:b/>
          <w:lang w:eastAsia="ar-SA"/>
        </w:rPr>
        <w:t>(šesťdesiat)</w:t>
      </w:r>
      <w:r w:rsidR="00C9457F" w:rsidRPr="007E0781">
        <w:rPr>
          <w:rFonts w:ascii="Garamond" w:hAnsi="Garamond" w:cs="Arial"/>
          <w:b/>
          <w:lang w:eastAsia="ar-SA"/>
        </w:rPr>
        <w:t xml:space="preserve"> </w:t>
      </w:r>
      <w:r w:rsidRPr="007E0781">
        <w:rPr>
          <w:rFonts w:ascii="Garamond" w:hAnsi="Garamond" w:cs="Arial"/>
          <w:b/>
          <w:lang w:eastAsia="ar-SA"/>
        </w:rPr>
        <w:t>dní</w:t>
      </w:r>
      <w:r w:rsidR="00C9457F" w:rsidRPr="007E0781">
        <w:rPr>
          <w:rFonts w:ascii="Garamond" w:hAnsi="Garamond" w:cs="Arial"/>
          <w:lang w:eastAsia="ar-SA"/>
        </w:rPr>
        <w:t xml:space="preserve"> </w:t>
      </w:r>
      <w:r w:rsidRPr="007E0781">
        <w:rPr>
          <w:rFonts w:ascii="Garamond" w:hAnsi="Garamond" w:cs="Arial"/>
          <w:lang w:eastAsia="ar-SA"/>
        </w:rPr>
        <w:t>odo</w:t>
      </w:r>
      <w:r w:rsidR="00C9457F" w:rsidRPr="007E0781">
        <w:rPr>
          <w:rFonts w:ascii="Garamond" w:hAnsi="Garamond" w:cs="Arial"/>
          <w:lang w:eastAsia="ar-SA"/>
        </w:rPr>
        <w:t xml:space="preserve"> </w:t>
      </w:r>
      <w:r w:rsidRPr="007E0781">
        <w:rPr>
          <w:rFonts w:ascii="Garamond" w:hAnsi="Garamond" w:cs="Arial"/>
          <w:lang w:eastAsia="ar-SA"/>
        </w:rPr>
        <w:t>dňa</w:t>
      </w:r>
      <w:r w:rsidR="00C9457F" w:rsidRPr="007E0781">
        <w:rPr>
          <w:rFonts w:ascii="Garamond" w:hAnsi="Garamond" w:cs="Arial"/>
          <w:lang w:eastAsia="ar-SA"/>
        </w:rPr>
        <w:t xml:space="preserve"> </w:t>
      </w:r>
      <w:r w:rsidRPr="007E0781">
        <w:rPr>
          <w:rFonts w:ascii="Garamond" w:hAnsi="Garamond" w:cs="Arial"/>
          <w:lang w:eastAsia="ar-SA"/>
        </w:rPr>
        <w:t>doručenia</w:t>
      </w:r>
      <w:r w:rsidR="00C9457F" w:rsidRPr="007E0781">
        <w:rPr>
          <w:rFonts w:ascii="Garamond" w:hAnsi="Garamond" w:cs="Arial"/>
          <w:lang w:eastAsia="ar-SA"/>
        </w:rPr>
        <w:t xml:space="preserve"> </w:t>
      </w:r>
      <w:r w:rsidRPr="007E0781">
        <w:rPr>
          <w:rFonts w:ascii="Garamond" w:hAnsi="Garamond" w:cs="Arial"/>
          <w:lang w:eastAsia="ar-SA"/>
        </w:rPr>
        <w:t>faktúry.</w:t>
      </w:r>
      <w:r w:rsidR="00C9457F" w:rsidRPr="007E0781">
        <w:rPr>
          <w:rFonts w:ascii="Garamond" w:hAnsi="Garamond" w:cs="Arial"/>
          <w:lang w:eastAsia="ar-SA"/>
        </w:rPr>
        <w:t xml:space="preserve"> </w:t>
      </w:r>
      <w:r w:rsidRPr="007E0781">
        <w:rPr>
          <w:rFonts w:ascii="Garamond" w:hAnsi="Garamond" w:cs="Arial"/>
          <w:lang w:eastAsia="ar-SA"/>
        </w:rPr>
        <w:t>Ak</w:t>
      </w:r>
      <w:r w:rsidR="00C9457F" w:rsidRPr="007E0781">
        <w:rPr>
          <w:rFonts w:ascii="Garamond" w:hAnsi="Garamond" w:cs="Arial"/>
          <w:lang w:eastAsia="ar-SA"/>
        </w:rPr>
        <w:t xml:space="preserve"> </w:t>
      </w:r>
      <w:r w:rsidRPr="007E0781">
        <w:rPr>
          <w:rFonts w:ascii="Garamond" w:hAnsi="Garamond" w:cs="Arial"/>
          <w:lang w:eastAsia="ar-SA"/>
        </w:rPr>
        <w:t>deň</w:t>
      </w:r>
      <w:r w:rsidR="00C9457F" w:rsidRPr="007E0781">
        <w:rPr>
          <w:rFonts w:ascii="Garamond" w:hAnsi="Garamond" w:cs="Arial"/>
          <w:lang w:eastAsia="ar-SA"/>
        </w:rPr>
        <w:t xml:space="preserve"> </w:t>
      </w:r>
      <w:r w:rsidRPr="007E0781">
        <w:rPr>
          <w:rFonts w:ascii="Garamond" w:hAnsi="Garamond" w:cs="Arial"/>
          <w:lang w:eastAsia="ar-SA"/>
        </w:rPr>
        <w:t>splatnosti</w:t>
      </w:r>
      <w:r w:rsidR="00C9457F" w:rsidRPr="007E0781">
        <w:rPr>
          <w:rFonts w:ascii="Garamond" w:hAnsi="Garamond" w:cs="Arial"/>
          <w:lang w:eastAsia="ar-SA"/>
        </w:rPr>
        <w:t xml:space="preserve"> </w:t>
      </w:r>
      <w:r w:rsidRPr="007E0781">
        <w:rPr>
          <w:rFonts w:ascii="Garamond" w:hAnsi="Garamond" w:cs="Arial"/>
          <w:lang w:eastAsia="ar-SA"/>
        </w:rPr>
        <w:t>Kúpnej</w:t>
      </w:r>
      <w:r w:rsidR="00C9457F" w:rsidRPr="007E0781">
        <w:rPr>
          <w:rFonts w:ascii="Garamond" w:hAnsi="Garamond" w:cs="Arial"/>
          <w:lang w:eastAsia="ar-SA"/>
        </w:rPr>
        <w:t xml:space="preserve"> </w:t>
      </w:r>
      <w:r w:rsidRPr="007E0781">
        <w:rPr>
          <w:rFonts w:ascii="Garamond" w:hAnsi="Garamond" w:cs="Arial"/>
          <w:lang w:eastAsia="ar-SA"/>
        </w:rPr>
        <w:t>ceny</w:t>
      </w:r>
      <w:r w:rsidR="00C9457F" w:rsidRPr="007E0781">
        <w:rPr>
          <w:rFonts w:ascii="Garamond" w:hAnsi="Garamond" w:cs="Arial"/>
          <w:lang w:eastAsia="ar-SA"/>
        </w:rPr>
        <w:t xml:space="preserve"> </w:t>
      </w:r>
      <w:r w:rsidRPr="007E0781">
        <w:rPr>
          <w:rFonts w:ascii="Garamond" w:hAnsi="Garamond" w:cs="Arial"/>
          <w:lang w:eastAsia="ar-SA"/>
        </w:rPr>
        <w:t>pripadne</w:t>
      </w:r>
      <w:r w:rsidR="00C9457F" w:rsidRPr="007E0781">
        <w:rPr>
          <w:rFonts w:ascii="Garamond" w:hAnsi="Garamond" w:cs="Arial"/>
          <w:lang w:eastAsia="ar-SA"/>
        </w:rPr>
        <w:t xml:space="preserve"> </w:t>
      </w:r>
      <w:r w:rsidRPr="007E0781">
        <w:rPr>
          <w:rFonts w:ascii="Garamond" w:hAnsi="Garamond" w:cs="Arial"/>
          <w:lang w:eastAsia="ar-SA"/>
        </w:rPr>
        <w:t>na</w:t>
      </w:r>
      <w:r w:rsidR="00C9457F" w:rsidRPr="007E0781">
        <w:rPr>
          <w:rFonts w:ascii="Garamond" w:hAnsi="Garamond" w:cs="Arial"/>
          <w:lang w:eastAsia="ar-SA"/>
        </w:rPr>
        <w:t xml:space="preserve"> </w:t>
      </w:r>
      <w:r w:rsidRPr="007E0781">
        <w:rPr>
          <w:rFonts w:ascii="Garamond" w:hAnsi="Garamond" w:cs="Arial"/>
          <w:lang w:eastAsia="ar-SA"/>
        </w:rPr>
        <w:t>sobotu,</w:t>
      </w:r>
      <w:r w:rsidR="00C9457F" w:rsidRPr="007E0781">
        <w:rPr>
          <w:rFonts w:ascii="Garamond" w:hAnsi="Garamond" w:cs="Arial"/>
          <w:lang w:eastAsia="ar-SA"/>
        </w:rPr>
        <w:t xml:space="preserve"> </w:t>
      </w:r>
      <w:r w:rsidRPr="007E0781">
        <w:rPr>
          <w:rFonts w:ascii="Garamond" w:hAnsi="Garamond" w:cs="Arial"/>
          <w:lang w:eastAsia="ar-SA"/>
        </w:rPr>
        <w:t>nedeľu</w:t>
      </w:r>
      <w:r w:rsidR="00C9457F" w:rsidRPr="007E0781">
        <w:rPr>
          <w:rFonts w:ascii="Garamond" w:hAnsi="Garamond" w:cs="Arial"/>
          <w:lang w:eastAsia="ar-SA"/>
        </w:rPr>
        <w:t xml:space="preserve"> </w:t>
      </w:r>
      <w:r w:rsidRPr="007E0781">
        <w:rPr>
          <w:rFonts w:ascii="Garamond" w:hAnsi="Garamond" w:cs="Arial"/>
          <w:lang w:eastAsia="ar-SA"/>
        </w:rPr>
        <w:t>alebo</w:t>
      </w:r>
      <w:r w:rsidR="00C9457F" w:rsidRPr="007E0781">
        <w:rPr>
          <w:rFonts w:ascii="Garamond" w:hAnsi="Garamond" w:cs="Arial"/>
          <w:lang w:eastAsia="ar-SA"/>
        </w:rPr>
        <w:t xml:space="preserve"> </w:t>
      </w:r>
      <w:r w:rsidRPr="007E0781">
        <w:rPr>
          <w:rFonts w:ascii="Garamond" w:hAnsi="Garamond" w:cs="Arial"/>
          <w:lang w:eastAsia="ar-SA"/>
        </w:rPr>
        <w:t>sviatok,</w:t>
      </w:r>
      <w:r w:rsidR="00C9457F" w:rsidRPr="007E0781">
        <w:rPr>
          <w:rFonts w:ascii="Garamond" w:hAnsi="Garamond" w:cs="Arial"/>
          <w:lang w:eastAsia="ar-SA"/>
        </w:rPr>
        <w:t xml:space="preserve"> </w:t>
      </w:r>
      <w:r w:rsidRPr="007E0781">
        <w:rPr>
          <w:rFonts w:ascii="Garamond" w:hAnsi="Garamond" w:cs="Arial"/>
          <w:lang w:eastAsia="ar-SA"/>
        </w:rPr>
        <w:t>splatnosť</w:t>
      </w:r>
      <w:r w:rsidR="00C9457F" w:rsidRPr="007E0781">
        <w:rPr>
          <w:rFonts w:ascii="Garamond" w:hAnsi="Garamond" w:cs="Arial"/>
          <w:lang w:eastAsia="ar-SA"/>
        </w:rPr>
        <w:t xml:space="preserve"> </w:t>
      </w:r>
      <w:r w:rsidRPr="007E0781">
        <w:rPr>
          <w:rFonts w:ascii="Garamond" w:hAnsi="Garamond" w:cs="Arial"/>
          <w:lang w:eastAsia="ar-SA"/>
        </w:rPr>
        <w:t>takejto</w:t>
      </w:r>
      <w:r w:rsidR="00C9457F" w:rsidRPr="007E0781">
        <w:rPr>
          <w:rFonts w:ascii="Garamond" w:hAnsi="Garamond" w:cs="Arial"/>
          <w:lang w:eastAsia="ar-SA"/>
        </w:rPr>
        <w:t xml:space="preserve"> </w:t>
      </w:r>
      <w:r w:rsidRPr="007E0781">
        <w:rPr>
          <w:rFonts w:ascii="Garamond" w:hAnsi="Garamond" w:cs="Arial"/>
          <w:lang w:eastAsia="ar-SA"/>
        </w:rPr>
        <w:t>sa</w:t>
      </w:r>
      <w:r w:rsidR="00C9457F" w:rsidRPr="007E0781">
        <w:rPr>
          <w:rFonts w:ascii="Garamond" w:hAnsi="Garamond" w:cs="Arial"/>
          <w:lang w:eastAsia="ar-SA"/>
        </w:rPr>
        <w:t xml:space="preserve"> </w:t>
      </w:r>
      <w:r w:rsidRPr="007E0781">
        <w:rPr>
          <w:rFonts w:ascii="Garamond" w:hAnsi="Garamond"/>
        </w:rPr>
        <w:t>posúva</w:t>
      </w:r>
      <w:r w:rsidR="00C9457F" w:rsidRPr="007E0781">
        <w:rPr>
          <w:rFonts w:ascii="Garamond" w:hAnsi="Garamond" w:cs="Arial"/>
          <w:lang w:eastAsia="ar-SA"/>
        </w:rPr>
        <w:t xml:space="preserve"> </w:t>
      </w:r>
      <w:r w:rsidRPr="007E0781">
        <w:rPr>
          <w:rFonts w:ascii="Garamond" w:hAnsi="Garamond" w:cs="Arial"/>
          <w:lang w:eastAsia="ar-SA"/>
        </w:rPr>
        <w:t>na</w:t>
      </w:r>
      <w:r w:rsidR="00C9457F" w:rsidRPr="007E0781">
        <w:rPr>
          <w:rFonts w:ascii="Garamond" w:hAnsi="Garamond" w:cs="Arial"/>
          <w:lang w:eastAsia="ar-SA"/>
        </w:rPr>
        <w:t xml:space="preserve"> </w:t>
      </w:r>
      <w:r w:rsidRPr="007E0781">
        <w:rPr>
          <w:rFonts w:ascii="Garamond" w:hAnsi="Garamond" w:cs="Arial"/>
          <w:lang w:eastAsia="ar-SA"/>
        </w:rPr>
        <w:t>najbližší</w:t>
      </w:r>
      <w:r w:rsidR="00C9457F" w:rsidRPr="007E0781">
        <w:rPr>
          <w:rFonts w:ascii="Garamond" w:hAnsi="Garamond" w:cs="Arial"/>
          <w:lang w:eastAsia="ar-SA"/>
        </w:rPr>
        <w:t xml:space="preserve"> </w:t>
      </w:r>
      <w:r w:rsidRPr="007E0781">
        <w:rPr>
          <w:rFonts w:ascii="Garamond" w:hAnsi="Garamond" w:cs="Arial"/>
          <w:lang w:eastAsia="ar-SA"/>
        </w:rPr>
        <w:t>nasledujúci</w:t>
      </w:r>
      <w:r w:rsidR="00C9457F" w:rsidRPr="007E0781">
        <w:rPr>
          <w:rFonts w:ascii="Garamond" w:hAnsi="Garamond" w:cs="Arial"/>
          <w:lang w:eastAsia="ar-SA"/>
        </w:rPr>
        <w:t xml:space="preserve"> </w:t>
      </w:r>
      <w:r w:rsidRPr="007E0781">
        <w:rPr>
          <w:rFonts w:ascii="Garamond" w:hAnsi="Garamond" w:cs="Arial"/>
          <w:lang w:eastAsia="ar-SA"/>
        </w:rPr>
        <w:t>Pracovný</w:t>
      </w:r>
      <w:r w:rsidR="00C9457F" w:rsidRPr="007E0781">
        <w:rPr>
          <w:rFonts w:ascii="Garamond" w:hAnsi="Garamond" w:cs="Arial"/>
          <w:lang w:eastAsia="ar-SA"/>
        </w:rPr>
        <w:t xml:space="preserve"> </w:t>
      </w:r>
      <w:r w:rsidRPr="007E0781">
        <w:rPr>
          <w:rFonts w:ascii="Garamond" w:hAnsi="Garamond" w:cs="Arial"/>
          <w:lang w:eastAsia="ar-SA"/>
        </w:rPr>
        <w:t>deň.</w:t>
      </w:r>
    </w:p>
    <w:p w14:paraId="7AA6E3CD" w14:textId="77777777" w:rsidR="007232C4" w:rsidRPr="007E0781" w:rsidRDefault="007232C4" w:rsidP="00EB4543">
      <w:pPr>
        <w:keepNext/>
        <w:keepLines/>
        <w:spacing w:after="0" w:line="240" w:lineRule="auto"/>
        <w:ind w:left="720"/>
        <w:contextualSpacing/>
        <w:jc w:val="both"/>
        <w:rPr>
          <w:rFonts w:ascii="Garamond" w:hAnsi="Garamond" w:cs="Arial"/>
          <w:lang w:eastAsia="ar-SA"/>
        </w:rPr>
      </w:pPr>
    </w:p>
    <w:p w14:paraId="5FDB1142" w14:textId="0290971B" w:rsidR="001F2099" w:rsidRPr="003C72E2" w:rsidRDefault="001F2099" w:rsidP="00EB4543">
      <w:pPr>
        <w:keepNext/>
        <w:keepLines/>
        <w:numPr>
          <w:ilvl w:val="0"/>
          <w:numId w:val="21"/>
        </w:numPr>
        <w:spacing w:after="0" w:line="240" w:lineRule="auto"/>
        <w:ind w:hanging="720"/>
        <w:contextualSpacing/>
        <w:jc w:val="both"/>
        <w:rPr>
          <w:rFonts w:ascii="Garamond" w:hAnsi="Garamond"/>
        </w:rPr>
      </w:pPr>
      <w:r w:rsidRPr="007E0781">
        <w:rPr>
          <w:rFonts w:ascii="Garamond" w:hAnsi="Garamond" w:cs="Arial"/>
          <w:lang w:eastAsia="ar-SA"/>
        </w:rPr>
        <w:t>Kúpna</w:t>
      </w:r>
      <w:r w:rsidR="00C9457F" w:rsidRPr="007E0781">
        <w:rPr>
          <w:rFonts w:ascii="Garamond" w:hAnsi="Garamond" w:cs="Arial"/>
          <w:lang w:eastAsia="ar-SA"/>
        </w:rPr>
        <w:t xml:space="preserve"> </w:t>
      </w:r>
      <w:r w:rsidRPr="007E0781">
        <w:rPr>
          <w:rFonts w:ascii="Garamond" w:hAnsi="Garamond" w:cs="Arial"/>
          <w:lang w:eastAsia="ar-SA"/>
        </w:rPr>
        <w:t>cena</w:t>
      </w:r>
      <w:r w:rsidR="00C9457F" w:rsidRPr="007E0781">
        <w:rPr>
          <w:rFonts w:ascii="Garamond" w:hAnsi="Garamond" w:cs="Arial"/>
          <w:lang w:eastAsia="ar-SA"/>
        </w:rPr>
        <w:t xml:space="preserve"> </w:t>
      </w:r>
      <w:r w:rsidRPr="007E0781">
        <w:rPr>
          <w:rFonts w:ascii="Garamond" w:hAnsi="Garamond" w:cs="Arial"/>
          <w:lang w:eastAsia="ar-SA"/>
        </w:rPr>
        <w:t>sa</w:t>
      </w:r>
      <w:r w:rsidR="00C9457F" w:rsidRPr="007E0781">
        <w:rPr>
          <w:rFonts w:ascii="Garamond" w:hAnsi="Garamond" w:cs="Arial"/>
          <w:lang w:eastAsia="ar-SA"/>
        </w:rPr>
        <w:t xml:space="preserve"> </w:t>
      </w:r>
      <w:r w:rsidRPr="007E0781">
        <w:rPr>
          <w:rFonts w:ascii="Garamond" w:hAnsi="Garamond" w:cs="Arial"/>
          <w:lang w:eastAsia="ar-SA"/>
        </w:rPr>
        <w:t>považuje</w:t>
      </w:r>
      <w:r w:rsidR="00C9457F" w:rsidRPr="007E0781">
        <w:rPr>
          <w:rFonts w:ascii="Garamond" w:hAnsi="Garamond" w:cs="Arial"/>
          <w:lang w:eastAsia="ar-SA"/>
        </w:rPr>
        <w:t xml:space="preserve"> </w:t>
      </w:r>
      <w:r w:rsidRPr="007E0781">
        <w:rPr>
          <w:rFonts w:ascii="Garamond" w:hAnsi="Garamond" w:cs="Arial"/>
          <w:lang w:eastAsia="ar-SA"/>
        </w:rPr>
        <w:t>za</w:t>
      </w:r>
      <w:r w:rsidR="00C9457F" w:rsidRPr="007E0781">
        <w:rPr>
          <w:rFonts w:ascii="Garamond" w:hAnsi="Garamond" w:cs="Arial"/>
          <w:lang w:eastAsia="ar-SA"/>
        </w:rPr>
        <w:t xml:space="preserve"> </w:t>
      </w:r>
      <w:r w:rsidRPr="007E0781">
        <w:rPr>
          <w:rFonts w:ascii="Garamond" w:hAnsi="Garamond" w:cs="Arial"/>
          <w:lang w:eastAsia="ar-SA"/>
        </w:rPr>
        <w:t>zaplatenú</w:t>
      </w:r>
      <w:r w:rsidR="00C9457F" w:rsidRPr="007E0781">
        <w:rPr>
          <w:rFonts w:ascii="Garamond" w:hAnsi="Garamond" w:cs="Arial"/>
          <w:lang w:eastAsia="ar-SA"/>
        </w:rPr>
        <w:t xml:space="preserve"> </w:t>
      </w:r>
      <w:r w:rsidRPr="007E0781">
        <w:rPr>
          <w:rFonts w:ascii="Garamond" w:hAnsi="Garamond" w:cs="Arial"/>
          <w:lang w:eastAsia="ar-SA"/>
        </w:rPr>
        <w:t>dňom</w:t>
      </w:r>
      <w:r w:rsidR="00C9457F" w:rsidRPr="007E0781">
        <w:rPr>
          <w:rFonts w:ascii="Garamond" w:hAnsi="Garamond" w:cs="Arial"/>
          <w:lang w:eastAsia="ar-SA"/>
        </w:rPr>
        <w:t xml:space="preserve"> </w:t>
      </w:r>
      <w:r w:rsidRPr="007E0781">
        <w:rPr>
          <w:rFonts w:ascii="Garamond" w:hAnsi="Garamond" w:cs="Arial"/>
          <w:lang w:eastAsia="ar-SA"/>
        </w:rPr>
        <w:t>odpísania</w:t>
      </w:r>
      <w:r w:rsidR="00C9457F" w:rsidRPr="007E0781">
        <w:rPr>
          <w:rFonts w:ascii="Garamond" w:hAnsi="Garamond" w:cs="Arial"/>
          <w:lang w:eastAsia="ar-SA"/>
        </w:rPr>
        <w:t xml:space="preserve"> </w:t>
      </w:r>
      <w:r w:rsidRPr="007E0781">
        <w:rPr>
          <w:rFonts w:ascii="Garamond" w:hAnsi="Garamond" w:cs="Arial"/>
          <w:lang w:eastAsia="ar-SA"/>
        </w:rPr>
        <w:t>fakturovanej</w:t>
      </w:r>
      <w:r w:rsidR="00C9457F" w:rsidRPr="007E0781">
        <w:rPr>
          <w:rFonts w:ascii="Garamond" w:hAnsi="Garamond" w:cs="Arial"/>
          <w:lang w:eastAsia="ar-SA"/>
        </w:rPr>
        <w:t xml:space="preserve"> </w:t>
      </w:r>
      <w:r w:rsidRPr="007E0781">
        <w:rPr>
          <w:rFonts w:ascii="Garamond" w:hAnsi="Garamond" w:cs="Arial"/>
          <w:lang w:eastAsia="ar-SA"/>
        </w:rPr>
        <w:t>sumy</w:t>
      </w:r>
      <w:r w:rsidR="00C9457F" w:rsidRPr="007E0781">
        <w:rPr>
          <w:rFonts w:ascii="Garamond" w:hAnsi="Garamond" w:cs="Arial"/>
          <w:lang w:eastAsia="ar-SA"/>
        </w:rPr>
        <w:t xml:space="preserve"> </w:t>
      </w:r>
      <w:r w:rsidRPr="007E0781">
        <w:rPr>
          <w:rFonts w:ascii="Garamond" w:hAnsi="Garamond" w:cs="Arial"/>
          <w:lang w:eastAsia="ar-SA"/>
        </w:rPr>
        <w:t>vo</w:t>
      </w:r>
      <w:r w:rsidR="00C9457F" w:rsidRPr="007E0781">
        <w:rPr>
          <w:rFonts w:ascii="Garamond" w:hAnsi="Garamond" w:cs="Arial"/>
          <w:lang w:eastAsia="ar-SA"/>
        </w:rPr>
        <w:t xml:space="preserve"> </w:t>
      </w:r>
      <w:r w:rsidRPr="007E0781">
        <w:rPr>
          <w:rFonts w:ascii="Garamond" w:hAnsi="Garamond" w:cs="Arial"/>
          <w:lang w:eastAsia="ar-SA"/>
        </w:rPr>
        <w:t>výške</w:t>
      </w:r>
      <w:r w:rsidR="00C9457F" w:rsidRPr="007E0781">
        <w:rPr>
          <w:rFonts w:ascii="Garamond" w:hAnsi="Garamond" w:cs="Arial"/>
          <w:lang w:eastAsia="ar-SA"/>
        </w:rPr>
        <w:t xml:space="preserve"> </w:t>
      </w:r>
      <w:r w:rsidRPr="007E0781">
        <w:rPr>
          <w:rFonts w:ascii="Garamond" w:hAnsi="Garamond" w:cs="Arial"/>
          <w:lang w:eastAsia="ar-SA"/>
        </w:rPr>
        <w:t>Kúpnej</w:t>
      </w:r>
      <w:r w:rsidR="00C9457F" w:rsidRPr="007E0781">
        <w:rPr>
          <w:rFonts w:ascii="Garamond" w:hAnsi="Garamond" w:cs="Arial"/>
          <w:lang w:eastAsia="ar-SA"/>
        </w:rPr>
        <w:t xml:space="preserve"> </w:t>
      </w:r>
      <w:r w:rsidRPr="007E0781">
        <w:rPr>
          <w:rFonts w:ascii="Garamond" w:hAnsi="Garamond" w:cs="Arial"/>
          <w:lang w:eastAsia="ar-SA"/>
        </w:rPr>
        <w:t>ceny</w:t>
      </w:r>
      <w:r w:rsidR="00C9457F" w:rsidRPr="007E0781">
        <w:rPr>
          <w:rFonts w:ascii="Garamond" w:hAnsi="Garamond" w:cs="Arial"/>
          <w:lang w:eastAsia="ar-SA"/>
        </w:rPr>
        <w:t xml:space="preserve"> </w:t>
      </w:r>
      <w:r w:rsidRPr="007E0781">
        <w:rPr>
          <w:rFonts w:ascii="Garamond" w:hAnsi="Garamond" w:cs="Arial"/>
          <w:lang w:eastAsia="ar-SA"/>
        </w:rPr>
        <w:t>z</w:t>
      </w:r>
      <w:r w:rsidR="00C9457F" w:rsidRPr="007E0781">
        <w:rPr>
          <w:rFonts w:ascii="Garamond" w:hAnsi="Garamond" w:cs="Arial"/>
          <w:lang w:eastAsia="ar-SA"/>
        </w:rPr>
        <w:t xml:space="preserve"> </w:t>
      </w:r>
      <w:r w:rsidRPr="007E0781">
        <w:rPr>
          <w:rFonts w:ascii="Garamond" w:hAnsi="Garamond" w:cs="Arial"/>
          <w:lang w:eastAsia="ar-SA"/>
        </w:rPr>
        <w:t>účtu</w:t>
      </w:r>
      <w:r w:rsidR="00C9457F" w:rsidRPr="007E0781">
        <w:rPr>
          <w:rFonts w:ascii="Garamond" w:hAnsi="Garamond" w:cs="Arial"/>
          <w:lang w:eastAsia="ar-SA"/>
        </w:rPr>
        <w:t xml:space="preserve"> </w:t>
      </w:r>
      <w:r w:rsidRPr="007E0781">
        <w:rPr>
          <w:rFonts w:ascii="Garamond" w:hAnsi="Garamond" w:cs="Arial"/>
          <w:lang w:eastAsia="ar-SA"/>
        </w:rPr>
        <w:t>Objednávateľa</w:t>
      </w:r>
      <w:r w:rsidR="00C9457F" w:rsidRPr="007E0781">
        <w:rPr>
          <w:rFonts w:ascii="Garamond" w:hAnsi="Garamond" w:cs="Arial"/>
          <w:lang w:eastAsia="ar-SA"/>
        </w:rPr>
        <w:t xml:space="preserve"> </w:t>
      </w:r>
      <w:r w:rsidRPr="007E0781">
        <w:rPr>
          <w:rFonts w:ascii="Garamond" w:hAnsi="Garamond" w:cs="Arial"/>
          <w:lang w:eastAsia="ar-SA"/>
        </w:rPr>
        <w:t>na</w:t>
      </w:r>
      <w:r w:rsidR="00C9457F" w:rsidRPr="007E0781">
        <w:rPr>
          <w:rFonts w:ascii="Garamond" w:hAnsi="Garamond" w:cs="Arial"/>
          <w:lang w:eastAsia="ar-SA"/>
        </w:rPr>
        <w:t xml:space="preserve"> </w:t>
      </w:r>
      <w:r w:rsidRPr="007E0781">
        <w:rPr>
          <w:rFonts w:ascii="Garamond" w:hAnsi="Garamond" w:cs="Arial"/>
          <w:lang w:eastAsia="ar-SA"/>
        </w:rPr>
        <w:t>účet</w:t>
      </w:r>
      <w:r w:rsidR="00C9457F" w:rsidRPr="007E0781">
        <w:rPr>
          <w:rFonts w:ascii="Garamond" w:hAnsi="Garamond" w:cs="Arial"/>
          <w:lang w:eastAsia="ar-SA"/>
        </w:rPr>
        <w:t xml:space="preserve"> </w:t>
      </w:r>
      <w:r w:rsidRPr="007E0781">
        <w:rPr>
          <w:rFonts w:ascii="Garamond" w:hAnsi="Garamond" w:cs="Arial"/>
          <w:lang w:eastAsia="ar-SA"/>
        </w:rPr>
        <w:t>Dodávateľa</w:t>
      </w:r>
      <w:r w:rsidR="00C9457F" w:rsidRPr="007E0781">
        <w:rPr>
          <w:rFonts w:ascii="Garamond" w:hAnsi="Garamond" w:cs="Arial"/>
          <w:lang w:eastAsia="ar-SA"/>
        </w:rPr>
        <w:t xml:space="preserve"> </w:t>
      </w:r>
      <w:r w:rsidRPr="007E0781">
        <w:rPr>
          <w:rFonts w:ascii="Garamond" w:hAnsi="Garamond" w:cs="Arial"/>
          <w:lang w:eastAsia="ar-SA"/>
        </w:rPr>
        <w:t>uvedený</w:t>
      </w:r>
      <w:r w:rsidR="00C9457F" w:rsidRPr="007E0781">
        <w:rPr>
          <w:rFonts w:ascii="Garamond" w:hAnsi="Garamond" w:cs="Arial"/>
          <w:lang w:eastAsia="ar-SA"/>
        </w:rPr>
        <w:t xml:space="preserve"> </w:t>
      </w:r>
      <w:r w:rsidRPr="007E0781">
        <w:rPr>
          <w:rFonts w:ascii="Garamond" w:hAnsi="Garamond" w:cs="Arial"/>
          <w:lang w:eastAsia="ar-SA"/>
        </w:rPr>
        <w:t>v</w:t>
      </w:r>
      <w:r w:rsidR="00C9457F" w:rsidRPr="007E0781">
        <w:rPr>
          <w:rFonts w:ascii="Garamond" w:hAnsi="Garamond" w:cs="Arial"/>
          <w:lang w:eastAsia="ar-SA"/>
        </w:rPr>
        <w:t xml:space="preserve"> </w:t>
      </w:r>
      <w:r w:rsidRPr="007E0781">
        <w:rPr>
          <w:rFonts w:ascii="Garamond" w:hAnsi="Garamond" w:cs="Arial"/>
          <w:lang w:eastAsia="ar-SA"/>
        </w:rPr>
        <w:t>záhlaví</w:t>
      </w:r>
      <w:r w:rsidR="00C9457F" w:rsidRPr="007E0781">
        <w:rPr>
          <w:rFonts w:ascii="Garamond" w:hAnsi="Garamond" w:cs="Arial"/>
          <w:lang w:eastAsia="ar-SA"/>
        </w:rPr>
        <w:t xml:space="preserve"> </w:t>
      </w:r>
      <w:r w:rsidRPr="007E0781">
        <w:rPr>
          <w:rFonts w:ascii="Garamond" w:hAnsi="Garamond"/>
        </w:rPr>
        <w:t>Zmluvy</w:t>
      </w:r>
      <w:r w:rsidRPr="007E0781">
        <w:rPr>
          <w:rFonts w:ascii="Garamond" w:hAnsi="Garamond" w:cs="Arial"/>
          <w:lang w:eastAsia="ar-SA"/>
        </w:rPr>
        <w:t>.</w:t>
      </w:r>
    </w:p>
    <w:p w14:paraId="6360CB91" w14:textId="77777777" w:rsidR="008129FE" w:rsidRPr="007E0781" w:rsidRDefault="008129FE" w:rsidP="00EB4543">
      <w:pPr>
        <w:keepNext/>
        <w:keepLines/>
        <w:spacing w:after="0" w:line="240" w:lineRule="auto"/>
        <w:ind w:left="720"/>
        <w:contextualSpacing/>
        <w:jc w:val="both"/>
        <w:rPr>
          <w:rFonts w:ascii="Garamond" w:hAnsi="Garamond"/>
        </w:rPr>
      </w:pPr>
    </w:p>
    <w:p w14:paraId="1298AC60" w14:textId="7E3994AC"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eastAsia="Calibri" w:hAnsi="Garamond"/>
          <w:b/>
        </w:rPr>
      </w:pPr>
      <w:r w:rsidRPr="007E0781">
        <w:rPr>
          <w:rFonts w:ascii="Garamond" w:hAnsi="Garamond" w:cs="Arial"/>
          <w:b/>
          <w:bCs/>
          <w:lang w:eastAsia="ar-SA"/>
        </w:rPr>
        <w:t>ZODPOVEDNOSŤ</w:t>
      </w:r>
      <w:r w:rsidR="00C9457F" w:rsidRPr="007E0781">
        <w:rPr>
          <w:rFonts w:ascii="Garamond" w:eastAsia="Calibri" w:hAnsi="Garamond"/>
          <w:b/>
        </w:rPr>
        <w:t xml:space="preserve"> </w:t>
      </w:r>
      <w:r w:rsidRPr="007E0781">
        <w:rPr>
          <w:rFonts w:ascii="Garamond" w:eastAsia="Calibri" w:hAnsi="Garamond"/>
          <w:b/>
        </w:rPr>
        <w:t>ZA</w:t>
      </w:r>
      <w:r w:rsidR="00C9457F" w:rsidRPr="007E0781">
        <w:rPr>
          <w:rFonts w:ascii="Garamond" w:eastAsia="Calibri" w:hAnsi="Garamond"/>
          <w:b/>
        </w:rPr>
        <w:t xml:space="preserve"> </w:t>
      </w:r>
      <w:r w:rsidR="00F35476" w:rsidRPr="007E0781">
        <w:rPr>
          <w:rFonts w:ascii="Garamond" w:eastAsia="Calibri" w:hAnsi="Garamond"/>
          <w:b/>
        </w:rPr>
        <w:t>VADY</w:t>
      </w:r>
      <w:r w:rsidR="00C9457F" w:rsidRPr="007E0781">
        <w:rPr>
          <w:rFonts w:ascii="Garamond" w:eastAsia="Calibri" w:hAnsi="Garamond"/>
          <w:b/>
        </w:rPr>
        <w:t xml:space="preserve"> </w:t>
      </w:r>
      <w:r w:rsidRPr="007E0781">
        <w:rPr>
          <w:rFonts w:ascii="Garamond" w:eastAsia="Calibri" w:hAnsi="Garamond"/>
          <w:b/>
        </w:rPr>
        <w:t>TOVARU,</w:t>
      </w:r>
      <w:r w:rsidR="00C9457F" w:rsidRPr="007E0781">
        <w:rPr>
          <w:rFonts w:ascii="Garamond" w:eastAsia="Calibri" w:hAnsi="Garamond"/>
          <w:b/>
        </w:rPr>
        <w:t xml:space="preserve"> </w:t>
      </w:r>
      <w:r w:rsidRPr="007E0781">
        <w:rPr>
          <w:rFonts w:ascii="Garamond" w:eastAsia="Calibri" w:hAnsi="Garamond"/>
          <w:b/>
        </w:rPr>
        <w:t>ZÁRUKA</w:t>
      </w:r>
      <w:r w:rsidR="00C9457F" w:rsidRPr="007E0781">
        <w:rPr>
          <w:rFonts w:ascii="Garamond" w:eastAsia="Calibri" w:hAnsi="Garamond"/>
          <w:b/>
        </w:rPr>
        <w:t xml:space="preserve"> </w:t>
      </w:r>
      <w:r w:rsidRPr="007E0781">
        <w:rPr>
          <w:rFonts w:ascii="Garamond" w:eastAsia="Calibri" w:hAnsi="Garamond"/>
          <w:b/>
        </w:rPr>
        <w:t>ZA</w:t>
      </w:r>
      <w:r w:rsidR="00C9457F" w:rsidRPr="007E0781">
        <w:rPr>
          <w:rFonts w:ascii="Garamond" w:eastAsia="Calibri" w:hAnsi="Garamond"/>
          <w:b/>
        </w:rPr>
        <w:t xml:space="preserve"> </w:t>
      </w:r>
      <w:r w:rsidRPr="007E0781">
        <w:rPr>
          <w:rFonts w:ascii="Garamond" w:eastAsia="Calibri" w:hAnsi="Garamond"/>
          <w:b/>
        </w:rPr>
        <w:t>AKOSŤ</w:t>
      </w:r>
      <w:r w:rsidR="00C9457F" w:rsidRPr="007E0781">
        <w:rPr>
          <w:rFonts w:ascii="Garamond" w:eastAsia="Calibri" w:hAnsi="Garamond"/>
          <w:b/>
        </w:rPr>
        <w:t xml:space="preserve"> </w:t>
      </w:r>
      <w:r w:rsidR="00F35476" w:rsidRPr="007E0781">
        <w:rPr>
          <w:rFonts w:ascii="Garamond" w:eastAsia="Calibri" w:hAnsi="Garamond"/>
          <w:b/>
        </w:rPr>
        <w:t>A</w:t>
      </w:r>
      <w:r w:rsidR="00C9457F" w:rsidRPr="007E0781">
        <w:rPr>
          <w:rFonts w:ascii="Garamond" w:eastAsia="Calibri" w:hAnsi="Garamond"/>
          <w:b/>
        </w:rPr>
        <w:t xml:space="preserve"> </w:t>
      </w:r>
      <w:r w:rsidR="00F35476" w:rsidRPr="007E0781">
        <w:rPr>
          <w:rFonts w:ascii="Garamond" w:eastAsia="Calibri" w:hAnsi="Garamond"/>
          <w:b/>
        </w:rPr>
        <w:t>REKLAMÁCIE</w:t>
      </w:r>
    </w:p>
    <w:p w14:paraId="06199846" w14:textId="77777777" w:rsidR="00D36824" w:rsidRPr="007E0781" w:rsidRDefault="00D36824" w:rsidP="00EB4543">
      <w:pPr>
        <w:keepNext/>
        <w:keepLines/>
        <w:tabs>
          <w:tab w:val="left" w:pos="709"/>
        </w:tabs>
        <w:spacing w:after="0" w:line="240" w:lineRule="auto"/>
        <w:ind w:left="709"/>
        <w:jc w:val="both"/>
        <w:rPr>
          <w:rFonts w:ascii="Garamond" w:eastAsia="Calibri" w:hAnsi="Garamond"/>
        </w:rPr>
      </w:pPr>
    </w:p>
    <w:p w14:paraId="1EF36E27" w14:textId="6067AC11" w:rsidR="00EF2BD2" w:rsidRPr="007E0781" w:rsidRDefault="00EF2BD2"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preberá</w:t>
      </w:r>
      <w:r w:rsidR="00C9457F" w:rsidRPr="007E0781">
        <w:rPr>
          <w:rFonts w:ascii="Garamond" w:hAnsi="Garamond"/>
        </w:rPr>
        <w:t xml:space="preserve"> </w:t>
      </w:r>
      <w:r w:rsidRPr="007E0781">
        <w:rPr>
          <w:rFonts w:ascii="Garamond" w:hAnsi="Garamond"/>
        </w:rPr>
        <w:t>záruku</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to,</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má</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dobe</w:t>
      </w:r>
      <w:r w:rsidR="00C9457F" w:rsidRPr="007E0781">
        <w:rPr>
          <w:rFonts w:ascii="Garamond" w:hAnsi="Garamond"/>
        </w:rPr>
        <w:t xml:space="preserve"> </w:t>
      </w:r>
      <w:r w:rsidRPr="007E0781">
        <w:rPr>
          <w:rFonts w:ascii="Garamond" w:hAnsi="Garamond"/>
        </w:rPr>
        <w:t>jeho</w:t>
      </w:r>
      <w:r w:rsidR="00C9457F" w:rsidRPr="007E0781">
        <w:rPr>
          <w:rFonts w:ascii="Garamond" w:hAnsi="Garamond"/>
        </w:rPr>
        <w:t xml:space="preserve"> </w:t>
      </w:r>
      <w:r w:rsidRPr="007E0781">
        <w:rPr>
          <w:rFonts w:ascii="Garamond" w:hAnsi="Garamond"/>
        </w:rPr>
        <w:t>odovzdania</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r w:rsidRPr="007E0781">
        <w:rPr>
          <w:rFonts w:ascii="Garamond" w:hAnsi="Garamond"/>
        </w:rPr>
        <w:t>zmluvne</w:t>
      </w:r>
      <w:r w:rsidR="00C9457F" w:rsidRPr="007E0781">
        <w:rPr>
          <w:rFonts w:ascii="Garamond" w:hAnsi="Garamond"/>
        </w:rPr>
        <w:t xml:space="preserve"> </w:t>
      </w:r>
      <w:r w:rsidRPr="007E0781">
        <w:rPr>
          <w:rFonts w:ascii="Garamond" w:hAnsi="Garamond"/>
        </w:rPr>
        <w:t>dohodnuté</w:t>
      </w:r>
      <w:r w:rsidR="00C9457F" w:rsidRPr="007E0781">
        <w:rPr>
          <w:rFonts w:ascii="Garamond" w:hAnsi="Garamond"/>
        </w:rPr>
        <w:t xml:space="preserve"> </w:t>
      </w:r>
      <w:r w:rsidRPr="007E0781">
        <w:rPr>
          <w:rFonts w:ascii="Garamond" w:hAnsi="Garamond"/>
        </w:rPr>
        <w:t>vlastnosti,</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nemá</w:t>
      </w:r>
      <w:r w:rsidR="00C9457F" w:rsidRPr="007E0781">
        <w:rPr>
          <w:rFonts w:ascii="Garamond" w:hAnsi="Garamond"/>
        </w:rPr>
        <w:t xml:space="preserve"> </w:t>
      </w:r>
      <w:r w:rsidRPr="007E0781">
        <w:rPr>
          <w:rFonts w:ascii="Garamond" w:hAnsi="Garamond"/>
        </w:rPr>
        <w:t>také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by</w:t>
      </w:r>
      <w:r w:rsidR="00C9457F" w:rsidRPr="007E0781">
        <w:rPr>
          <w:rFonts w:ascii="Garamond" w:hAnsi="Garamond"/>
        </w:rPr>
        <w:t xml:space="preserve"> </w:t>
      </w:r>
      <w:r w:rsidRPr="007E0781">
        <w:rPr>
          <w:rFonts w:ascii="Garamond" w:hAnsi="Garamond"/>
        </w:rPr>
        <w:t>bránili</w:t>
      </w:r>
      <w:r w:rsidR="00C9457F" w:rsidRPr="007E0781">
        <w:rPr>
          <w:rFonts w:ascii="Garamond" w:hAnsi="Garamond"/>
        </w:rPr>
        <w:t xml:space="preserve"> </w:t>
      </w:r>
      <w:r w:rsidRPr="007E0781">
        <w:rPr>
          <w:rFonts w:ascii="Garamond" w:hAnsi="Garamond"/>
        </w:rPr>
        <w:t>jeho</w:t>
      </w:r>
      <w:r w:rsidR="00C9457F" w:rsidRPr="007E0781">
        <w:rPr>
          <w:rFonts w:ascii="Garamond" w:hAnsi="Garamond"/>
        </w:rPr>
        <w:t xml:space="preserve"> </w:t>
      </w:r>
      <w:r w:rsidRPr="007E0781">
        <w:rPr>
          <w:rFonts w:ascii="Garamond" w:hAnsi="Garamond"/>
        </w:rPr>
        <w:t>využitiu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bežný</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zmluvne</w:t>
      </w:r>
      <w:r w:rsidR="00C9457F" w:rsidRPr="007E0781">
        <w:rPr>
          <w:rFonts w:ascii="Garamond" w:hAnsi="Garamond"/>
        </w:rPr>
        <w:t xml:space="preserve"> </w:t>
      </w:r>
      <w:r w:rsidRPr="007E0781">
        <w:rPr>
          <w:rFonts w:ascii="Garamond" w:hAnsi="Garamond"/>
        </w:rPr>
        <w:t>dohodnutý</w:t>
      </w:r>
      <w:r w:rsidR="00C9457F" w:rsidRPr="007E0781">
        <w:rPr>
          <w:rFonts w:ascii="Garamond" w:hAnsi="Garamond"/>
        </w:rPr>
        <w:t xml:space="preserve"> </w:t>
      </w:r>
      <w:r w:rsidRPr="007E0781">
        <w:rPr>
          <w:rFonts w:ascii="Garamond" w:hAnsi="Garamond"/>
        </w:rPr>
        <w:t>účel.</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taktiež</w:t>
      </w:r>
      <w:r w:rsidR="00C9457F" w:rsidRPr="007E0781">
        <w:rPr>
          <w:rFonts w:ascii="Garamond" w:hAnsi="Garamond"/>
        </w:rPr>
        <w:t xml:space="preserve"> </w:t>
      </w:r>
      <w:r w:rsidRPr="007E0781">
        <w:rPr>
          <w:rFonts w:ascii="Garamond" w:hAnsi="Garamond"/>
        </w:rPr>
        <w:t>preberá</w:t>
      </w:r>
      <w:r w:rsidR="00C9457F" w:rsidRPr="007E0781">
        <w:rPr>
          <w:rFonts w:ascii="Garamond" w:hAnsi="Garamond"/>
        </w:rPr>
        <w:t xml:space="preserve"> </w:t>
      </w:r>
      <w:r w:rsidRPr="007E0781">
        <w:rPr>
          <w:rFonts w:ascii="Garamond" w:hAnsi="Garamond"/>
        </w:rPr>
        <w:t>záruku</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to,</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počas</w:t>
      </w:r>
      <w:r w:rsidR="00C9457F" w:rsidRPr="007E0781">
        <w:rPr>
          <w:rFonts w:ascii="Garamond" w:hAnsi="Garamond"/>
        </w:rPr>
        <w:t xml:space="preserve"> </w:t>
      </w:r>
      <w:r w:rsidRPr="007E0781">
        <w:rPr>
          <w:rFonts w:ascii="Garamond" w:hAnsi="Garamond"/>
        </w:rPr>
        <w:t>záručnej</w:t>
      </w:r>
      <w:r w:rsidR="00C9457F" w:rsidRPr="007E0781">
        <w:rPr>
          <w:rFonts w:ascii="Garamond" w:hAnsi="Garamond"/>
        </w:rPr>
        <w:t xml:space="preserve"> </w:t>
      </w:r>
      <w:r w:rsidRPr="007E0781">
        <w:rPr>
          <w:rFonts w:ascii="Garamond" w:hAnsi="Garamond"/>
        </w:rPr>
        <w:t>lehoty</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mať</w:t>
      </w:r>
      <w:r w:rsidR="00C9457F" w:rsidRPr="007E0781">
        <w:rPr>
          <w:rFonts w:ascii="Garamond" w:hAnsi="Garamond"/>
        </w:rPr>
        <w:t xml:space="preserve"> </w:t>
      </w:r>
      <w:r w:rsidRPr="007E0781">
        <w:rPr>
          <w:rFonts w:ascii="Garamond" w:hAnsi="Garamond"/>
        </w:rPr>
        <w:t>vlastnosti</w:t>
      </w:r>
      <w:r w:rsidR="00C9457F" w:rsidRPr="007E0781">
        <w:rPr>
          <w:rFonts w:ascii="Garamond" w:hAnsi="Garamond"/>
        </w:rPr>
        <w:t xml:space="preserve"> </w:t>
      </w:r>
      <w:r w:rsidRPr="007E0781">
        <w:rPr>
          <w:rFonts w:ascii="Garamond" w:hAnsi="Garamond"/>
        </w:rPr>
        <w:t>stanovené</w:t>
      </w:r>
      <w:r w:rsidR="00C9457F" w:rsidRPr="007E0781">
        <w:rPr>
          <w:rFonts w:ascii="Garamond" w:hAnsi="Garamond"/>
        </w:rPr>
        <w:t xml:space="preserve"> </w:t>
      </w:r>
      <w:r w:rsidRPr="007E0781">
        <w:rPr>
          <w:rFonts w:ascii="Garamond" w:hAnsi="Garamond"/>
        </w:rPr>
        <w:t>Zmluvou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nebude</w:t>
      </w:r>
      <w:r w:rsidR="00C9457F" w:rsidRPr="007E0781">
        <w:rPr>
          <w:rFonts w:ascii="Garamond" w:hAnsi="Garamond"/>
        </w:rPr>
        <w:t xml:space="preserve"> </w:t>
      </w:r>
      <w:r w:rsidRPr="007E0781">
        <w:rPr>
          <w:rFonts w:ascii="Garamond" w:hAnsi="Garamond"/>
        </w:rPr>
        <w:t>mať</w:t>
      </w:r>
      <w:r w:rsidR="00C9457F" w:rsidRPr="007E0781">
        <w:rPr>
          <w:rFonts w:ascii="Garamond" w:hAnsi="Garamond"/>
        </w:rPr>
        <w:t xml:space="preserve"> </w:t>
      </w:r>
      <w:r w:rsidRPr="007E0781">
        <w:rPr>
          <w:rFonts w:ascii="Garamond" w:hAnsi="Garamond"/>
        </w:rPr>
        <w:t>také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by</w:t>
      </w:r>
      <w:r w:rsidR="00C9457F" w:rsidRPr="007E0781">
        <w:rPr>
          <w:rFonts w:ascii="Garamond" w:hAnsi="Garamond"/>
        </w:rPr>
        <w:t xml:space="preserve"> </w:t>
      </w:r>
      <w:r w:rsidRPr="007E0781">
        <w:rPr>
          <w:rFonts w:ascii="Garamond" w:hAnsi="Garamond"/>
        </w:rPr>
        <w:t>bránili</w:t>
      </w:r>
      <w:r w:rsidR="00C9457F" w:rsidRPr="007E0781">
        <w:rPr>
          <w:rFonts w:ascii="Garamond" w:hAnsi="Garamond"/>
        </w:rPr>
        <w:t xml:space="preserve"> </w:t>
      </w:r>
      <w:r w:rsidRPr="007E0781">
        <w:rPr>
          <w:rFonts w:ascii="Garamond" w:hAnsi="Garamond"/>
        </w:rPr>
        <w:t>jeho</w:t>
      </w:r>
      <w:r w:rsidR="00C9457F" w:rsidRPr="007E0781">
        <w:rPr>
          <w:rFonts w:ascii="Garamond" w:hAnsi="Garamond"/>
        </w:rPr>
        <w:t xml:space="preserve"> </w:t>
      </w:r>
      <w:r w:rsidRPr="007E0781">
        <w:rPr>
          <w:rFonts w:ascii="Garamond" w:hAnsi="Garamond"/>
        </w:rPr>
        <w:t>využitiu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bežný</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zmluvne</w:t>
      </w:r>
      <w:r w:rsidR="00C9457F" w:rsidRPr="007E0781">
        <w:rPr>
          <w:rFonts w:ascii="Garamond" w:hAnsi="Garamond"/>
        </w:rPr>
        <w:t xml:space="preserve"> </w:t>
      </w:r>
      <w:r w:rsidRPr="007E0781">
        <w:rPr>
          <w:rFonts w:ascii="Garamond" w:hAnsi="Garamond"/>
        </w:rPr>
        <w:t>dohodnutý</w:t>
      </w:r>
      <w:r w:rsidR="00C9457F" w:rsidRPr="007E0781">
        <w:rPr>
          <w:rFonts w:ascii="Garamond" w:hAnsi="Garamond"/>
        </w:rPr>
        <w:t xml:space="preserve"> </w:t>
      </w:r>
      <w:r w:rsidRPr="007E0781">
        <w:rPr>
          <w:rFonts w:ascii="Garamond" w:hAnsi="Garamond"/>
        </w:rPr>
        <w:t>účel.</w:t>
      </w:r>
      <w:r w:rsidR="00C9457F" w:rsidRPr="007E0781">
        <w:rPr>
          <w:rFonts w:ascii="Garamond" w:hAnsi="Garamond"/>
        </w:rPr>
        <w:t xml:space="preserve"> </w:t>
      </w:r>
    </w:p>
    <w:p w14:paraId="7BD594E6" w14:textId="77777777" w:rsidR="00B65B92" w:rsidRPr="007E0781" w:rsidRDefault="00B65B92" w:rsidP="00EB4543">
      <w:pPr>
        <w:keepNext/>
        <w:keepLines/>
        <w:tabs>
          <w:tab w:val="left" w:pos="709"/>
        </w:tabs>
        <w:spacing w:after="0" w:line="240" w:lineRule="auto"/>
        <w:ind w:left="709"/>
        <w:jc w:val="both"/>
        <w:rPr>
          <w:rFonts w:ascii="Garamond" w:hAnsi="Garamond"/>
        </w:rPr>
      </w:pPr>
    </w:p>
    <w:p w14:paraId="4BBE2760" w14:textId="398753BD" w:rsidR="00EF2BD2" w:rsidRPr="007E0781" w:rsidRDefault="00EF2BD2" w:rsidP="00EB4543">
      <w:pPr>
        <w:keepNext/>
        <w:keepLines/>
        <w:numPr>
          <w:ilvl w:val="0"/>
          <w:numId w:val="8"/>
        </w:numPr>
        <w:tabs>
          <w:tab w:val="left" w:pos="709"/>
        </w:tabs>
        <w:spacing w:after="0" w:line="240" w:lineRule="auto"/>
        <w:ind w:left="709" w:hanging="709"/>
        <w:jc w:val="both"/>
        <w:rPr>
          <w:rFonts w:ascii="Garamond" w:hAnsi="Garamond"/>
        </w:rPr>
      </w:pPr>
      <w:r w:rsidRPr="00D67EC6">
        <w:rPr>
          <w:rFonts w:ascii="Garamond" w:hAnsi="Garamond"/>
        </w:rPr>
        <w:t>Záručná</w:t>
      </w:r>
      <w:r w:rsidR="00C9457F" w:rsidRPr="00D67EC6">
        <w:rPr>
          <w:rFonts w:ascii="Garamond" w:hAnsi="Garamond"/>
        </w:rPr>
        <w:t xml:space="preserve"> </w:t>
      </w:r>
      <w:r w:rsidRPr="00D67EC6">
        <w:rPr>
          <w:rFonts w:ascii="Garamond" w:hAnsi="Garamond"/>
        </w:rPr>
        <w:t>doba</w:t>
      </w:r>
      <w:r w:rsidR="00C9457F" w:rsidRPr="00D67EC6">
        <w:rPr>
          <w:rFonts w:ascii="Garamond" w:hAnsi="Garamond"/>
        </w:rPr>
        <w:t xml:space="preserve"> </w:t>
      </w:r>
      <w:r w:rsidRPr="00D67EC6">
        <w:rPr>
          <w:rFonts w:ascii="Garamond" w:hAnsi="Garamond"/>
        </w:rPr>
        <w:t>poskytnutá</w:t>
      </w:r>
      <w:r w:rsidR="00C9457F" w:rsidRPr="00D67EC6">
        <w:rPr>
          <w:rFonts w:ascii="Garamond" w:hAnsi="Garamond"/>
        </w:rPr>
        <w:t xml:space="preserve"> </w:t>
      </w:r>
      <w:r w:rsidRPr="00D67EC6">
        <w:rPr>
          <w:rFonts w:ascii="Garamond" w:hAnsi="Garamond"/>
        </w:rPr>
        <w:t>Dodávateľom</w:t>
      </w:r>
      <w:r w:rsidR="00C9457F" w:rsidRPr="00D67EC6">
        <w:rPr>
          <w:rFonts w:ascii="Garamond" w:hAnsi="Garamond"/>
        </w:rPr>
        <w:t xml:space="preserve"> </w:t>
      </w:r>
      <w:r w:rsidRPr="00D67EC6">
        <w:rPr>
          <w:rFonts w:ascii="Garamond" w:hAnsi="Garamond"/>
          <w:b/>
          <w:bCs/>
        </w:rPr>
        <w:t>je</w:t>
      </w:r>
      <w:r w:rsidR="00C9457F" w:rsidRPr="00D67EC6">
        <w:rPr>
          <w:rFonts w:ascii="Garamond" w:hAnsi="Garamond"/>
          <w:b/>
          <w:bCs/>
        </w:rPr>
        <w:t xml:space="preserve"> </w:t>
      </w:r>
      <w:r w:rsidRPr="00D67EC6">
        <w:rPr>
          <w:rFonts w:ascii="Garamond" w:hAnsi="Garamond"/>
          <w:b/>
          <w:bCs/>
        </w:rPr>
        <w:t>24</w:t>
      </w:r>
      <w:r w:rsidR="00C9457F" w:rsidRPr="00D67EC6">
        <w:rPr>
          <w:rFonts w:ascii="Garamond" w:hAnsi="Garamond"/>
          <w:b/>
          <w:bCs/>
        </w:rPr>
        <w:t xml:space="preserve"> </w:t>
      </w:r>
      <w:r w:rsidRPr="00D67EC6">
        <w:rPr>
          <w:rFonts w:ascii="Garamond" w:hAnsi="Garamond"/>
          <w:b/>
          <w:bCs/>
        </w:rPr>
        <w:t>(dvadsaťštyri)</w:t>
      </w:r>
      <w:r w:rsidR="00C9457F" w:rsidRPr="00D67EC6">
        <w:rPr>
          <w:rFonts w:ascii="Garamond" w:hAnsi="Garamond"/>
          <w:b/>
          <w:bCs/>
        </w:rPr>
        <w:t xml:space="preserve"> </w:t>
      </w:r>
      <w:r w:rsidRPr="00D67EC6">
        <w:rPr>
          <w:rFonts w:ascii="Garamond" w:hAnsi="Garamond"/>
          <w:b/>
          <w:bCs/>
        </w:rPr>
        <w:t>mesiacov</w:t>
      </w:r>
      <w:r w:rsidR="00C9457F" w:rsidRPr="00D67EC6">
        <w:rPr>
          <w:rFonts w:ascii="Garamond" w:hAnsi="Garamond"/>
        </w:rPr>
        <w:t xml:space="preserve"> </w:t>
      </w:r>
      <w:r w:rsidRPr="00D67EC6">
        <w:rPr>
          <w:rFonts w:ascii="Garamond" w:hAnsi="Garamond"/>
        </w:rPr>
        <w:t>a</w:t>
      </w:r>
      <w:r w:rsidR="00C9457F" w:rsidRPr="00D67EC6">
        <w:rPr>
          <w:rFonts w:ascii="Garamond" w:hAnsi="Garamond"/>
        </w:rPr>
        <w:t xml:space="preserve"> </w:t>
      </w:r>
      <w:r w:rsidRPr="00D67EC6">
        <w:rPr>
          <w:rFonts w:ascii="Garamond" w:hAnsi="Garamond"/>
        </w:rPr>
        <w:t>začína</w:t>
      </w:r>
      <w:r w:rsidR="00C9457F" w:rsidRPr="00D67EC6">
        <w:rPr>
          <w:rFonts w:ascii="Garamond" w:hAnsi="Garamond"/>
        </w:rPr>
        <w:t xml:space="preserve"> </w:t>
      </w:r>
      <w:r w:rsidRPr="00D67EC6">
        <w:rPr>
          <w:rFonts w:ascii="Garamond" w:hAnsi="Garamond"/>
        </w:rPr>
        <w:t>plynúť</w:t>
      </w:r>
      <w:r w:rsidR="00C9457F" w:rsidRPr="00D67EC6">
        <w:rPr>
          <w:rFonts w:ascii="Garamond" w:hAnsi="Garamond"/>
        </w:rPr>
        <w:t xml:space="preserve"> </w:t>
      </w:r>
      <w:r w:rsidRPr="00D67EC6">
        <w:rPr>
          <w:rFonts w:ascii="Garamond" w:hAnsi="Garamond"/>
        </w:rPr>
        <w:t>odo</w:t>
      </w:r>
      <w:r w:rsidR="00C9457F" w:rsidRPr="00D67EC6">
        <w:rPr>
          <w:rFonts w:ascii="Garamond" w:hAnsi="Garamond"/>
        </w:rPr>
        <w:t xml:space="preserve"> </w:t>
      </w:r>
      <w:r w:rsidRPr="00D67EC6">
        <w:rPr>
          <w:rFonts w:ascii="Garamond" w:hAnsi="Garamond"/>
        </w:rPr>
        <w:t>dňa</w:t>
      </w:r>
      <w:r w:rsidR="00C9457F" w:rsidRPr="00D67EC6">
        <w:rPr>
          <w:rFonts w:ascii="Garamond" w:hAnsi="Garamond"/>
        </w:rPr>
        <w:t xml:space="preserve"> </w:t>
      </w:r>
      <w:r w:rsidRPr="00D67EC6">
        <w:rPr>
          <w:rFonts w:ascii="Garamond" w:hAnsi="Garamond"/>
        </w:rPr>
        <w:t>riadneho</w:t>
      </w:r>
      <w:r w:rsidR="00C9457F" w:rsidRPr="00D67EC6">
        <w:rPr>
          <w:rFonts w:ascii="Garamond" w:hAnsi="Garamond"/>
        </w:rPr>
        <w:t xml:space="preserve"> </w:t>
      </w:r>
      <w:r w:rsidRPr="00D67EC6">
        <w:rPr>
          <w:rFonts w:ascii="Garamond" w:hAnsi="Garamond"/>
        </w:rPr>
        <w:t>odovzdania</w:t>
      </w:r>
      <w:r w:rsidR="00C9457F" w:rsidRPr="00D67EC6">
        <w:rPr>
          <w:rFonts w:ascii="Garamond" w:hAnsi="Garamond"/>
        </w:rPr>
        <w:t xml:space="preserve"> </w:t>
      </w:r>
      <w:r w:rsidRPr="00D67EC6">
        <w:rPr>
          <w:rFonts w:ascii="Garamond" w:hAnsi="Garamond"/>
        </w:rPr>
        <w:t>a</w:t>
      </w:r>
      <w:r w:rsidR="00C9457F" w:rsidRPr="00D67EC6">
        <w:rPr>
          <w:rFonts w:ascii="Garamond" w:hAnsi="Garamond"/>
        </w:rPr>
        <w:t xml:space="preserve"> </w:t>
      </w:r>
      <w:r w:rsidRPr="00D67EC6">
        <w:rPr>
          <w:rFonts w:ascii="Garamond" w:hAnsi="Garamond"/>
        </w:rPr>
        <w:t>prevzatia</w:t>
      </w:r>
      <w:r w:rsidR="00C9457F" w:rsidRPr="00D67EC6">
        <w:rPr>
          <w:rFonts w:ascii="Garamond" w:hAnsi="Garamond"/>
        </w:rPr>
        <w:t xml:space="preserve"> </w:t>
      </w:r>
      <w:r w:rsidRPr="00D67EC6">
        <w:rPr>
          <w:rFonts w:ascii="Garamond" w:hAnsi="Garamond"/>
        </w:rPr>
        <w:t>Tovaru</w:t>
      </w:r>
      <w:r w:rsidR="00C9457F" w:rsidRPr="00D67EC6">
        <w:rPr>
          <w:rFonts w:ascii="Garamond" w:hAnsi="Garamond"/>
        </w:rPr>
        <w:t xml:space="preserve"> </w:t>
      </w:r>
      <w:r w:rsidRPr="00D67EC6">
        <w:rPr>
          <w:rFonts w:ascii="Garamond" w:hAnsi="Garamond"/>
        </w:rPr>
        <w:t>podľa</w:t>
      </w:r>
      <w:r w:rsidR="00C9457F" w:rsidRPr="00D67EC6">
        <w:rPr>
          <w:rFonts w:ascii="Garamond" w:hAnsi="Garamond"/>
        </w:rPr>
        <w:t xml:space="preserve"> </w:t>
      </w:r>
      <w:r w:rsidRPr="00D67EC6">
        <w:rPr>
          <w:rFonts w:ascii="Garamond" w:hAnsi="Garamond"/>
        </w:rPr>
        <w:t>článku</w:t>
      </w:r>
      <w:r w:rsidR="00C9457F" w:rsidRPr="00D67EC6">
        <w:rPr>
          <w:rFonts w:ascii="Garamond" w:hAnsi="Garamond"/>
        </w:rPr>
        <w:t xml:space="preserve"> </w:t>
      </w:r>
      <w:r w:rsidR="00F35476" w:rsidRPr="00D67EC6">
        <w:rPr>
          <w:rFonts w:ascii="Garamond" w:hAnsi="Garamond"/>
        </w:rPr>
        <w:t>3</w:t>
      </w:r>
      <w:r w:rsidR="00C9457F" w:rsidRPr="00D67EC6">
        <w:rPr>
          <w:rFonts w:ascii="Garamond" w:hAnsi="Garamond"/>
        </w:rPr>
        <w:t xml:space="preserve"> </w:t>
      </w:r>
      <w:r w:rsidRPr="00D67EC6">
        <w:rPr>
          <w:rFonts w:ascii="Garamond" w:hAnsi="Garamond"/>
        </w:rPr>
        <w:t>bod</w:t>
      </w:r>
      <w:r w:rsidR="00C9457F" w:rsidRPr="00D67EC6">
        <w:rPr>
          <w:rFonts w:ascii="Garamond" w:hAnsi="Garamond"/>
        </w:rPr>
        <w:t xml:space="preserve"> </w:t>
      </w:r>
      <w:r w:rsidR="00F35476" w:rsidRPr="00D67EC6">
        <w:rPr>
          <w:rFonts w:ascii="Garamond" w:hAnsi="Garamond"/>
        </w:rPr>
        <w:t>3</w:t>
      </w:r>
      <w:r w:rsidRPr="00D67EC6">
        <w:rPr>
          <w:rFonts w:ascii="Garamond" w:hAnsi="Garamond"/>
        </w:rPr>
        <w:t>.</w:t>
      </w:r>
      <w:r w:rsidR="00B6392E" w:rsidRPr="00D67EC6">
        <w:rPr>
          <w:rFonts w:ascii="Garamond" w:hAnsi="Garamond"/>
        </w:rPr>
        <w:t>10</w:t>
      </w:r>
      <w:r w:rsidR="00C9457F" w:rsidRPr="00D67EC6">
        <w:rPr>
          <w:rFonts w:ascii="Garamond" w:hAnsi="Garamond"/>
        </w:rPr>
        <w:t xml:space="preserve"> </w:t>
      </w:r>
      <w:r w:rsidRPr="00D67EC6">
        <w:rPr>
          <w:rFonts w:ascii="Garamond" w:hAnsi="Garamond"/>
        </w:rPr>
        <w:t>Zmluvy.</w:t>
      </w:r>
      <w:r w:rsidR="00C9457F" w:rsidRPr="00D67EC6">
        <w:rPr>
          <w:rFonts w:ascii="Garamond" w:hAnsi="Garamond"/>
        </w:rPr>
        <w:t xml:space="preserve"> </w:t>
      </w:r>
      <w:r w:rsidRPr="00D67EC6">
        <w:rPr>
          <w:rFonts w:ascii="Garamond" w:hAnsi="Garamond"/>
        </w:rPr>
        <w:t>Záručná</w:t>
      </w:r>
      <w:r w:rsidR="00C9457F" w:rsidRPr="007E0781">
        <w:rPr>
          <w:rFonts w:ascii="Garamond" w:hAnsi="Garamond"/>
        </w:rPr>
        <w:t xml:space="preserve"> </w:t>
      </w:r>
      <w:r w:rsidRPr="007E0781">
        <w:rPr>
          <w:rFonts w:ascii="Garamond" w:hAnsi="Garamond"/>
        </w:rPr>
        <w:t>doba</w:t>
      </w:r>
      <w:r w:rsidR="00C9457F" w:rsidRPr="007E0781">
        <w:rPr>
          <w:rFonts w:ascii="Garamond" w:hAnsi="Garamond"/>
        </w:rPr>
        <w:t xml:space="preserve"> </w:t>
      </w:r>
      <w:r w:rsidRPr="007E0781">
        <w:rPr>
          <w:rFonts w:ascii="Garamond" w:hAnsi="Garamond"/>
        </w:rPr>
        <w:t>neplynie</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dobu,</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ktorú</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nemôže</w:t>
      </w:r>
      <w:r w:rsidR="00C9457F" w:rsidRPr="007E0781">
        <w:rPr>
          <w:rFonts w:ascii="Garamond" w:hAnsi="Garamond"/>
        </w:rPr>
        <w:t xml:space="preserve"> </w:t>
      </w:r>
      <w:r w:rsidRPr="007E0781">
        <w:rPr>
          <w:rFonts w:ascii="Garamond" w:hAnsi="Garamond"/>
        </w:rPr>
        <w:t>užívať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pre</w:t>
      </w:r>
      <w:r w:rsidR="00C9457F" w:rsidRPr="007E0781">
        <w:rPr>
          <w:rFonts w:ascii="Garamond" w:hAnsi="Garamond"/>
        </w:rPr>
        <w:t xml:space="preserve"> </w:t>
      </w:r>
      <w:r w:rsidRPr="007E0781">
        <w:rPr>
          <w:rFonts w:ascii="Garamond" w:hAnsi="Garamond"/>
        </w:rPr>
        <w:t>jeho</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zodpovedá</w:t>
      </w:r>
      <w:r w:rsidR="00C9457F" w:rsidRPr="007E0781">
        <w:rPr>
          <w:rFonts w:ascii="Garamond" w:hAnsi="Garamond"/>
        </w:rPr>
        <w:t xml:space="preserve"> </w:t>
      </w:r>
      <w:r w:rsidRPr="007E0781">
        <w:rPr>
          <w:rFonts w:ascii="Garamond" w:hAnsi="Garamond"/>
        </w:rPr>
        <w:t>Dodávateľ.</w:t>
      </w:r>
    </w:p>
    <w:p w14:paraId="58F97666" w14:textId="77777777" w:rsidR="00EF2BD2" w:rsidRPr="007E0781" w:rsidRDefault="00EF2BD2" w:rsidP="00EB4543">
      <w:pPr>
        <w:keepNext/>
        <w:keepLines/>
        <w:tabs>
          <w:tab w:val="left" w:pos="709"/>
        </w:tabs>
        <w:spacing w:after="0" w:line="240" w:lineRule="auto"/>
        <w:ind w:left="709"/>
        <w:jc w:val="both"/>
        <w:rPr>
          <w:rFonts w:ascii="Garamond" w:hAnsi="Garamond"/>
        </w:rPr>
      </w:pPr>
    </w:p>
    <w:p w14:paraId="75400FCD" w14:textId="11DA29CB" w:rsidR="00EF2BD2" w:rsidRPr="007E0781" w:rsidRDefault="00EF2BD2"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preberá</w:t>
      </w:r>
      <w:r w:rsidR="00C9457F" w:rsidRPr="007E0781">
        <w:rPr>
          <w:rFonts w:ascii="Garamond" w:hAnsi="Garamond"/>
        </w:rPr>
        <w:t xml:space="preserve"> </w:t>
      </w:r>
      <w:r w:rsidRPr="007E0781">
        <w:rPr>
          <w:rFonts w:ascii="Garamond" w:hAnsi="Garamond"/>
        </w:rPr>
        <w:t>záruku</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akosť</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429</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proofErr w:type="spellStart"/>
      <w:r w:rsidRPr="007E0781">
        <w:rPr>
          <w:rFonts w:ascii="Garamond" w:hAnsi="Garamond"/>
        </w:rPr>
        <w:t>nasl</w:t>
      </w:r>
      <w:proofErr w:type="spellEnd"/>
      <w:r w:rsidRPr="007E0781">
        <w:rPr>
          <w:rFonts w:ascii="Garamond" w:hAnsi="Garamond"/>
        </w:rPr>
        <w:t>.</w:t>
      </w:r>
      <w:r w:rsidR="00C9457F" w:rsidRPr="007E0781">
        <w:rPr>
          <w:rFonts w:ascii="Garamond" w:hAnsi="Garamond"/>
        </w:rPr>
        <w:t xml:space="preserve"> </w:t>
      </w:r>
      <w:r w:rsidRPr="007E0781">
        <w:rPr>
          <w:rFonts w:ascii="Garamond" w:hAnsi="Garamond"/>
        </w:rPr>
        <w:t>Obchodného</w:t>
      </w:r>
      <w:r w:rsidR="00C9457F" w:rsidRPr="007E0781">
        <w:rPr>
          <w:rFonts w:ascii="Garamond" w:hAnsi="Garamond"/>
        </w:rPr>
        <w:t xml:space="preserve"> </w:t>
      </w:r>
      <w:r w:rsidRPr="007E0781">
        <w:rPr>
          <w:rFonts w:ascii="Garamond" w:hAnsi="Garamond"/>
        </w:rPr>
        <w:t>zákonníka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zodpovedá</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422</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proofErr w:type="spellStart"/>
      <w:r w:rsidRPr="007E0781">
        <w:rPr>
          <w:rFonts w:ascii="Garamond" w:hAnsi="Garamond"/>
        </w:rPr>
        <w:t>nasl</w:t>
      </w:r>
      <w:proofErr w:type="spellEnd"/>
      <w:r w:rsidRPr="007E0781">
        <w:rPr>
          <w:rFonts w:ascii="Garamond" w:hAnsi="Garamond"/>
        </w:rPr>
        <w:t>.</w:t>
      </w:r>
      <w:r w:rsidR="00C9457F" w:rsidRPr="007E0781">
        <w:rPr>
          <w:rFonts w:ascii="Garamond" w:hAnsi="Garamond"/>
        </w:rPr>
        <w:t xml:space="preserve"> </w:t>
      </w:r>
      <w:r w:rsidRPr="007E0781">
        <w:rPr>
          <w:rFonts w:ascii="Garamond" w:hAnsi="Garamond"/>
        </w:rPr>
        <w:t>Obchodného</w:t>
      </w:r>
      <w:r w:rsidR="00C9457F" w:rsidRPr="007E0781">
        <w:rPr>
          <w:rFonts w:ascii="Garamond" w:hAnsi="Garamond"/>
        </w:rPr>
        <w:t xml:space="preserve"> </w:t>
      </w:r>
      <w:r w:rsidRPr="007E0781">
        <w:rPr>
          <w:rFonts w:ascii="Garamond" w:hAnsi="Garamond"/>
        </w:rPr>
        <w:t>zákonníka.</w:t>
      </w:r>
    </w:p>
    <w:p w14:paraId="35AB2921" w14:textId="77777777" w:rsidR="00EF2BD2" w:rsidRPr="007E0781" w:rsidRDefault="00EF2BD2" w:rsidP="00EB4543">
      <w:pPr>
        <w:keepNext/>
        <w:keepLines/>
        <w:tabs>
          <w:tab w:val="left" w:pos="709"/>
        </w:tabs>
        <w:spacing w:after="0" w:line="240" w:lineRule="auto"/>
        <w:ind w:left="709"/>
        <w:jc w:val="both"/>
        <w:rPr>
          <w:rFonts w:ascii="Garamond" w:hAnsi="Garamond"/>
        </w:rPr>
      </w:pPr>
    </w:p>
    <w:p w14:paraId="2A34604C" w14:textId="0C11B8C8" w:rsidR="00F35476" w:rsidRDefault="00EF2BD2"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Nebezpečenstvo</w:t>
      </w:r>
      <w:r w:rsidR="00C9457F" w:rsidRPr="007E0781">
        <w:rPr>
          <w:rFonts w:ascii="Garamond" w:hAnsi="Garamond"/>
        </w:rPr>
        <w:t xml:space="preserve"> </w:t>
      </w:r>
      <w:r w:rsidRPr="007E0781">
        <w:rPr>
          <w:rFonts w:ascii="Garamond" w:hAnsi="Garamond"/>
        </w:rPr>
        <w:t>škody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Tovare</w:t>
      </w:r>
      <w:r w:rsidR="00C9457F" w:rsidRPr="007E0781">
        <w:rPr>
          <w:rFonts w:ascii="Garamond" w:hAnsi="Garamond"/>
        </w:rPr>
        <w:t xml:space="preserve"> </w:t>
      </w:r>
      <w:r w:rsidRPr="007E0781">
        <w:rPr>
          <w:rFonts w:ascii="Garamond" w:hAnsi="Garamond"/>
        </w:rPr>
        <w:t>prechádza</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riadnym</w:t>
      </w:r>
      <w:r w:rsidR="00C9457F" w:rsidRPr="007E0781">
        <w:rPr>
          <w:rFonts w:ascii="Garamond" w:hAnsi="Garamond"/>
        </w:rPr>
        <w:t xml:space="preserve"> </w:t>
      </w:r>
      <w:r w:rsidRPr="007E0781">
        <w:rPr>
          <w:rFonts w:ascii="Garamond" w:hAnsi="Garamond"/>
        </w:rPr>
        <w:t>prevzatím</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bez</w:t>
      </w:r>
      <w:r w:rsidR="00C9457F" w:rsidRPr="007E0781">
        <w:rPr>
          <w:rFonts w:ascii="Garamond" w:hAnsi="Garamond"/>
        </w:rPr>
        <w:t xml:space="preserve"> </w:t>
      </w:r>
      <w:r w:rsidRPr="007E0781">
        <w:rPr>
          <w:rFonts w:ascii="Garamond" w:hAnsi="Garamond"/>
        </w:rPr>
        <w:t>výhrad</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F35476" w:rsidRPr="007E0781">
        <w:rPr>
          <w:rFonts w:ascii="Garamond" w:hAnsi="Garamond"/>
        </w:rPr>
        <w:t>3</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F35476" w:rsidRPr="007E0781">
        <w:rPr>
          <w:rFonts w:ascii="Garamond" w:hAnsi="Garamond"/>
        </w:rPr>
        <w:t>3</w:t>
      </w:r>
      <w:r w:rsidRPr="007E0781">
        <w:rPr>
          <w:rFonts w:ascii="Garamond" w:hAnsi="Garamond"/>
        </w:rPr>
        <w:t>.</w:t>
      </w:r>
      <w:r w:rsidR="00B602DA" w:rsidRPr="007E0781">
        <w:rPr>
          <w:rFonts w:ascii="Garamond" w:hAnsi="Garamond"/>
        </w:rPr>
        <w:t xml:space="preserve">10 </w:t>
      </w:r>
      <w:r w:rsidRPr="007E0781">
        <w:rPr>
          <w:rFonts w:ascii="Garamond" w:hAnsi="Garamond"/>
        </w:rPr>
        <w:t>Zmluvy.</w:t>
      </w:r>
    </w:p>
    <w:p w14:paraId="21FC87C6" w14:textId="77777777" w:rsidR="00C45D2B" w:rsidRPr="007E0781" w:rsidRDefault="00C45D2B" w:rsidP="00EB4543">
      <w:pPr>
        <w:keepNext/>
        <w:keepLines/>
        <w:tabs>
          <w:tab w:val="left" w:pos="709"/>
        </w:tabs>
        <w:spacing w:after="0" w:line="240" w:lineRule="auto"/>
        <w:jc w:val="both"/>
        <w:rPr>
          <w:rFonts w:ascii="Garamond" w:hAnsi="Garamond"/>
        </w:rPr>
      </w:pPr>
    </w:p>
    <w:p w14:paraId="365F00FB" w14:textId="2882567F" w:rsidR="00F35476" w:rsidRPr="007E0781" w:rsidRDefault="00F35476"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Reklamáciu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jej</w:t>
      </w:r>
      <w:r w:rsidR="00C9457F" w:rsidRPr="007E0781">
        <w:rPr>
          <w:rFonts w:ascii="Garamond" w:hAnsi="Garamond"/>
        </w:rPr>
        <w:t xml:space="preserve"> </w:t>
      </w:r>
      <w:r w:rsidRPr="007E0781">
        <w:rPr>
          <w:rFonts w:ascii="Garamond" w:hAnsi="Garamond"/>
        </w:rPr>
        <w:t>špecifikáciu</w:t>
      </w:r>
      <w:r w:rsidR="00C9457F" w:rsidRPr="007E0781">
        <w:rPr>
          <w:rFonts w:ascii="Garamond" w:hAnsi="Garamond"/>
        </w:rPr>
        <w:t xml:space="preserve"> </w:t>
      </w:r>
      <w:r w:rsidRPr="007E0781">
        <w:rPr>
          <w:rFonts w:ascii="Garamond" w:hAnsi="Garamond"/>
        </w:rPr>
        <w:t>uplatní</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u</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ihneď</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zistení,</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dodaný</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vykazuje</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nekvality,</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to</w:t>
      </w:r>
      <w:r w:rsidR="00C9457F" w:rsidRPr="007E0781">
        <w:rPr>
          <w:rFonts w:ascii="Garamond" w:hAnsi="Garamond"/>
        </w:rPr>
        <w:t xml:space="preserve"> </w:t>
      </w:r>
      <w:r w:rsidRPr="007E0781">
        <w:rPr>
          <w:rFonts w:ascii="Garamond" w:hAnsi="Garamond"/>
        </w:rPr>
        <w:t>písomnou</w:t>
      </w:r>
      <w:r w:rsidR="00C9457F" w:rsidRPr="007E0781">
        <w:rPr>
          <w:rFonts w:ascii="Garamond" w:hAnsi="Garamond"/>
        </w:rPr>
        <w:t xml:space="preserve"> </w:t>
      </w:r>
      <w:r w:rsidRPr="007E0781">
        <w:rPr>
          <w:rFonts w:ascii="Garamond" w:hAnsi="Garamond"/>
        </w:rPr>
        <w:t>formou</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zmysle</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B602DA" w:rsidRPr="007E0781">
        <w:rPr>
          <w:rFonts w:ascii="Garamond" w:hAnsi="Garamond"/>
        </w:rPr>
        <w:t>9</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tlačive</w:t>
      </w:r>
      <w:r w:rsidR="00C9457F" w:rsidRPr="007E0781">
        <w:rPr>
          <w:rFonts w:ascii="Garamond" w:hAnsi="Garamond"/>
        </w:rPr>
        <w:t xml:space="preserve"> </w:t>
      </w:r>
      <w:r w:rsidRPr="007E0781">
        <w:rPr>
          <w:rFonts w:ascii="Garamond" w:hAnsi="Garamond"/>
        </w:rPr>
        <w:t>označenom</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„Oznámenie</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reklamácii“.</w:t>
      </w:r>
    </w:p>
    <w:p w14:paraId="75B55E98" w14:textId="77777777" w:rsidR="00F35476" w:rsidRPr="007E0781" w:rsidRDefault="00F35476" w:rsidP="00EB4543">
      <w:pPr>
        <w:pStyle w:val="Odstavecseseznamem"/>
        <w:keepNext/>
        <w:keepLines/>
        <w:tabs>
          <w:tab w:val="left" w:pos="709"/>
        </w:tabs>
        <w:spacing w:after="0" w:line="240" w:lineRule="auto"/>
        <w:jc w:val="both"/>
        <w:rPr>
          <w:rFonts w:ascii="Garamond" w:hAnsi="Garamond"/>
        </w:rPr>
      </w:pPr>
    </w:p>
    <w:p w14:paraId="49FADD03" w14:textId="6CA1A518" w:rsidR="00F35476" w:rsidRPr="007E0781" w:rsidRDefault="00F35476"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Prípadné</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skrytých</w:t>
      </w:r>
      <w:r w:rsidR="00C9457F" w:rsidRPr="007E0781">
        <w:rPr>
          <w:rFonts w:ascii="Garamond" w:hAnsi="Garamond"/>
        </w:rPr>
        <w:t xml:space="preserve"> </w:t>
      </w:r>
      <w:r w:rsidRPr="007E0781">
        <w:rPr>
          <w:rFonts w:ascii="Garamond" w:hAnsi="Garamond"/>
        </w:rPr>
        <w:t>vád</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vád</w:t>
      </w:r>
      <w:r w:rsidR="00C9457F" w:rsidRPr="007E0781">
        <w:rPr>
          <w:rFonts w:ascii="Garamond" w:hAnsi="Garamond"/>
        </w:rPr>
        <w:t xml:space="preserve"> </w:t>
      </w:r>
      <w:r w:rsidRPr="007E0781">
        <w:rPr>
          <w:rFonts w:ascii="Garamond" w:hAnsi="Garamond"/>
        </w:rPr>
        <w:t>zistených</w:t>
      </w:r>
      <w:r w:rsidR="00C9457F" w:rsidRPr="007E0781">
        <w:rPr>
          <w:rFonts w:ascii="Garamond" w:hAnsi="Garamond"/>
        </w:rPr>
        <w:t xml:space="preserve"> </w:t>
      </w:r>
      <w:r w:rsidRPr="007E0781">
        <w:rPr>
          <w:rFonts w:ascii="Garamond" w:hAnsi="Garamond"/>
        </w:rPr>
        <w:t>až</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používaní</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uplatniť</w:t>
      </w:r>
      <w:r w:rsidR="00C9457F" w:rsidRPr="007E0781">
        <w:rPr>
          <w:rFonts w:ascii="Garamond" w:hAnsi="Garamond"/>
        </w:rPr>
        <w:t xml:space="preserve"> </w:t>
      </w:r>
      <w:r w:rsidRPr="007E0781">
        <w:rPr>
          <w:rFonts w:ascii="Garamond" w:hAnsi="Garamond"/>
        </w:rPr>
        <w:t>u</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reklamačným</w:t>
      </w:r>
      <w:r w:rsidR="00C9457F" w:rsidRPr="007E0781">
        <w:rPr>
          <w:rFonts w:ascii="Garamond" w:hAnsi="Garamond"/>
        </w:rPr>
        <w:t xml:space="preserve"> </w:t>
      </w:r>
      <w:r w:rsidRPr="007E0781">
        <w:rPr>
          <w:rFonts w:ascii="Garamond" w:hAnsi="Garamond"/>
        </w:rPr>
        <w:t>listom</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tlačive</w:t>
      </w:r>
      <w:r w:rsidR="00C9457F" w:rsidRPr="007E0781">
        <w:rPr>
          <w:rFonts w:ascii="Garamond" w:hAnsi="Garamond"/>
        </w:rPr>
        <w:t xml:space="preserve"> </w:t>
      </w:r>
      <w:r w:rsidRPr="007E0781">
        <w:rPr>
          <w:rFonts w:ascii="Garamond" w:hAnsi="Garamond"/>
        </w:rPr>
        <w:t>označenom</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„Oznámenie</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reklamácii“)</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elektronickou</w:t>
      </w:r>
      <w:r w:rsidR="00C9457F" w:rsidRPr="007E0781">
        <w:rPr>
          <w:rFonts w:ascii="Garamond" w:hAnsi="Garamond"/>
        </w:rPr>
        <w:t xml:space="preserve"> </w:t>
      </w:r>
      <w:r w:rsidRPr="007E0781">
        <w:rPr>
          <w:rFonts w:ascii="Garamond" w:hAnsi="Garamond"/>
        </w:rPr>
        <w:t>poštou</w:t>
      </w:r>
      <w:r w:rsidR="00C9457F" w:rsidRPr="007E0781">
        <w:rPr>
          <w:rFonts w:ascii="Garamond" w:hAnsi="Garamond"/>
        </w:rPr>
        <w:t xml:space="preserve"> </w:t>
      </w:r>
      <w:r w:rsidRPr="007E0781">
        <w:rPr>
          <w:rFonts w:ascii="Garamond" w:hAnsi="Garamond"/>
        </w:rPr>
        <w:t>bezodkladne</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ich</w:t>
      </w:r>
      <w:r w:rsidR="00C9457F" w:rsidRPr="007E0781">
        <w:rPr>
          <w:rFonts w:ascii="Garamond" w:hAnsi="Garamond"/>
        </w:rPr>
        <w:t xml:space="preserve"> </w:t>
      </w:r>
      <w:r w:rsidRPr="007E0781">
        <w:rPr>
          <w:rFonts w:ascii="Garamond" w:hAnsi="Garamond"/>
        </w:rPr>
        <w:t>zistenia,</w:t>
      </w:r>
      <w:r w:rsidR="00C9457F" w:rsidRPr="007E0781">
        <w:rPr>
          <w:rFonts w:ascii="Garamond" w:hAnsi="Garamond"/>
        </w:rPr>
        <w:t xml:space="preserve"> </w:t>
      </w:r>
      <w:r w:rsidRPr="007E0781">
        <w:rPr>
          <w:rFonts w:ascii="Garamond" w:hAnsi="Garamond"/>
        </w:rPr>
        <w:t>najneskôr</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konca</w:t>
      </w:r>
      <w:r w:rsidR="00C9457F" w:rsidRPr="007E0781">
        <w:rPr>
          <w:rFonts w:ascii="Garamond" w:hAnsi="Garamond"/>
        </w:rPr>
        <w:t xml:space="preserve"> </w:t>
      </w:r>
      <w:r w:rsidRPr="007E0781">
        <w:rPr>
          <w:rFonts w:ascii="Garamond" w:hAnsi="Garamond"/>
        </w:rPr>
        <w:t>záručnej</w:t>
      </w:r>
      <w:r w:rsidR="00C9457F" w:rsidRPr="007E0781">
        <w:rPr>
          <w:rFonts w:ascii="Garamond" w:hAnsi="Garamond"/>
        </w:rPr>
        <w:t xml:space="preserve"> </w:t>
      </w:r>
      <w:r w:rsidRPr="007E0781">
        <w:rPr>
          <w:rFonts w:ascii="Garamond" w:hAnsi="Garamond"/>
        </w:rPr>
        <w:t>doby.</w:t>
      </w:r>
      <w:r w:rsidR="00C9457F" w:rsidRPr="007E0781">
        <w:rPr>
          <w:rFonts w:ascii="Garamond" w:hAnsi="Garamond"/>
        </w:rPr>
        <w:t xml:space="preserve"> </w:t>
      </w:r>
      <w:r w:rsidRPr="007E0781">
        <w:rPr>
          <w:rFonts w:ascii="Garamond" w:hAnsi="Garamond"/>
        </w:rPr>
        <w:t>Reklamácia</w:t>
      </w:r>
      <w:r w:rsidR="00C9457F" w:rsidRPr="007E0781">
        <w:rPr>
          <w:rFonts w:ascii="Garamond" w:hAnsi="Garamond"/>
        </w:rPr>
        <w:t xml:space="preserve"> </w:t>
      </w:r>
      <w:r w:rsidRPr="007E0781">
        <w:rPr>
          <w:rFonts w:ascii="Garamond" w:hAnsi="Garamond"/>
        </w:rPr>
        <w:t>uplatnená</w:t>
      </w:r>
      <w:r w:rsidR="00C9457F" w:rsidRPr="007E0781">
        <w:rPr>
          <w:rFonts w:ascii="Garamond" w:hAnsi="Garamond"/>
        </w:rPr>
        <w:t xml:space="preserve"> </w:t>
      </w:r>
      <w:r w:rsidRPr="007E0781">
        <w:rPr>
          <w:rFonts w:ascii="Garamond" w:hAnsi="Garamond"/>
        </w:rPr>
        <w:t>elektronickou</w:t>
      </w:r>
      <w:r w:rsidR="00C9457F" w:rsidRPr="007E0781">
        <w:rPr>
          <w:rFonts w:ascii="Garamond" w:hAnsi="Garamond"/>
        </w:rPr>
        <w:t xml:space="preserve"> </w:t>
      </w:r>
      <w:r w:rsidRPr="007E0781">
        <w:rPr>
          <w:rFonts w:ascii="Garamond" w:hAnsi="Garamond"/>
        </w:rPr>
        <w:t>poštou</w:t>
      </w:r>
      <w:r w:rsidR="00C9457F" w:rsidRPr="007E0781">
        <w:rPr>
          <w:rFonts w:ascii="Garamond" w:hAnsi="Garamond"/>
        </w:rPr>
        <w:t xml:space="preserve"> </w:t>
      </w:r>
      <w:r w:rsidRPr="007E0781">
        <w:rPr>
          <w:rFonts w:ascii="Garamond" w:hAnsi="Garamond"/>
        </w:rPr>
        <w:t>musí</w:t>
      </w:r>
      <w:r w:rsidR="00C9457F" w:rsidRPr="007E0781">
        <w:rPr>
          <w:rFonts w:ascii="Garamond" w:hAnsi="Garamond"/>
        </w:rPr>
        <w:t xml:space="preserve"> </w:t>
      </w:r>
      <w:r w:rsidRPr="007E0781">
        <w:rPr>
          <w:rFonts w:ascii="Garamond" w:hAnsi="Garamond"/>
        </w:rPr>
        <w:t>byť</w:t>
      </w:r>
      <w:r w:rsidR="00C9457F" w:rsidRPr="007E0781">
        <w:rPr>
          <w:rFonts w:ascii="Garamond" w:hAnsi="Garamond"/>
        </w:rPr>
        <w:t xml:space="preserve"> </w:t>
      </w:r>
      <w:r w:rsidRPr="007E0781">
        <w:rPr>
          <w:rFonts w:ascii="Garamond" w:hAnsi="Garamond"/>
        </w:rPr>
        <w:t>následne</w:t>
      </w:r>
      <w:r w:rsidR="00C9457F" w:rsidRPr="007E0781">
        <w:rPr>
          <w:rFonts w:ascii="Garamond" w:hAnsi="Garamond"/>
        </w:rPr>
        <w:t xml:space="preserve"> </w:t>
      </w:r>
      <w:r w:rsidRPr="007E0781">
        <w:rPr>
          <w:rFonts w:ascii="Garamond" w:hAnsi="Garamond"/>
        </w:rPr>
        <w:t>doložená</w:t>
      </w:r>
      <w:r w:rsidR="00C9457F" w:rsidRPr="007E0781">
        <w:rPr>
          <w:rFonts w:ascii="Garamond" w:hAnsi="Garamond"/>
        </w:rPr>
        <w:t xml:space="preserve"> </w:t>
      </w:r>
      <w:r w:rsidRPr="007E0781">
        <w:rPr>
          <w:rFonts w:ascii="Garamond" w:hAnsi="Garamond"/>
        </w:rPr>
        <w:t>písomným</w:t>
      </w:r>
      <w:r w:rsidR="00C9457F" w:rsidRPr="007E0781">
        <w:rPr>
          <w:rFonts w:ascii="Garamond" w:hAnsi="Garamond"/>
        </w:rPr>
        <w:t xml:space="preserve"> </w:t>
      </w:r>
      <w:r w:rsidRPr="007E0781">
        <w:rPr>
          <w:rFonts w:ascii="Garamond" w:hAnsi="Garamond"/>
        </w:rPr>
        <w:t>originálom</w:t>
      </w:r>
      <w:r w:rsidR="00C9457F" w:rsidRPr="007E0781">
        <w:rPr>
          <w:rFonts w:ascii="Garamond" w:hAnsi="Garamond"/>
        </w:rPr>
        <w:t xml:space="preserve"> </w:t>
      </w:r>
      <w:r w:rsidRPr="007E0781">
        <w:rPr>
          <w:rFonts w:ascii="Garamond" w:hAnsi="Garamond"/>
        </w:rPr>
        <w:t>zaslaným</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uplatnení</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elektronickou</w:t>
      </w:r>
      <w:r w:rsidR="00C9457F" w:rsidRPr="007E0781">
        <w:rPr>
          <w:rFonts w:ascii="Garamond" w:hAnsi="Garamond"/>
        </w:rPr>
        <w:t xml:space="preserve"> </w:t>
      </w:r>
      <w:r w:rsidRPr="007E0781">
        <w:rPr>
          <w:rFonts w:ascii="Garamond" w:hAnsi="Garamond"/>
        </w:rPr>
        <w:t>poštou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adresu</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uvedenej</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záhlaví</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inú</w:t>
      </w:r>
      <w:r w:rsidR="00C9457F" w:rsidRPr="007E0781">
        <w:rPr>
          <w:rFonts w:ascii="Garamond" w:hAnsi="Garamond"/>
        </w:rPr>
        <w:t xml:space="preserve"> </w:t>
      </w:r>
      <w:r w:rsidRPr="007E0781">
        <w:rPr>
          <w:rFonts w:ascii="Garamond" w:hAnsi="Garamond"/>
        </w:rPr>
        <w:t>písomne</w:t>
      </w:r>
      <w:r w:rsidR="00C9457F" w:rsidRPr="007E0781">
        <w:rPr>
          <w:rFonts w:ascii="Garamond" w:hAnsi="Garamond"/>
        </w:rPr>
        <w:t xml:space="preserve"> </w:t>
      </w:r>
      <w:r w:rsidRPr="007E0781">
        <w:rPr>
          <w:rFonts w:ascii="Garamond" w:hAnsi="Garamond"/>
        </w:rPr>
        <w:t>oznámenú</w:t>
      </w:r>
      <w:r w:rsidR="00C9457F" w:rsidRPr="007E0781">
        <w:rPr>
          <w:rFonts w:ascii="Garamond" w:hAnsi="Garamond"/>
        </w:rPr>
        <w:t xml:space="preserve"> </w:t>
      </w:r>
      <w:r w:rsidRPr="007E0781">
        <w:rPr>
          <w:rFonts w:ascii="Garamond" w:hAnsi="Garamond"/>
        </w:rPr>
        <w:t>adresu,</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ktorej</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uvedie</w:t>
      </w:r>
      <w:r w:rsidR="00C9457F" w:rsidRPr="007E0781">
        <w:rPr>
          <w:rFonts w:ascii="Garamond" w:hAnsi="Garamond"/>
        </w:rPr>
        <w:t xml:space="preserve"> </w:t>
      </w:r>
      <w:r w:rsidRPr="007E0781">
        <w:rPr>
          <w:rFonts w:ascii="Garamond" w:hAnsi="Garamond"/>
        </w:rPr>
        <w:t>číslo</w:t>
      </w:r>
      <w:r w:rsidR="00C9457F" w:rsidRPr="007E0781">
        <w:rPr>
          <w:rFonts w:ascii="Garamond" w:hAnsi="Garamond"/>
        </w:rPr>
        <w:t xml:space="preserve"> </w:t>
      </w:r>
      <w:r w:rsidRPr="007E0781">
        <w:rPr>
          <w:rFonts w:ascii="Garamond" w:hAnsi="Garamond"/>
        </w:rPr>
        <w:t>faktúry,</w:t>
      </w:r>
      <w:r w:rsidR="00C9457F" w:rsidRPr="007E0781">
        <w:rPr>
          <w:rFonts w:ascii="Garamond" w:hAnsi="Garamond"/>
        </w:rPr>
        <w:t xml:space="preserve"> </w:t>
      </w:r>
      <w:r w:rsidRPr="007E0781">
        <w:rPr>
          <w:rFonts w:ascii="Garamond" w:hAnsi="Garamond"/>
        </w:rPr>
        <w:t>resp.</w:t>
      </w:r>
      <w:r w:rsidR="00C9457F" w:rsidRPr="007E0781">
        <w:rPr>
          <w:rFonts w:ascii="Garamond" w:hAnsi="Garamond"/>
        </w:rPr>
        <w:t xml:space="preserve"> </w:t>
      </w:r>
      <w:r w:rsidRPr="007E0781">
        <w:rPr>
          <w:rFonts w:ascii="Garamond" w:hAnsi="Garamond"/>
        </w:rPr>
        <w:t>dodacieho</w:t>
      </w:r>
      <w:r w:rsidR="00C9457F" w:rsidRPr="007E0781">
        <w:rPr>
          <w:rFonts w:ascii="Garamond" w:hAnsi="Garamond"/>
        </w:rPr>
        <w:t xml:space="preserve"> </w:t>
      </w:r>
      <w:r w:rsidRPr="007E0781">
        <w:rPr>
          <w:rFonts w:ascii="Garamond" w:hAnsi="Garamond"/>
        </w:rPr>
        <w:t>listu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dôvod</w:t>
      </w:r>
      <w:r w:rsidR="00C9457F" w:rsidRPr="007E0781">
        <w:rPr>
          <w:rFonts w:ascii="Garamond" w:hAnsi="Garamond"/>
        </w:rPr>
        <w:t xml:space="preserve"> </w:t>
      </w:r>
      <w:r w:rsidRPr="007E0781">
        <w:rPr>
          <w:rFonts w:ascii="Garamond" w:hAnsi="Garamond"/>
        </w:rPr>
        <w:t>reklamácie.</w:t>
      </w:r>
    </w:p>
    <w:p w14:paraId="37FD963B" w14:textId="77777777" w:rsidR="00F35476" w:rsidRPr="007E0781" w:rsidRDefault="00F35476" w:rsidP="00EB4543">
      <w:pPr>
        <w:pStyle w:val="Odstavecseseznamem"/>
        <w:keepNext/>
        <w:keepLines/>
        <w:tabs>
          <w:tab w:val="left" w:pos="709"/>
        </w:tabs>
        <w:spacing w:after="0" w:line="240" w:lineRule="auto"/>
        <w:jc w:val="both"/>
        <w:rPr>
          <w:rFonts w:ascii="Garamond" w:hAnsi="Garamond"/>
        </w:rPr>
      </w:pPr>
    </w:p>
    <w:p w14:paraId="16791C9E" w14:textId="2837664D" w:rsidR="00F35476" w:rsidRPr="007E0781" w:rsidRDefault="00F35476"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lastRenderedPageBreak/>
        <w:t>Reklamáciu</w:t>
      </w:r>
      <w:r w:rsidR="00C9457F" w:rsidRPr="007E0781">
        <w:rPr>
          <w:rFonts w:ascii="Garamond" w:hAnsi="Garamond"/>
        </w:rPr>
        <w:t xml:space="preserve"> </w:t>
      </w:r>
      <w:r w:rsidRPr="007E0781">
        <w:rPr>
          <w:rFonts w:ascii="Garamond" w:hAnsi="Garamond"/>
        </w:rPr>
        <w:t>posúdia</w:t>
      </w:r>
      <w:r w:rsidR="00C9457F" w:rsidRPr="007E0781">
        <w:rPr>
          <w:rFonts w:ascii="Garamond" w:hAnsi="Garamond"/>
        </w:rPr>
        <w:t xml:space="preserve"> </w:t>
      </w:r>
      <w:r w:rsidRPr="007E0781">
        <w:rPr>
          <w:rFonts w:ascii="Garamond" w:hAnsi="Garamond"/>
        </w:rPr>
        <w:t>spoločne</w:t>
      </w:r>
      <w:r w:rsidR="00C9457F" w:rsidRPr="007E0781">
        <w:rPr>
          <w:rFonts w:ascii="Garamond" w:hAnsi="Garamond"/>
        </w:rPr>
        <w:t xml:space="preserve"> </w:t>
      </w:r>
      <w:r w:rsidRPr="007E0781">
        <w:rPr>
          <w:rFonts w:ascii="Garamond" w:hAnsi="Garamond"/>
        </w:rPr>
        <w:t>zástupcovia</w:t>
      </w:r>
      <w:r w:rsidR="00C9457F" w:rsidRPr="007E0781">
        <w:rPr>
          <w:rFonts w:ascii="Garamond" w:hAnsi="Garamond"/>
        </w:rPr>
        <w:t xml:space="preserve"> </w:t>
      </w:r>
      <w:r w:rsidRPr="007E0781">
        <w:rPr>
          <w:rFonts w:ascii="Garamond" w:hAnsi="Garamond"/>
        </w:rPr>
        <w:t>Zmluvných</w:t>
      </w:r>
      <w:r w:rsidR="00C9457F" w:rsidRPr="007E0781">
        <w:rPr>
          <w:rFonts w:ascii="Garamond" w:hAnsi="Garamond"/>
        </w:rPr>
        <w:t xml:space="preserve"> </w:t>
      </w:r>
      <w:r w:rsidRPr="007E0781">
        <w:rPr>
          <w:rFonts w:ascii="Garamond" w:hAnsi="Garamond"/>
        </w:rPr>
        <w:t>strán,</w:t>
      </w:r>
      <w:r w:rsidR="00C9457F" w:rsidRPr="007E0781">
        <w:rPr>
          <w:rFonts w:ascii="Garamond" w:hAnsi="Garamond"/>
        </w:rPr>
        <w:t xml:space="preserve"> </w:t>
      </w:r>
      <w:r w:rsidRPr="007E0781">
        <w:rPr>
          <w:rFonts w:ascii="Garamond" w:hAnsi="Garamond"/>
        </w:rPr>
        <w:t>pričom</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najneskôr</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2</w:t>
      </w:r>
      <w:r w:rsidR="00C9457F" w:rsidRPr="007E0781">
        <w:rPr>
          <w:rFonts w:ascii="Garamond" w:hAnsi="Garamond"/>
        </w:rPr>
        <w:t xml:space="preserve"> </w:t>
      </w:r>
      <w:r w:rsidRPr="007E0781">
        <w:rPr>
          <w:rFonts w:ascii="Garamond" w:hAnsi="Garamond"/>
        </w:rPr>
        <w:t>(dvoch)</w:t>
      </w:r>
      <w:r w:rsidR="00C9457F" w:rsidRPr="007E0781">
        <w:rPr>
          <w:rFonts w:ascii="Garamond" w:hAnsi="Garamond"/>
        </w:rPr>
        <w:t xml:space="preserve"> </w:t>
      </w:r>
      <w:r w:rsidRPr="007E0781">
        <w:rPr>
          <w:rFonts w:ascii="Garamond" w:hAnsi="Garamond"/>
        </w:rPr>
        <w:t>Pracovných</w:t>
      </w:r>
      <w:r w:rsidR="00C9457F" w:rsidRPr="007E0781">
        <w:rPr>
          <w:rFonts w:ascii="Garamond" w:hAnsi="Garamond"/>
        </w:rPr>
        <w:t xml:space="preserve"> </w:t>
      </w:r>
      <w:r w:rsidRPr="007E0781">
        <w:rPr>
          <w:rFonts w:ascii="Garamond" w:hAnsi="Garamond"/>
        </w:rPr>
        <w:t>dní</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uplatnenia</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vydá</w:t>
      </w:r>
      <w:r w:rsidR="00C9457F" w:rsidRPr="007E0781">
        <w:rPr>
          <w:rFonts w:ascii="Garamond" w:hAnsi="Garamond"/>
        </w:rPr>
        <w:t xml:space="preserve"> </w:t>
      </w:r>
      <w:r w:rsidRPr="007E0781">
        <w:rPr>
          <w:rFonts w:ascii="Garamond" w:hAnsi="Garamond"/>
        </w:rPr>
        <w:t>písomné</w:t>
      </w:r>
      <w:r w:rsidR="00C9457F" w:rsidRPr="007E0781">
        <w:rPr>
          <w:rFonts w:ascii="Garamond" w:hAnsi="Garamond"/>
        </w:rPr>
        <w:t xml:space="preserve"> </w:t>
      </w:r>
      <w:r w:rsidRPr="007E0781">
        <w:rPr>
          <w:rFonts w:ascii="Garamond" w:hAnsi="Garamond"/>
        </w:rPr>
        <w:t>stanovisko</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spôsobe</w:t>
      </w:r>
      <w:r w:rsidR="00C9457F" w:rsidRPr="007E0781">
        <w:rPr>
          <w:rFonts w:ascii="Garamond" w:hAnsi="Garamond"/>
        </w:rPr>
        <w:t xml:space="preserve"> </w:t>
      </w:r>
      <w:r w:rsidRPr="007E0781">
        <w:rPr>
          <w:rFonts w:ascii="Garamond" w:hAnsi="Garamond"/>
        </w:rPr>
        <w:t>vybavenia</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tejto</w:t>
      </w:r>
      <w:r w:rsidR="00C9457F" w:rsidRPr="007E0781">
        <w:rPr>
          <w:rFonts w:ascii="Garamond" w:hAnsi="Garamond"/>
        </w:rPr>
        <w:t xml:space="preserve"> </w:t>
      </w:r>
      <w:r w:rsidRPr="007E0781">
        <w:rPr>
          <w:rFonts w:ascii="Garamond" w:hAnsi="Garamond"/>
        </w:rPr>
        <w:t>lehote</w:t>
      </w:r>
      <w:r w:rsidR="00C9457F" w:rsidRPr="007E0781">
        <w:rPr>
          <w:rFonts w:ascii="Garamond" w:hAnsi="Garamond"/>
        </w:rPr>
        <w:t xml:space="preserve"> </w:t>
      </w:r>
      <w:r w:rsidRPr="007E0781">
        <w:rPr>
          <w:rFonts w:ascii="Garamond" w:hAnsi="Garamond"/>
        </w:rPr>
        <w:t>nevyjadrí,</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považovať</w:t>
      </w:r>
      <w:r w:rsidR="00C9457F" w:rsidRPr="007E0781">
        <w:rPr>
          <w:rFonts w:ascii="Garamond" w:hAnsi="Garamond"/>
        </w:rPr>
        <w:t xml:space="preserve"> </w:t>
      </w:r>
      <w:r w:rsidRPr="007E0781">
        <w:rPr>
          <w:rFonts w:ascii="Garamond" w:hAnsi="Garamond"/>
        </w:rPr>
        <w:t>reklamáciu</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uznanú.</w:t>
      </w:r>
    </w:p>
    <w:p w14:paraId="3F4BA24E" w14:textId="77777777" w:rsidR="00F35476" w:rsidRPr="007E0781" w:rsidRDefault="00F35476" w:rsidP="00EB4543">
      <w:pPr>
        <w:pStyle w:val="Odstavecseseznamem"/>
        <w:keepNext/>
        <w:keepLines/>
        <w:tabs>
          <w:tab w:val="left" w:pos="709"/>
        </w:tabs>
        <w:spacing w:after="0" w:line="240" w:lineRule="auto"/>
        <w:jc w:val="both"/>
        <w:rPr>
          <w:rFonts w:ascii="Garamond" w:hAnsi="Garamond"/>
        </w:rPr>
      </w:pPr>
    </w:p>
    <w:p w14:paraId="539E5A0F" w14:textId="0225CB7C" w:rsidR="00F35476" w:rsidRPr="007E0781" w:rsidRDefault="00F35476"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uznanej</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zaväzuje</w:t>
      </w:r>
      <w:r w:rsidR="00C9457F" w:rsidRPr="007E0781">
        <w:rPr>
          <w:rFonts w:ascii="Garamond" w:hAnsi="Garamond"/>
        </w:rPr>
        <w:t xml:space="preserve"> </w:t>
      </w:r>
      <w:proofErr w:type="spellStart"/>
      <w:r w:rsidRPr="007E0781">
        <w:rPr>
          <w:rFonts w:ascii="Garamond" w:hAnsi="Garamond"/>
        </w:rPr>
        <w:t>vadné</w:t>
      </w:r>
      <w:proofErr w:type="spellEnd"/>
      <w:r w:rsidR="00C9457F" w:rsidRPr="007E0781">
        <w:rPr>
          <w:rFonts w:ascii="Garamond" w:hAnsi="Garamond"/>
        </w:rPr>
        <w:t xml:space="preserve"> </w:t>
      </w:r>
      <w:r w:rsidRPr="007E0781">
        <w:rPr>
          <w:rFonts w:ascii="Garamond" w:hAnsi="Garamond"/>
        </w:rPr>
        <w:t>plnenie</w:t>
      </w:r>
      <w:r w:rsidR="00C9457F" w:rsidRPr="007E0781">
        <w:rPr>
          <w:rFonts w:ascii="Garamond" w:hAnsi="Garamond"/>
        </w:rPr>
        <w:t xml:space="preserve"> </w:t>
      </w:r>
      <w:r w:rsidRPr="007E0781">
        <w:rPr>
          <w:rFonts w:ascii="Garamond" w:hAnsi="Garamond"/>
        </w:rPr>
        <w:t>vysporiadať</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vlastné</w:t>
      </w:r>
      <w:r w:rsidR="00C9457F" w:rsidRPr="007E0781">
        <w:rPr>
          <w:rFonts w:ascii="Garamond" w:hAnsi="Garamond"/>
        </w:rPr>
        <w:t xml:space="preserve"> </w:t>
      </w:r>
      <w:r w:rsidRPr="007E0781">
        <w:rPr>
          <w:rFonts w:ascii="Garamond" w:hAnsi="Garamond"/>
        </w:rPr>
        <w:t>náklady</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5</w:t>
      </w:r>
      <w:r w:rsidR="00C9457F" w:rsidRPr="007E0781">
        <w:rPr>
          <w:rFonts w:ascii="Garamond" w:hAnsi="Garamond"/>
        </w:rPr>
        <w:t xml:space="preserve"> </w:t>
      </w:r>
      <w:r w:rsidRPr="007E0781">
        <w:rPr>
          <w:rFonts w:ascii="Garamond" w:hAnsi="Garamond"/>
        </w:rPr>
        <w:t>(piatich)</w:t>
      </w:r>
      <w:r w:rsidR="00C9457F" w:rsidRPr="007E0781">
        <w:rPr>
          <w:rFonts w:ascii="Garamond" w:hAnsi="Garamond"/>
        </w:rPr>
        <w:t xml:space="preserve"> </w:t>
      </w:r>
      <w:r w:rsidRPr="007E0781">
        <w:rPr>
          <w:rFonts w:ascii="Garamond" w:hAnsi="Garamond"/>
        </w:rPr>
        <w:t>Pracovných</w:t>
      </w:r>
      <w:r w:rsidR="00C9457F" w:rsidRPr="007E0781">
        <w:rPr>
          <w:rFonts w:ascii="Garamond" w:hAnsi="Garamond"/>
        </w:rPr>
        <w:t xml:space="preserve"> </w:t>
      </w:r>
      <w:r w:rsidRPr="007E0781">
        <w:rPr>
          <w:rFonts w:ascii="Garamond" w:hAnsi="Garamond"/>
        </w:rPr>
        <w:t>dní</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uznania</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p>
    <w:p w14:paraId="7CF1D57A" w14:textId="77777777" w:rsidR="00F35476" w:rsidRPr="007E0781" w:rsidRDefault="00F35476" w:rsidP="00EB4543">
      <w:pPr>
        <w:pStyle w:val="Odstavecseseznamem"/>
        <w:keepNext/>
        <w:keepLines/>
        <w:spacing w:after="0" w:line="240" w:lineRule="auto"/>
        <w:rPr>
          <w:rFonts w:ascii="Garamond" w:hAnsi="Garamond"/>
        </w:rPr>
      </w:pPr>
    </w:p>
    <w:p w14:paraId="649795F7" w14:textId="5DED9024" w:rsidR="00F35476" w:rsidRPr="007E0781" w:rsidRDefault="00F35476"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sporu</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zodpovednosť</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vadu</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zaväzuje</w:t>
      </w:r>
      <w:r w:rsidR="00C9457F" w:rsidRPr="007E0781">
        <w:rPr>
          <w:rFonts w:ascii="Garamond" w:hAnsi="Garamond"/>
        </w:rPr>
        <w:t xml:space="preserve"> </w:t>
      </w:r>
      <w:proofErr w:type="spellStart"/>
      <w:r w:rsidRPr="007E0781">
        <w:rPr>
          <w:rFonts w:ascii="Garamond" w:hAnsi="Garamond"/>
        </w:rPr>
        <w:t>vadné</w:t>
      </w:r>
      <w:proofErr w:type="spellEnd"/>
      <w:r w:rsidR="00C9457F" w:rsidRPr="007E0781">
        <w:rPr>
          <w:rFonts w:ascii="Garamond" w:hAnsi="Garamond"/>
        </w:rPr>
        <w:t xml:space="preserve"> </w:t>
      </w:r>
      <w:r w:rsidRPr="007E0781">
        <w:rPr>
          <w:rFonts w:ascii="Garamond" w:hAnsi="Garamond"/>
        </w:rPr>
        <w:t>plnenie</w:t>
      </w:r>
      <w:r w:rsidR="00C9457F" w:rsidRPr="007E0781">
        <w:rPr>
          <w:rFonts w:ascii="Garamond" w:hAnsi="Garamond"/>
        </w:rPr>
        <w:t xml:space="preserve"> </w:t>
      </w:r>
      <w:r w:rsidRPr="007E0781">
        <w:rPr>
          <w:rFonts w:ascii="Garamond" w:hAnsi="Garamond"/>
        </w:rPr>
        <w:t>vysporiadať</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vlastné</w:t>
      </w:r>
      <w:r w:rsidR="00C9457F" w:rsidRPr="007E0781">
        <w:rPr>
          <w:rFonts w:ascii="Garamond" w:hAnsi="Garamond"/>
        </w:rPr>
        <w:t xml:space="preserve"> </w:t>
      </w:r>
      <w:r w:rsidRPr="007E0781">
        <w:rPr>
          <w:rFonts w:ascii="Garamond" w:hAnsi="Garamond"/>
        </w:rPr>
        <w:t>náklady</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lehote</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bodu</w:t>
      </w:r>
      <w:r w:rsidR="00C9457F" w:rsidRPr="007E0781">
        <w:rPr>
          <w:rFonts w:ascii="Garamond" w:hAnsi="Garamond"/>
        </w:rPr>
        <w:t xml:space="preserve"> </w:t>
      </w:r>
      <w:r w:rsidR="00BD2FDB" w:rsidRPr="007E0781">
        <w:rPr>
          <w:rFonts w:ascii="Garamond" w:hAnsi="Garamond"/>
        </w:rPr>
        <w:t>5.8</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Úhradu</w:t>
      </w:r>
      <w:r w:rsidR="00C9457F" w:rsidRPr="007E0781">
        <w:rPr>
          <w:rFonts w:ascii="Garamond" w:hAnsi="Garamond"/>
        </w:rPr>
        <w:t xml:space="preserve"> </w:t>
      </w:r>
      <w:r w:rsidRPr="007E0781">
        <w:rPr>
          <w:rFonts w:ascii="Garamond" w:hAnsi="Garamond"/>
        </w:rPr>
        <w:t>nákladov</w:t>
      </w:r>
      <w:r w:rsidR="00C9457F" w:rsidRPr="007E0781">
        <w:rPr>
          <w:rFonts w:ascii="Garamond" w:hAnsi="Garamond"/>
        </w:rPr>
        <w:t xml:space="preserve"> </w:t>
      </w:r>
      <w:r w:rsidRPr="007E0781">
        <w:rPr>
          <w:rFonts w:ascii="Garamond" w:hAnsi="Garamond"/>
        </w:rPr>
        <w:t>spojených</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Pr="007E0781">
        <w:rPr>
          <w:rFonts w:ascii="Garamond" w:hAnsi="Garamond"/>
        </w:rPr>
        <w:t>odstránením</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následne</w:t>
      </w:r>
      <w:r w:rsidR="00C9457F" w:rsidRPr="007E0781">
        <w:rPr>
          <w:rFonts w:ascii="Garamond" w:hAnsi="Garamond"/>
        </w:rPr>
        <w:t xml:space="preserve"> </w:t>
      </w:r>
      <w:r w:rsidRPr="007E0781">
        <w:rPr>
          <w:rFonts w:ascii="Garamond" w:hAnsi="Garamond"/>
        </w:rPr>
        <w:t>znášať</w:t>
      </w:r>
      <w:r w:rsidR="00C9457F" w:rsidRPr="007E0781">
        <w:rPr>
          <w:rFonts w:ascii="Garamond" w:hAnsi="Garamond"/>
        </w:rPr>
        <w:t xml:space="preserve"> </w:t>
      </w:r>
      <w:r w:rsidRPr="007E0781">
        <w:rPr>
          <w:rFonts w:ascii="Garamond" w:hAnsi="Garamond"/>
        </w:rPr>
        <w:t>Zmluvná</w:t>
      </w:r>
      <w:r w:rsidR="00C9457F" w:rsidRPr="007E0781">
        <w:rPr>
          <w:rFonts w:ascii="Garamond" w:hAnsi="Garamond"/>
        </w:rPr>
        <w:t xml:space="preserve"> </w:t>
      </w:r>
      <w:r w:rsidRPr="007E0781">
        <w:rPr>
          <w:rFonts w:ascii="Garamond" w:hAnsi="Garamond"/>
        </w:rPr>
        <w:t>strana,</w:t>
      </w:r>
      <w:r w:rsidR="00C9457F" w:rsidRPr="007E0781">
        <w:rPr>
          <w:rFonts w:ascii="Garamond" w:hAnsi="Garamond"/>
        </w:rPr>
        <w:t xml:space="preserve"> </w:t>
      </w:r>
      <w:r w:rsidRPr="007E0781">
        <w:rPr>
          <w:rFonts w:ascii="Garamond" w:hAnsi="Garamond"/>
        </w:rPr>
        <w:t>ktorá</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neúspešná</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spore</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určenie</w:t>
      </w:r>
      <w:r w:rsidR="00C9457F" w:rsidRPr="007E0781">
        <w:rPr>
          <w:rFonts w:ascii="Garamond" w:hAnsi="Garamond"/>
        </w:rPr>
        <w:t xml:space="preserve"> </w:t>
      </w:r>
      <w:r w:rsidRPr="007E0781">
        <w:rPr>
          <w:rFonts w:ascii="Garamond" w:hAnsi="Garamond"/>
        </w:rPr>
        <w:t>zodpovednosti</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vadu.</w:t>
      </w:r>
    </w:p>
    <w:p w14:paraId="7DBFA1B9" w14:textId="77777777" w:rsidR="00B602DA" w:rsidRPr="007E0781" w:rsidRDefault="00B602DA" w:rsidP="00EB4543">
      <w:pPr>
        <w:keepNext/>
        <w:keepLines/>
        <w:tabs>
          <w:tab w:val="left" w:pos="709"/>
        </w:tabs>
        <w:spacing w:after="0" w:line="240" w:lineRule="auto"/>
        <w:ind w:left="709"/>
        <w:jc w:val="both"/>
        <w:rPr>
          <w:rFonts w:ascii="Garamond" w:hAnsi="Garamond"/>
        </w:rPr>
      </w:pPr>
    </w:p>
    <w:p w14:paraId="4C5DD900" w14:textId="4FBA0B34" w:rsidR="00B602DA" w:rsidRPr="007E0781" w:rsidRDefault="00B602DA"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cs="Calibri"/>
        </w:rPr>
        <w:t>V prípade, ak Dodávateľ neprevezme od Objednávateľa reklamovaný Tovar, Objednávateľ je oprávnený zaslať tento Tovar Dodávateľovi na jeho náklady, pričom náklady na poštovné vrátane poistenia zásielky je Dodávateľ povinný uhradiť na výzvu Objednávateľa do 5 (piatich) Pracovných dní odo dňa doručenia výzvy na ich úhradu spolu s kópiou dokladov preukazujúcich uhradené poštovné a poistné. V prípade, ak Dodávateľ neuhradí Objednávateľovi náklady spojené s uplatnením reklamácie podľa tohto bodu tohto článku Zmluvy, Objednávateľ je oprávnený započítať si tieto náklady voči najbližšej faktúre Dodávateľa.</w:t>
      </w:r>
    </w:p>
    <w:p w14:paraId="74465F5C" w14:textId="77777777" w:rsidR="00BF67B7" w:rsidRPr="007E0781" w:rsidRDefault="00BF67B7" w:rsidP="00EB4543">
      <w:pPr>
        <w:keepNext/>
        <w:keepLines/>
        <w:tabs>
          <w:tab w:val="left" w:pos="720"/>
        </w:tabs>
        <w:spacing w:after="0" w:line="240" w:lineRule="auto"/>
        <w:jc w:val="both"/>
        <w:outlineLvl w:val="1"/>
        <w:rPr>
          <w:rFonts w:ascii="Garamond" w:hAnsi="Garamond"/>
          <w:b/>
          <w:bCs/>
        </w:rPr>
      </w:pPr>
    </w:p>
    <w:p w14:paraId="4AC54A14" w14:textId="39FBF3B4"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hAnsi="Garamond"/>
          <w:b/>
          <w:bCs/>
        </w:rPr>
      </w:pPr>
      <w:r w:rsidRPr="007E0781">
        <w:rPr>
          <w:rFonts w:ascii="Garamond" w:hAnsi="Garamond" w:cs="Arial"/>
          <w:b/>
          <w:bCs/>
          <w:lang w:eastAsia="ar-SA"/>
        </w:rPr>
        <w:t>VYHLÁSENIA</w:t>
      </w:r>
      <w:r w:rsidR="00C9457F" w:rsidRPr="007E0781">
        <w:rPr>
          <w:rFonts w:ascii="Garamond" w:hAnsi="Garamond"/>
          <w:b/>
          <w:bCs/>
        </w:rPr>
        <w:t xml:space="preserve"> </w:t>
      </w:r>
      <w:r w:rsidRPr="007E0781">
        <w:rPr>
          <w:rFonts w:ascii="Garamond" w:hAnsi="Garamond"/>
          <w:b/>
          <w:bCs/>
        </w:rPr>
        <w:t>A</w:t>
      </w:r>
      <w:r w:rsidR="00C9457F" w:rsidRPr="007E0781">
        <w:rPr>
          <w:rFonts w:ascii="Garamond" w:hAnsi="Garamond"/>
          <w:b/>
          <w:bCs/>
        </w:rPr>
        <w:t xml:space="preserve"> </w:t>
      </w:r>
      <w:r w:rsidRPr="007E0781">
        <w:rPr>
          <w:rFonts w:ascii="Garamond" w:hAnsi="Garamond"/>
          <w:b/>
          <w:bCs/>
        </w:rPr>
        <w:t>ZÁRUKY</w:t>
      </w:r>
    </w:p>
    <w:p w14:paraId="0DB7AC46" w14:textId="77777777" w:rsidR="00013130" w:rsidRPr="007E0781" w:rsidRDefault="00013130" w:rsidP="00EB4543">
      <w:pPr>
        <w:keepNext/>
        <w:keepLines/>
        <w:tabs>
          <w:tab w:val="left" w:pos="0"/>
          <w:tab w:val="left" w:pos="708"/>
          <w:tab w:val="center" w:pos="4536"/>
          <w:tab w:val="right" w:pos="9072"/>
        </w:tabs>
        <w:spacing w:after="0" w:line="240" w:lineRule="auto"/>
        <w:ind w:left="709"/>
        <w:jc w:val="both"/>
        <w:rPr>
          <w:rFonts w:ascii="Garamond" w:eastAsia="Calibri" w:hAnsi="Garamond"/>
          <w:b/>
        </w:rPr>
      </w:pPr>
    </w:p>
    <w:p w14:paraId="5A58A616" w14:textId="30E21272" w:rsidR="00C7408B" w:rsidRPr="007E0781" w:rsidRDefault="00013130" w:rsidP="00EB4543">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7E0781">
        <w:rPr>
          <w:rFonts w:ascii="Garamond" w:eastAsia="Calibri" w:hAnsi="Garamond"/>
        </w:rPr>
        <w:t>Dodávateľ</w:t>
      </w:r>
      <w:r w:rsidR="00C9457F" w:rsidRPr="007E0781">
        <w:rPr>
          <w:rFonts w:ascii="Garamond" w:eastAsia="Calibri" w:hAnsi="Garamond"/>
        </w:rPr>
        <w:t xml:space="preserve"> </w:t>
      </w:r>
      <w:r w:rsidRPr="007E0781">
        <w:rPr>
          <w:rFonts w:ascii="Garamond" w:eastAsia="Calibri" w:hAnsi="Garamond"/>
        </w:rPr>
        <w:t>vyhlasuje</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ubezpečuje</w:t>
      </w:r>
      <w:r w:rsidR="00C9457F" w:rsidRPr="007E0781">
        <w:rPr>
          <w:rFonts w:ascii="Garamond" w:eastAsia="Calibri" w:hAnsi="Garamond"/>
        </w:rPr>
        <w:t xml:space="preserve"> </w:t>
      </w:r>
      <w:r w:rsidRPr="007E0781">
        <w:rPr>
          <w:rFonts w:ascii="Garamond" w:eastAsia="Calibri" w:hAnsi="Garamond"/>
        </w:rPr>
        <w:t>Objednávateľa,</w:t>
      </w:r>
      <w:r w:rsidR="00C9457F" w:rsidRPr="007E0781">
        <w:rPr>
          <w:rFonts w:ascii="Garamond" w:eastAsia="Calibri" w:hAnsi="Garamond"/>
        </w:rPr>
        <w:t xml:space="preserve"> </w:t>
      </w:r>
      <w:r w:rsidRPr="007E0781">
        <w:rPr>
          <w:rFonts w:ascii="Garamond" w:eastAsia="Calibri" w:hAnsi="Garamond"/>
        </w:rPr>
        <w:t>že</w:t>
      </w:r>
      <w:r w:rsidR="00C9457F" w:rsidRPr="007E0781">
        <w:rPr>
          <w:rFonts w:ascii="Garamond" w:eastAsia="Calibri" w:hAnsi="Garamond"/>
        </w:rPr>
        <w:t xml:space="preserve"> </w:t>
      </w:r>
      <w:r w:rsidRPr="007E0781">
        <w:rPr>
          <w:rFonts w:ascii="Garamond" w:eastAsia="Calibri" w:hAnsi="Garamond"/>
        </w:rPr>
        <w:t>ku</w:t>
      </w:r>
      <w:r w:rsidR="00C9457F" w:rsidRPr="007E0781">
        <w:rPr>
          <w:rFonts w:ascii="Garamond" w:eastAsia="Calibri" w:hAnsi="Garamond"/>
        </w:rPr>
        <w:t xml:space="preserve"> </w:t>
      </w:r>
      <w:r w:rsidRPr="007E0781">
        <w:rPr>
          <w:rFonts w:ascii="Garamond" w:eastAsia="Calibri" w:hAnsi="Garamond"/>
        </w:rPr>
        <w:t>dňu</w:t>
      </w:r>
      <w:r w:rsidR="00C9457F" w:rsidRPr="007E0781">
        <w:rPr>
          <w:rFonts w:ascii="Garamond" w:eastAsia="Calibri" w:hAnsi="Garamond"/>
        </w:rPr>
        <w:t xml:space="preserve"> </w:t>
      </w:r>
      <w:r w:rsidRPr="007E0781">
        <w:rPr>
          <w:rFonts w:ascii="Garamond" w:eastAsia="Calibri" w:hAnsi="Garamond"/>
        </w:rPr>
        <w:t>podpisu</w:t>
      </w:r>
      <w:r w:rsidR="00C9457F" w:rsidRPr="007E0781">
        <w:rPr>
          <w:rFonts w:ascii="Garamond" w:eastAsia="Calibri" w:hAnsi="Garamond"/>
        </w:rPr>
        <w:t xml:space="preserve"> </w:t>
      </w:r>
      <w:r w:rsidRPr="007E0781">
        <w:rPr>
          <w:rFonts w:ascii="Garamond" w:eastAsia="Calibri" w:hAnsi="Garamond"/>
        </w:rPr>
        <w:t>Zmluvy</w:t>
      </w:r>
      <w:r w:rsidR="00C9457F" w:rsidRPr="007E0781">
        <w:rPr>
          <w:rFonts w:ascii="Garamond" w:eastAsia="Calibri" w:hAnsi="Garamond"/>
        </w:rPr>
        <w:t xml:space="preserve"> </w:t>
      </w:r>
      <w:r w:rsidR="005E4872" w:rsidRPr="007E0781">
        <w:rPr>
          <w:rFonts w:ascii="Garamond" w:eastAsia="Calibri" w:hAnsi="Garamond"/>
        </w:rPr>
        <w:t>Dodávateľom</w:t>
      </w:r>
      <w:r w:rsidRPr="007E0781">
        <w:rPr>
          <w:rFonts w:ascii="Garamond" w:eastAsia="Calibri" w:hAnsi="Garamond"/>
        </w:rPr>
        <w:t>:</w:t>
      </w:r>
      <w:r w:rsidR="00C9457F" w:rsidRPr="007E0781">
        <w:rPr>
          <w:rFonts w:ascii="Garamond" w:eastAsia="Calibri" w:hAnsi="Garamond"/>
        </w:rPr>
        <w:t xml:space="preserve"> </w:t>
      </w:r>
    </w:p>
    <w:p w14:paraId="15E87DBA" w14:textId="77777777" w:rsidR="00013130" w:rsidRPr="007E0781" w:rsidRDefault="00013130" w:rsidP="00EB4543">
      <w:pPr>
        <w:keepNext/>
        <w:keepLines/>
        <w:tabs>
          <w:tab w:val="left" w:pos="0"/>
          <w:tab w:val="center" w:pos="4536"/>
          <w:tab w:val="right" w:pos="9072"/>
        </w:tabs>
        <w:spacing w:after="0" w:line="240" w:lineRule="auto"/>
        <w:ind w:left="709"/>
        <w:contextualSpacing/>
        <w:jc w:val="both"/>
        <w:rPr>
          <w:rFonts w:ascii="Garamond" w:eastAsia="Calibri" w:hAnsi="Garamond"/>
        </w:rPr>
      </w:pPr>
      <w:r w:rsidRPr="007E0781">
        <w:rPr>
          <w:rFonts w:ascii="Garamond" w:eastAsia="Calibri" w:hAnsi="Garamond"/>
        </w:rPr>
        <w:tab/>
      </w:r>
    </w:p>
    <w:p w14:paraId="132BF2FC" w14:textId="1FFF3D0A" w:rsidR="00013130" w:rsidRPr="007E0781" w:rsidRDefault="00013130" w:rsidP="00EB454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osoba</w:t>
      </w:r>
      <w:r w:rsidR="00C9457F" w:rsidRPr="007E0781">
        <w:rPr>
          <w:rFonts w:ascii="Garamond" w:eastAsia="Calibri" w:hAnsi="Garamond"/>
        </w:rPr>
        <w:t xml:space="preserve"> </w:t>
      </w:r>
      <w:r w:rsidRPr="007E0781">
        <w:rPr>
          <w:rFonts w:ascii="Garamond" w:eastAsia="Calibri" w:hAnsi="Garamond"/>
        </w:rPr>
        <w:t>konajúca</w:t>
      </w:r>
      <w:r w:rsidR="00C9457F" w:rsidRPr="007E0781">
        <w:rPr>
          <w:rFonts w:ascii="Garamond" w:eastAsia="Calibri" w:hAnsi="Garamond"/>
        </w:rPr>
        <w:t xml:space="preserve"> </w:t>
      </w:r>
      <w:r w:rsidRPr="007E0781">
        <w:rPr>
          <w:rFonts w:ascii="Garamond" w:eastAsia="Calibri" w:hAnsi="Garamond"/>
        </w:rPr>
        <w:t>za</w:t>
      </w:r>
      <w:r w:rsidR="00C9457F" w:rsidRPr="007E0781">
        <w:rPr>
          <w:rFonts w:ascii="Garamond" w:eastAsia="Calibri" w:hAnsi="Garamond"/>
        </w:rPr>
        <w:t xml:space="preserve"> </w:t>
      </w:r>
      <w:r w:rsidRPr="007E0781">
        <w:rPr>
          <w:rFonts w:ascii="Garamond" w:eastAsia="Calibri" w:hAnsi="Garamond"/>
        </w:rPr>
        <w:t>Dodávateľa</w:t>
      </w:r>
      <w:r w:rsidR="00C9457F" w:rsidRPr="007E0781">
        <w:rPr>
          <w:rFonts w:ascii="Garamond" w:eastAsia="Calibri" w:hAnsi="Garamond"/>
        </w:rPr>
        <w:t xml:space="preserve"> </w:t>
      </w:r>
      <w:r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plnom</w:t>
      </w:r>
      <w:r w:rsidR="00C9457F" w:rsidRPr="007E0781">
        <w:rPr>
          <w:rFonts w:ascii="Garamond" w:eastAsia="Calibri" w:hAnsi="Garamond"/>
        </w:rPr>
        <w:t xml:space="preserve"> </w:t>
      </w:r>
      <w:r w:rsidRPr="007E0781">
        <w:rPr>
          <w:rFonts w:ascii="Garamond" w:eastAsia="Calibri" w:hAnsi="Garamond"/>
        </w:rPr>
        <w:t>rozsahu</w:t>
      </w:r>
      <w:r w:rsidR="00C9457F" w:rsidRPr="007E0781">
        <w:rPr>
          <w:rFonts w:ascii="Garamond" w:eastAsia="Calibri" w:hAnsi="Garamond"/>
        </w:rPr>
        <w:t xml:space="preserve"> </w:t>
      </w:r>
      <w:r w:rsidRPr="007E0781">
        <w:rPr>
          <w:rFonts w:ascii="Garamond" w:eastAsia="Calibri" w:hAnsi="Garamond"/>
        </w:rPr>
        <w:t>oprávnená</w:t>
      </w:r>
      <w:r w:rsidR="00C9457F" w:rsidRPr="007E0781">
        <w:rPr>
          <w:rFonts w:ascii="Garamond" w:eastAsia="Calibri" w:hAnsi="Garamond"/>
        </w:rPr>
        <w:t xml:space="preserve"> </w:t>
      </w:r>
      <w:r w:rsidRPr="007E0781">
        <w:rPr>
          <w:rFonts w:ascii="Garamond" w:eastAsia="Calibri" w:hAnsi="Garamond"/>
        </w:rPr>
        <w:t>dojednať,</w:t>
      </w:r>
      <w:r w:rsidR="00C9457F" w:rsidRPr="007E0781">
        <w:rPr>
          <w:rFonts w:ascii="Garamond" w:eastAsia="Calibri" w:hAnsi="Garamond"/>
        </w:rPr>
        <w:t xml:space="preserve"> </w:t>
      </w:r>
      <w:r w:rsidRPr="007E0781">
        <w:rPr>
          <w:rFonts w:ascii="Garamond" w:eastAsia="Calibri" w:hAnsi="Garamond"/>
        </w:rPr>
        <w:t>uzavrieť</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podpísať</w:t>
      </w:r>
      <w:r w:rsidR="00C9457F" w:rsidRPr="007E0781">
        <w:rPr>
          <w:rFonts w:ascii="Garamond" w:eastAsia="Calibri" w:hAnsi="Garamond"/>
        </w:rPr>
        <w:t xml:space="preserve"> </w:t>
      </w:r>
      <w:r w:rsidRPr="007E0781">
        <w:rPr>
          <w:rFonts w:ascii="Garamond" w:eastAsia="Calibri" w:hAnsi="Garamond"/>
        </w:rPr>
        <w:t>Zmluvu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vykonávať</w:t>
      </w:r>
      <w:r w:rsidR="00C9457F" w:rsidRPr="007E0781">
        <w:rPr>
          <w:rFonts w:ascii="Garamond" w:eastAsia="Calibri" w:hAnsi="Garamond"/>
        </w:rPr>
        <w:t xml:space="preserve"> </w:t>
      </w:r>
      <w:r w:rsidRPr="007E0781">
        <w:rPr>
          <w:rFonts w:ascii="Garamond" w:eastAsia="Calibri" w:hAnsi="Garamond"/>
        </w:rPr>
        <w:t>práva</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povinnosti</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nej</w:t>
      </w:r>
      <w:r w:rsidR="00C9457F" w:rsidRPr="007E0781">
        <w:rPr>
          <w:rFonts w:ascii="Garamond" w:eastAsia="Calibri" w:hAnsi="Garamond"/>
        </w:rPr>
        <w:t xml:space="preserve"> </w:t>
      </w:r>
      <w:r w:rsidRPr="007E0781">
        <w:rPr>
          <w:rFonts w:ascii="Garamond" w:eastAsia="Calibri" w:hAnsi="Garamond"/>
        </w:rPr>
        <w:t>upravené;</w:t>
      </w:r>
    </w:p>
    <w:p w14:paraId="181559AF" w14:textId="77777777" w:rsidR="001E36CA" w:rsidRPr="007E0781" w:rsidRDefault="001E36CA" w:rsidP="00EB4543">
      <w:pPr>
        <w:keepNext/>
        <w:keepLines/>
        <w:tabs>
          <w:tab w:val="left" w:pos="0"/>
          <w:tab w:val="center" w:pos="4536"/>
          <w:tab w:val="right" w:pos="9072"/>
        </w:tabs>
        <w:spacing w:after="0" w:line="240" w:lineRule="auto"/>
        <w:ind w:left="1429"/>
        <w:contextualSpacing/>
        <w:jc w:val="both"/>
        <w:rPr>
          <w:rFonts w:ascii="Garamond" w:eastAsia="Calibri" w:hAnsi="Garamond"/>
        </w:rPr>
      </w:pPr>
    </w:p>
    <w:p w14:paraId="061E4188" w14:textId="36C169FF" w:rsidR="00013130" w:rsidRPr="007E0781" w:rsidRDefault="00013130" w:rsidP="00EB454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spoločnosťou</w:t>
      </w:r>
      <w:r w:rsidR="00C9457F" w:rsidRPr="007E0781">
        <w:rPr>
          <w:rFonts w:ascii="Garamond" w:eastAsia="Calibri" w:hAnsi="Garamond"/>
        </w:rPr>
        <w:t xml:space="preserve"> </w:t>
      </w:r>
      <w:r w:rsidRPr="007E0781">
        <w:rPr>
          <w:rFonts w:ascii="Garamond" w:eastAsia="Calibri" w:hAnsi="Garamond"/>
        </w:rPr>
        <w:t>riadne</w:t>
      </w:r>
      <w:r w:rsidR="00C9457F" w:rsidRPr="007E0781">
        <w:rPr>
          <w:rFonts w:ascii="Garamond" w:eastAsia="Calibri" w:hAnsi="Garamond"/>
        </w:rPr>
        <w:t xml:space="preserve"> </w:t>
      </w:r>
      <w:r w:rsidRPr="007E0781">
        <w:rPr>
          <w:rFonts w:ascii="Garamond" w:eastAsia="Calibri" w:hAnsi="Garamond"/>
        </w:rPr>
        <w:t>založenou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existujúcou</w:t>
      </w:r>
      <w:r w:rsidR="00C9457F" w:rsidRPr="007E0781">
        <w:rPr>
          <w:rFonts w:ascii="Garamond" w:eastAsia="Calibri" w:hAnsi="Garamond"/>
        </w:rPr>
        <w:t xml:space="preserve"> </w:t>
      </w:r>
      <w:r w:rsidRPr="007E0781">
        <w:rPr>
          <w:rFonts w:ascii="Garamond" w:eastAsia="Calibri" w:hAnsi="Garamond"/>
        </w:rPr>
        <w:t>podľa</w:t>
      </w:r>
      <w:r w:rsidR="00C9457F" w:rsidRPr="007E0781">
        <w:rPr>
          <w:rFonts w:ascii="Garamond" w:eastAsia="Calibri" w:hAnsi="Garamond"/>
        </w:rPr>
        <w:t xml:space="preserve"> </w:t>
      </w:r>
      <w:r w:rsidRPr="007E0781">
        <w:rPr>
          <w:rFonts w:ascii="Garamond" w:eastAsia="Calibri" w:hAnsi="Garamond"/>
        </w:rPr>
        <w:t>právneho</w:t>
      </w:r>
      <w:r w:rsidR="00C9457F" w:rsidRPr="007E0781">
        <w:rPr>
          <w:rFonts w:ascii="Garamond" w:eastAsia="Calibri" w:hAnsi="Garamond"/>
        </w:rPr>
        <w:t xml:space="preserve"> </w:t>
      </w:r>
      <w:r w:rsidRPr="007E0781">
        <w:rPr>
          <w:rFonts w:ascii="Garamond" w:eastAsia="Calibri" w:hAnsi="Garamond"/>
        </w:rPr>
        <w:t>poriadku</w:t>
      </w:r>
      <w:r w:rsidR="00C9457F" w:rsidRPr="007E0781">
        <w:rPr>
          <w:rFonts w:ascii="Garamond" w:eastAsia="Calibri" w:hAnsi="Garamond"/>
        </w:rPr>
        <w:t xml:space="preserve"> </w:t>
      </w:r>
      <w:r w:rsidR="00061F79">
        <w:rPr>
          <w:rFonts w:ascii="Garamond" w:hAnsi="Garamond"/>
          <w:lang w:eastAsia="cs-CZ"/>
        </w:rPr>
        <w:t>Slovenskej republiky</w:t>
      </w:r>
      <w:r w:rsidRPr="007E0781">
        <w:rPr>
          <w:rFonts w:ascii="Garamond" w:hAnsi="Garamond"/>
          <w:lang w:eastAsia="cs-CZ"/>
        </w:rPr>
        <w:t>,</w:t>
      </w:r>
      <w:r w:rsidR="00C9457F" w:rsidRPr="007E0781">
        <w:rPr>
          <w:rFonts w:ascii="Garamond" w:eastAsia="Calibri" w:hAnsi="Garamond"/>
        </w:rPr>
        <w:t xml:space="preserve"> </w:t>
      </w:r>
      <w:r w:rsidRPr="007E0781">
        <w:rPr>
          <w:rFonts w:ascii="Garamond" w:eastAsia="Calibri" w:hAnsi="Garamond"/>
        </w:rPr>
        <w:t>neexistuje</w:t>
      </w:r>
      <w:r w:rsidR="00C9457F" w:rsidRPr="007E0781">
        <w:rPr>
          <w:rFonts w:ascii="Garamond" w:eastAsia="Calibri" w:hAnsi="Garamond"/>
        </w:rPr>
        <w:t xml:space="preserve"> </w:t>
      </w:r>
      <w:r w:rsidRPr="007E0781">
        <w:rPr>
          <w:rFonts w:ascii="Garamond" w:eastAsia="Calibri" w:hAnsi="Garamond"/>
        </w:rPr>
        <w:t>žiaden</w:t>
      </w:r>
      <w:r w:rsidR="00C9457F" w:rsidRPr="007E0781">
        <w:rPr>
          <w:rFonts w:ascii="Garamond" w:eastAsia="Calibri" w:hAnsi="Garamond"/>
        </w:rPr>
        <w:t xml:space="preserve"> </w:t>
      </w:r>
      <w:r w:rsidRPr="007E0781">
        <w:rPr>
          <w:rFonts w:ascii="Garamond" w:eastAsia="Calibri" w:hAnsi="Garamond"/>
        </w:rPr>
        <w:t>dôvod</w:t>
      </w:r>
      <w:r w:rsidR="00C9457F" w:rsidRPr="007E0781">
        <w:rPr>
          <w:rFonts w:ascii="Garamond" w:eastAsia="Calibri" w:hAnsi="Garamond"/>
        </w:rPr>
        <w:t xml:space="preserve"> </w:t>
      </w:r>
      <w:r w:rsidRPr="007E0781">
        <w:rPr>
          <w:rFonts w:ascii="Garamond" w:eastAsia="Calibri" w:hAnsi="Garamond"/>
        </w:rPr>
        <w:t>neplatnosti</w:t>
      </w:r>
      <w:r w:rsidR="00C9457F" w:rsidRPr="007E0781">
        <w:rPr>
          <w:rFonts w:ascii="Garamond" w:eastAsia="Calibri" w:hAnsi="Garamond"/>
        </w:rPr>
        <w:t xml:space="preserve"> </w:t>
      </w:r>
      <w:r w:rsidRPr="007E0781">
        <w:rPr>
          <w:rFonts w:ascii="Garamond" w:eastAsia="Calibri" w:hAnsi="Garamond"/>
        </w:rPr>
        <w:t>spoločnosti,</w:t>
      </w:r>
      <w:r w:rsidR="00C9457F" w:rsidRPr="007E0781">
        <w:rPr>
          <w:rFonts w:ascii="Garamond" w:eastAsia="Calibri" w:hAnsi="Garamond"/>
        </w:rPr>
        <w:t xml:space="preserve"> </w:t>
      </w:r>
      <w:r w:rsidRPr="007E0781">
        <w:rPr>
          <w:rFonts w:ascii="Garamond" w:eastAsia="Calibri" w:hAnsi="Garamond"/>
        </w:rPr>
        <w:t>má</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potrebné</w:t>
      </w:r>
      <w:r w:rsidR="00C9457F" w:rsidRPr="007E0781">
        <w:rPr>
          <w:rFonts w:ascii="Garamond" w:eastAsia="Calibri" w:hAnsi="Garamond"/>
        </w:rPr>
        <w:t xml:space="preserve"> </w:t>
      </w:r>
      <w:r w:rsidRPr="007E0781">
        <w:rPr>
          <w:rFonts w:ascii="Garamond" w:eastAsia="Calibri" w:hAnsi="Garamond"/>
        </w:rPr>
        <w:t>právomoci</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oprávnenia</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eastAsia="Calibri" w:hAnsi="Garamond"/>
        </w:rPr>
        <w:t xml:space="preserve"> </w:t>
      </w:r>
      <w:r w:rsidRPr="007E0781">
        <w:rPr>
          <w:rFonts w:ascii="Garamond" w:eastAsia="Calibri" w:hAnsi="Garamond"/>
        </w:rPr>
        <w:t>dodanie</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riadne</w:t>
      </w:r>
      <w:r w:rsidR="00C9457F" w:rsidRPr="007E0781">
        <w:rPr>
          <w:rFonts w:ascii="Garamond" w:eastAsia="Calibri" w:hAnsi="Garamond"/>
        </w:rPr>
        <w:t xml:space="preserve"> </w:t>
      </w:r>
      <w:r w:rsidRPr="007E0781">
        <w:rPr>
          <w:rFonts w:ascii="Garamond" w:eastAsia="Calibri" w:hAnsi="Garamond"/>
        </w:rPr>
        <w:t>plní</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povinnosti,</w:t>
      </w:r>
      <w:r w:rsidR="00C9457F" w:rsidRPr="007E0781">
        <w:rPr>
          <w:rFonts w:ascii="Garamond" w:eastAsia="Calibri" w:hAnsi="Garamond"/>
        </w:rPr>
        <w:t xml:space="preserve"> </w:t>
      </w:r>
      <w:r w:rsidRPr="007E0781">
        <w:rPr>
          <w:rFonts w:ascii="Garamond" w:eastAsia="Calibri" w:hAnsi="Garamond"/>
        </w:rPr>
        <w:t>porušenie</w:t>
      </w:r>
      <w:r w:rsidR="00C9457F" w:rsidRPr="007E0781">
        <w:rPr>
          <w:rFonts w:ascii="Garamond" w:eastAsia="Calibri" w:hAnsi="Garamond"/>
        </w:rPr>
        <w:t xml:space="preserve"> </w:t>
      </w:r>
      <w:r w:rsidRPr="007E0781">
        <w:rPr>
          <w:rFonts w:ascii="Garamond" w:eastAsia="Calibri" w:hAnsi="Garamond"/>
        </w:rPr>
        <w:t>ktorých</w:t>
      </w:r>
      <w:r w:rsidR="00C9457F" w:rsidRPr="007E0781">
        <w:rPr>
          <w:rFonts w:ascii="Garamond" w:eastAsia="Calibri" w:hAnsi="Garamond"/>
        </w:rPr>
        <w:t xml:space="preserve"> </w:t>
      </w:r>
      <w:r w:rsidRPr="007E0781">
        <w:rPr>
          <w:rFonts w:ascii="Garamond" w:eastAsia="Calibri" w:hAnsi="Garamond"/>
        </w:rPr>
        <w:t>by</w:t>
      </w:r>
      <w:r w:rsidR="00C9457F" w:rsidRPr="007E0781">
        <w:rPr>
          <w:rFonts w:ascii="Garamond" w:eastAsia="Calibri" w:hAnsi="Garamond"/>
        </w:rPr>
        <w:t xml:space="preserve"> </w:t>
      </w:r>
      <w:r w:rsidRPr="007E0781">
        <w:rPr>
          <w:rFonts w:ascii="Garamond" w:eastAsia="Calibri" w:hAnsi="Garamond"/>
        </w:rPr>
        <w:t>mohlo</w:t>
      </w:r>
      <w:r w:rsidR="00C9457F" w:rsidRPr="007E0781">
        <w:rPr>
          <w:rFonts w:ascii="Garamond" w:eastAsia="Calibri" w:hAnsi="Garamond"/>
        </w:rPr>
        <w:t xml:space="preserve"> </w:t>
      </w:r>
      <w:r w:rsidRPr="007E0781">
        <w:rPr>
          <w:rFonts w:ascii="Garamond" w:eastAsia="Calibri" w:hAnsi="Garamond"/>
        </w:rPr>
        <w:t>viesť</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jeho</w:t>
      </w:r>
      <w:r w:rsidR="00C9457F" w:rsidRPr="007E0781">
        <w:rPr>
          <w:rFonts w:ascii="Garamond" w:eastAsia="Calibri" w:hAnsi="Garamond"/>
        </w:rPr>
        <w:t xml:space="preserve"> </w:t>
      </w:r>
      <w:r w:rsidRPr="007E0781">
        <w:rPr>
          <w:rFonts w:ascii="Garamond" w:eastAsia="Calibri" w:hAnsi="Garamond"/>
        </w:rPr>
        <w:t>zrušeniu;</w:t>
      </w:r>
    </w:p>
    <w:p w14:paraId="51C49F4D" w14:textId="77777777" w:rsidR="00013130" w:rsidRPr="007E0781" w:rsidRDefault="00013130" w:rsidP="00EB4543">
      <w:pPr>
        <w:keepNext/>
        <w:keepLines/>
        <w:tabs>
          <w:tab w:val="left" w:pos="0"/>
          <w:tab w:val="center" w:pos="4536"/>
          <w:tab w:val="right" w:pos="9072"/>
        </w:tabs>
        <w:spacing w:after="0" w:line="240" w:lineRule="auto"/>
        <w:contextualSpacing/>
        <w:jc w:val="both"/>
        <w:rPr>
          <w:rFonts w:ascii="Garamond" w:eastAsia="Calibri" w:hAnsi="Garamond"/>
        </w:rPr>
      </w:pPr>
    </w:p>
    <w:p w14:paraId="7F201CD8" w14:textId="319AF89A" w:rsidR="00013130" w:rsidRPr="007E0781" w:rsidRDefault="00013130" w:rsidP="00EB454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uzatvorenie</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plnenie</w:t>
      </w:r>
      <w:r w:rsidR="00C9457F" w:rsidRPr="007E0781">
        <w:rPr>
          <w:rFonts w:ascii="Garamond" w:eastAsia="Calibri" w:hAnsi="Garamond"/>
        </w:rPr>
        <w:t xml:space="preserve"> </w:t>
      </w:r>
      <w:r w:rsidRPr="007E0781">
        <w:rPr>
          <w:rFonts w:ascii="Garamond" w:eastAsia="Calibri" w:hAnsi="Garamond"/>
        </w:rPr>
        <w:t>Zmluvy</w:t>
      </w:r>
      <w:r w:rsidR="00C9457F" w:rsidRPr="007E0781">
        <w:rPr>
          <w:rFonts w:ascii="Garamond" w:eastAsia="Calibri" w:hAnsi="Garamond"/>
        </w:rPr>
        <w:t xml:space="preserve"> </w:t>
      </w:r>
      <w:r w:rsidRPr="007E0781">
        <w:rPr>
          <w:rFonts w:ascii="Garamond" w:eastAsia="Calibri" w:hAnsi="Garamond"/>
        </w:rPr>
        <w:t>Dodávateľom</w:t>
      </w:r>
      <w:r w:rsidR="00C9457F" w:rsidRPr="007E0781">
        <w:rPr>
          <w:rFonts w:ascii="Garamond" w:eastAsia="Calibri" w:hAnsi="Garamond"/>
        </w:rPr>
        <w:t xml:space="preserve"> </w:t>
      </w:r>
      <w:r w:rsidRPr="007E0781">
        <w:rPr>
          <w:rFonts w:ascii="Garamond" w:eastAsia="Calibri" w:hAnsi="Garamond"/>
        </w:rPr>
        <w:t>nie</w:t>
      </w:r>
      <w:r w:rsidR="00C9457F" w:rsidRPr="007E0781">
        <w:rPr>
          <w:rFonts w:ascii="Garamond" w:eastAsia="Calibri" w:hAnsi="Garamond"/>
        </w:rPr>
        <w:t xml:space="preserve"> </w:t>
      </w:r>
      <w:r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ukracujúcim</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poškodzujúcim</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zvýhodňujúcim</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znevýhodňujúcim</w:t>
      </w:r>
      <w:r w:rsidR="00C9457F" w:rsidRPr="007E0781">
        <w:rPr>
          <w:rFonts w:ascii="Garamond" w:eastAsia="Calibri" w:hAnsi="Garamond"/>
        </w:rPr>
        <w:t xml:space="preserve"> </w:t>
      </w:r>
      <w:r w:rsidRPr="007E0781">
        <w:rPr>
          <w:rFonts w:ascii="Garamond" w:eastAsia="Calibri" w:hAnsi="Garamond"/>
        </w:rPr>
        <w:t>úkonom</w:t>
      </w:r>
      <w:r w:rsidR="00C9457F" w:rsidRPr="007E0781">
        <w:rPr>
          <w:rFonts w:ascii="Garamond" w:eastAsia="Calibri" w:hAnsi="Garamond"/>
        </w:rPr>
        <w:t xml:space="preserve"> </w:t>
      </w:r>
      <w:r w:rsidRPr="007E0781">
        <w:rPr>
          <w:rFonts w:ascii="Garamond" w:eastAsia="Calibri" w:hAnsi="Garamond"/>
        </w:rPr>
        <w:t>vo</w:t>
      </w:r>
      <w:r w:rsidR="00C9457F" w:rsidRPr="007E0781">
        <w:rPr>
          <w:rFonts w:ascii="Garamond" w:eastAsia="Calibri" w:hAnsi="Garamond"/>
        </w:rPr>
        <w:t xml:space="preserve"> </w:t>
      </w:r>
      <w:r w:rsidRPr="007E0781">
        <w:rPr>
          <w:rFonts w:ascii="Garamond" w:eastAsia="Calibri" w:hAnsi="Garamond"/>
        </w:rPr>
        <w:t>vzťahu</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akémukoľvek</w:t>
      </w:r>
      <w:r w:rsidR="00C9457F" w:rsidRPr="007E0781">
        <w:rPr>
          <w:rFonts w:ascii="Garamond" w:eastAsia="Calibri" w:hAnsi="Garamond"/>
        </w:rPr>
        <w:t xml:space="preserve"> </w:t>
      </w:r>
      <w:r w:rsidRPr="007E0781">
        <w:rPr>
          <w:rFonts w:ascii="Garamond" w:eastAsia="Calibri" w:hAnsi="Garamond"/>
        </w:rPr>
        <w:t>veriteľovi,</w:t>
      </w:r>
      <w:r w:rsidR="00C9457F" w:rsidRPr="007E0781">
        <w:rPr>
          <w:rFonts w:ascii="Garamond" w:eastAsia="Calibri" w:hAnsi="Garamond"/>
        </w:rPr>
        <w:t xml:space="preserve"> </w:t>
      </w:r>
      <w:r w:rsidRPr="007E0781">
        <w:rPr>
          <w:rFonts w:ascii="Garamond" w:eastAsia="Calibri" w:hAnsi="Garamond"/>
        </w:rPr>
        <w:t>pričom</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tejto</w:t>
      </w:r>
      <w:r w:rsidR="00C9457F" w:rsidRPr="007E0781">
        <w:rPr>
          <w:rFonts w:ascii="Garamond" w:eastAsia="Calibri" w:hAnsi="Garamond"/>
        </w:rPr>
        <w:t xml:space="preserve"> </w:t>
      </w:r>
      <w:r w:rsidRPr="007E0781">
        <w:rPr>
          <w:rFonts w:ascii="Garamond" w:eastAsia="Calibri" w:hAnsi="Garamond"/>
        </w:rPr>
        <w:t>súvislosti</w:t>
      </w:r>
      <w:r w:rsidR="00C9457F" w:rsidRPr="007E0781">
        <w:rPr>
          <w:rFonts w:ascii="Garamond" w:eastAsia="Calibri" w:hAnsi="Garamond"/>
        </w:rPr>
        <w:t xml:space="preserve"> </w:t>
      </w:r>
      <w:r w:rsidRPr="007E0781">
        <w:rPr>
          <w:rFonts w:ascii="Garamond" w:eastAsia="Calibri" w:hAnsi="Garamond"/>
        </w:rPr>
        <w:t>nie</w:t>
      </w:r>
      <w:r w:rsidR="00C9457F" w:rsidRPr="007E0781">
        <w:rPr>
          <w:rFonts w:ascii="Garamond" w:eastAsia="Calibri" w:hAnsi="Garamond"/>
        </w:rPr>
        <w:t xml:space="preserve"> </w:t>
      </w:r>
      <w:r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najmä</w:t>
      </w:r>
      <w:r w:rsidR="00C9457F" w:rsidRPr="007E0781">
        <w:rPr>
          <w:rFonts w:ascii="Garamond" w:eastAsia="Calibri" w:hAnsi="Garamond"/>
        </w:rPr>
        <w:t xml:space="preserve"> </w:t>
      </w:r>
      <w:r w:rsidR="004165BE" w:rsidRPr="007E0781">
        <w:rPr>
          <w:rFonts w:ascii="Garamond" w:eastAsia="Calibri" w:hAnsi="Garamond"/>
        </w:rPr>
        <w:t>odporovateľným</w:t>
      </w:r>
      <w:r w:rsidR="00C9457F" w:rsidRPr="007E0781">
        <w:rPr>
          <w:rFonts w:ascii="Garamond" w:eastAsia="Calibri" w:hAnsi="Garamond"/>
        </w:rPr>
        <w:t xml:space="preserve"> </w:t>
      </w:r>
      <w:r w:rsidR="004165BE" w:rsidRPr="007E0781">
        <w:rPr>
          <w:rFonts w:ascii="Garamond" w:eastAsia="Calibri" w:hAnsi="Garamond"/>
        </w:rPr>
        <w:t>právnym</w:t>
      </w:r>
      <w:r w:rsidR="00C9457F" w:rsidRPr="007E0781">
        <w:rPr>
          <w:rFonts w:ascii="Garamond" w:eastAsia="Calibri" w:hAnsi="Garamond"/>
        </w:rPr>
        <w:t xml:space="preserve"> </w:t>
      </w:r>
      <w:r w:rsidR="004165BE" w:rsidRPr="007E0781">
        <w:rPr>
          <w:rFonts w:ascii="Garamond" w:eastAsia="Calibri" w:hAnsi="Garamond"/>
        </w:rPr>
        <w:t>úkonom;</w:t>
      </w:r>
      <w:r w:rsidR="00C9457F" w:rsidRPr="007E0781">
        <w:rPr>
          <w:rFonts w:ascii="Garamond" w:eastAsia="Calibri" w:hAnsi="Garamond"/>
        </w:rPr>
        <w:t xml:space="preserve"> </w:t>
      </w:r>
    </w:p>
    <w:p w14:paraId="0DFF7C70" w14:textId="77777777" w:rsidR="00013130" w:rsidRPr="007E0781" w:rsidRDefault="00013130" w:rsidP="00EB4543">
      <w:pPr>
        <w:keepNext/>
        <w:keepLines/>
        <w:tabs>
          <w:tab w:val="left" w:pos="0"/>
          <w:tab w:val="center" w:pos="4536"/>
          <w:tab w:val="right" w:pos="9072"/>
        </w:tabs>
        <w:spacing w:after="0" w:line="240" w:lineRule="auto"/>
        <w:ind w:left="709" w:hanging="720"/>
        <w:contextualSpacing/>
        <w:jc w:val="both"/>
        <w:rPr>
          <w:rFonts w:ascii="Garamond" w:eastAsia="Calibri" w:hAnsi="Garamond"/>
        </w:rPr>
      </w:pPr>
    </w:p>
    <w:p w14:paraId="1D5592CE" w14:textId="6F9BAC51" w:rsidR="004165BE" w:rsidRPr="007E0781" w:rsidRDefault="00013130" w:rsidP="00EB454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nevedie</w:t>
      </w:r>
      <w:r w:rsidR="00C9457F" w:rsidRPr="007E0781">
        <w:rPr>
          <w:rFonts w:ascii="Garamond" w:eastAsia="Calibri" w:hAnsi="Garamond"/>
        </w:rPr>
        <w:t xml:space="preserve"> </w:t>
      </w:r>
      <w:r w:rsidRPr="007E0781">
        <w:rPr>
          <w:rFonts w:ascii="Garamond" w:eastAsia="Calibri" w:hAnsi="Garamond"/>
        </w:rPr>
        <w:t>sa</w:t>
      </w:r>
      <w:r w:rsidR="00C9457F" w:rsidRPr="007E0781">
        <w:rPr>
          <w:rFonts w:ascii="Garamond" w:eastAsia="Calibri" w:hAnsi="Garamond"/>
        </w:rPr>
        <w:t xml:space="preserve"> </w:t>
      </w:r>
      <w:r w:rsidRPr="007E0781">
        <w:rPr>
          <w:rFonts w:ascii="Garamond" w:eastAsia="Calibri" w:hAnsi="Garamond"/>
        </w:rPr>
        <w:t>voči</w:t>
      </w:r>
      <w:r w:rsidR="00C9457F" w:rsidRPr="007E0781">
        <w:rPr>
          <w:rFonts w:ascii="Garamond" w:eastAsia="Calibri" w:hAnsi="Garamond"/>
        </w:rPr>
        <w:t xml:space="preserve"> </w:t>
      </w:r>
      <w:r w:rsidRPr="007E0781">
        <w:rPr>
          <w:rFonts w:ascii="Garamond" w:eastAsia="Calibri" w:hAnsi="Garamond"/>
        </w:rPr>
        <w:t>nemu</w:t>
      </w:r>
      <w:r w:rsidR="00C9457F" w:rsidRPr="007E0781">
        <w:rPr>
          <w:rFonts w:ascii="Garamond" w:eastAsia="Calibri" w:hAnsi="Garamond"/>
        </w:rPr>
        <w:t xml:space="preserve"> </w:t>
      </w:r>
      <w:r w:rsidRPr="007E0781">
        <w:rPr>
          <w:rFonts w:ascii="Garamond" w:eastAsia="Calibri" w:hAnsi="Garamond"/>
        </w:rPr>
        <w:t>vyšetrovanie</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zisťovanie</w:t>
      </w:r>
      <w:r w:rsidR="00C9457F" w:rsidRPr="007E0781">
        <w:rPr>
          <w:rFonts w:ascii="Garamond" w:eastAsia="Calibri" w:hAnsi="Garamond"/>
        </w:rPr>
        <w:t xml:space="preserve"> </w:t>
      </w:r>
      <w:r w:rsidRPr="007E0781">
        <w:rPr>
          <w:rFonts w:ascii="Garamond" w:eastAsia="Calibri" w:hAnsi="Garamond"/>
        </w:rPr>
        <w:t>zo</w:t>
      </w:r>
      <w:r w:rsidR="00C9457F" w:rsidRPr="007E0781">
        <w:rPr>
          <w:rFonts w:ascii="Garamond" w:eastAsia="Calibri" w:hAnsi="Garamond"/>
        </w:rPr>
        <w:t xml:space="preserve"> </w:t>
      </w:r>
      <w:r w:rsidRPr="007E0781">
        <w:rPr>
          <w:rFonts w:ascii="Garamond" w:eastAsia="Calibri" w:hAnsi="Garamond"/>
        </w:rPr>
        <w:t>strany</w:t>
      </w:r>
      <w:r w:rsidR="00C9457F" w:rsidRPr="007E0781">
        <w:rPr>
          <w:rFonts w:ascii="Garamond" w:eastAsia="Calibri" w:hAnsi="Garamond"/>
        </w:rPr>
        <w:t xml:space="preserve"> </w:t>
      </w:r>
      <w:r w:rsidRPr="007E0781">
        <w:rPr>
          <w:rFonts w:ascii="Garamond" w:eastAsia="Calibri" w:hAnsi="Garamond"/>
        </w:rPr>
        <w:t>štátnych</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správnych</w:t>
      </w:r>
      <w:r w:rsidR="00C9457F" w:rsidRPr="007E0781">
        <w:rPr>
          <w:rFonts w:ascii="Garamond" w:eastAsia="Calibri" w:hAnsi="Garamond"/>
        </w:rPr>
        <w:t xml:space="preserve"> </w:t>
      </w:r>
      <w:r w:rsidRPr="007E0781">
        <w:rPr>
          <w:rFonts w:ascii="Garamond" w:eastAsia="Calibri" w:hAnsi="Garamond"/>
        </w:rPr>
        <w:t>orgánov,</w:t>
      </w:r>
      <w:r w:rsidR="00C9457F" w:rsidRPr="007E0781">
        <w:rPr>
          <w:rFonts w:ascii="Garamond" w:eastAsia="Calibri" w:hAnsi="Garamond"/>
        </w:rPr>
        <w:t xml:space="preserve"> </w:t>
      </w:r>
      <w:r w:rsidRPr="007E0781">
        <w:rPr>
          <w:rFonts w:ascii="Garamond" w:eastAsia="Calibri" w:hAnsi="Garamond"/>
        </w:rPr>
        <w:t>nevedie</w:t>
      </w:r>
      <w:r w:rsidR="00C9457F" w:rsidRPr="007E0781">
        <w:rPr>
          <w:rFonts w:ascii="Garamond" w:eastAsia="Calibri" w:hAnsi="Garamond"/>
        </w:rPr>
        <w:t xml:space="preserve"> </w:t>
      </w:r>
      <w:r w:rsidRPr="007E0781">
        <w:rPr>
          <w:rFonts w:ascii="Garamond" w:eastAsia="Calibri" w:hAnsi="Garamond"/>
        </w:rPr>
        <w:t>sa</w:t>
      </w:r>
      <w:r w:rsidR="00C9457F" w:rsidRPr="007E0781">
        <w:rPr>
          <w:rFonts w:ascii="Garamond" w:eastAsia="Calibri" w:hAnsi="Garamond"/>
        </w:rPr>
        <w:t xml:space="preserve"> </w:t>
      </w:r>
      <w:r w:rsidRPr="007E0781">
        <w:rPr>
          <w:rFonts w:ascii="Garamond" w:eastAsia="Calibri" w:hAnsi="Garamond"/>
        </w:rPr>
        <w:t>voči</w:t>
      </w:r>
      <w:r w:rsidR="00C9457F" w:rsidRPr="007E0781">
        <w:rPr>
          <w:rFonts w:ascii="Garamond" w:eastAsia="Calibri" w:hAnsi="Garamond"/>
        </w:rPr>
        <w:t xml:space="preserve"> </w:t>
      </w:r>
      <w:r w:rsidRPr="007E0781">
        <w:rPr>
          <w:rFonts w:ascii="Garamond" w:eastAsia="Calibri" w:hAnsi="Garamond"/>
        </w:rPr>
        <w:t>nemu</w:t>
      </w:r>
      <w:r w:rsidR="00C9457F" w:rsidRPr="007E0781">
        <w:rPr>
          <w:rFonts w:ascii="Garamond" w:eastAsia="Calibri" w:hAnsi="Garamond"/>
        </w:rPr>
        <w:t xml:space="preserve"> </w:t>
      </w:r>
      <w:r w:rsidRPr="007E0781">
        <w:rPr>
          <w:rFonts w:ascii="Garamond" w:eastAsia="Calibri" w:hAnsi="Garamond"/>
        </w:rPr>
        <w:t>resp.</w:t>
      </w:r>
      <w:r w:rsidR="00C9457F" w:rsidRPr="007E0781">
        <w:rPr>
          <w:rFonts w:ascii="Garamond" w:eastAsia="Calibri" w:hAnsi="Garamond"/>
        </w:rPr>
        <w:t xml:space="preserve"> </w:t>
      </w:r>
      <w:r w:rsidRPr="007E0781">
        <w:rPr>
          <w:rFonts w:ascii="Garamond" w:eastAsia="Calibri" w:hAnsi="Garamond"/>
        </w:rPr>
        <w:t>voči</w:t>
      </w:r>
      <w:r w:rsidR="00C9457F" w:rsidRPr="007E0781">
        <w:rPr>
          <w:rFonts w:ascii="Garamond" w:eastAsia="Calibri" w:hAnsi="Garamond"/>
        </w:rPr>
        <w:t xml:space="preserve"> </w:t>
      </w:r>
      <w:r w:rsidRPr="007E0781">
        <w:rPr>
          <w:rFonts w:ascii="Garamond" w:eastAsia="Calibri" w:hAnsi="Garamond"/>
        </w:rPr>
        <w:t>jeho</w:t>
      </w:r>
      <w:r w:rsidR="00C9457F" w:rsidRPr="007E0781">
        <w:rPr>
          <w:rFonts w:ascii="Garamond" w:eastAsia="Calibri" w:hAnsi="Garamond"/>
        </w:rPr>
        <w:t xml:space="preserve"> </w:t>
      </w:r>
      <w:r w:rsidRPr="007E0781">
        <w:rPr>
          <w:rFonts w:ascii="Garamond" w:eastAsia="Calibri" w:hAnsi="Garamond"/>
        </w:rPr>
        <w:t>majetku,</w:t>
      </w:r>
      <w:r w:rsidR="00C9457F" w:rsidRPr="007E0781">
        <w:rPr>
          <w:rFonts w:ascii="Garamond" w:eastAsia="Calibri" w:hAnsi="Garamond"/>
        </w:rPr>
        <w:t xml:space="preserve"> </w:t>
      </w:r>
      <w:r w:rsidRPr="007E0781">
        <w:rPr>
          <w:rFonts w:ascii="Garamond" w:eastAsia="Calibri" w:hAnsi="Garamond"/>
        </w:rPr>
        <w:t>vrátane</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Pr="007E0781">
        <w:rPr>
          <w:rFonts w:ascii="Garamond" w:eastAsia="Calibri" w:hAnsi="Garamond"/>
        </w:rPr>
        <w:t>súdny</w:t>
      </w:r>
      <w:r w:rsidR="00C9457F" w:rsidRPr="007E0781">
        <w:rPr>
          <w:rFonts w:ascii="Garamond" w:eastAsia="Calibri" w:hAnsi="Garamond"/>
        </w:rPr>
        <w:t xml:space="preserve"> </w:t>
      </w:r>
      <w:r w:rsidRPr="007E0781">
        <w:rPr>
          <w:rFonts w:ascii="Garamond" w:eastAsia="Calibri" w:hAnsi="Garamond"/>
        </w:rPr>
        <w:t>spor</w:t>
      </w:r>
      <w:r w:rsidR="00C9457F" w:rsidRPr="007E0781">
        <w:rPr>
          <w:rFonts w:ascii="Garamond" w:eastAsia="Calibri" w:hAnsi="Garamond"/>
        </w:rPr>
        <w:t xml:space="preserve"> </w:t>
      </w:r>
      <w:r w:rsidRPr="007E0781">
        <w:rPr>
          <w:rFonts w:ascii="Garamond" w:eastAsia="Calibri" w:hAnsi="Garamond"/>
        </w:rPr>
        <w:t>vrátane</w:t>
      </w:r>
      <w:r w:rsidR="00C9457F" w:rsidRPr="007E0781">
        <w:rPr>
          <w:rFonts w:ascii="Garamond" w:eastAsia="Calibri" w:hAnsi="Garamond"/>
        </w:rPr>
        <w:t xml:space="preserve"> </w:t>
      </w:r>
      <w:r w:rsidRPr="007E0781">
        <w:rPr>
          <w:rFonts w:ascii="Garamond" w:eastAsia="Calibri" w:hAnsi="Garamond"/>
        </w:rPr>
        <w:t>exekučného,</w:t>
      </w:r>
      <w:r w:rsidR="00C9457F" w:rsidRPr="007E0781">
        <w:rPr>
          <w:rFonts w:ascii="Garamond" w:eastAsia="Calibri" w:hAnsi="Garamond"/>
        </w:rPr>
        <w:t xml:space="preserve"> </w:t>
      </w:r>
      <w:r w:rsidRPr="007E0781">
        <w:rPr>
          <w:rFonts w:ascii="Garamond" w:eastAsia="Calibri" w:hAnsi="Garamond"/>
        </w:rPr>
        <w:t>daňového,</w:t>
      </w:r>
      <w:r w:rsidR="00C9457F" w:rsidRPr="007E0781">
        <w:rPr>
          <w:rFonts w:ascii="Garamond" w:eastAsia="Calibri" w:hAnsi="Garamond"/>
        </w:rPr>
        <w:t xml:space="preserve"> </w:t>
      </w:r>
      <w:r w:rsidRPr="007E0781">
        <w:rPr>
          <w:rFonts w:ascii="Garamond" w:eastAsia="Calibri" w:hAnsi="Garamond"/>
        </w:rPr>
        <w:t>konkurzného,</w:t>
      </w:r>
      <w:r w:rsidR="00C9457F" w:rsidRPr="007E0781">
        <w:rPr>
          <w:rFonts w:ascii="Garamond" w:eastAsia="Calibri" w:hAnsi="Garamond"/>
        </w:rPr>
        <w:t xml:space="preserve"> </w:t>
      </w:r>
      <w:r w:rsidRPr="007E0781">
        <w:rPr>
          <w:rFonts w:ascii="Garamond" w:eastAsia="Calibri" w:hAnsi="Garamond"/>
        </w:rPr>
        <w:t>rozhodcovského</w:t>
      </w:r>
      <w:r w:rsidR="00C9457F" w:rsidRPr="007E0781">
        <w:rPr>
          <w:rFonts w:ascii="Garamond" w:eastAsia="Calibri" w:hAnsi="Garamond"/>
        </w:rPr>
        <w:t xml:space="preserve"> </w:t>
      </w:r>
      <w:r w:rsidRPr="007E0781">
        <w:rPr>
          <w:rFonts w:ascii="Garamond" w:eastAsia="Calibri" w:hAnsi="Garamond"/>
        </w:rPr>
        <w:t>konania</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akéhokoľvek</w:t>
      </w:r>
      <w:r w:rsidR="00C9457F" w:rsidRPr="007E0781">
        <w:rPr>
          <w:rFonts w:ascii="Garamond" w:eastAsia="Calibri" w:hAnsi="Garamond"/>
        </w:rPr>
        <w:t xml:space="preserve"> </w:t>
      </w:r>
      <w:r w:rsidRPr="007E0781">
        <w:rPr>
          <w:rFonts w:ascii="Garamond" w:eastAsia="Calibri" w:hAnsi="Garamond"/>
        </w:rPr>
        <w:t>obdobného</w:t>
      </w:r>
      <w:r w:rsidR="00C9457F" w:rsidRPr="007E0781">
        <w:rPr>
          <w:rFonts w:ascii="Garamond" w:eastAsia="Calibri" w:hAnsi="Garamond"/>
        </w:rPr>
        <w:t xml:space="preserve"> </w:t>
      </w:r>
      <w:r w:rsidRPr="007E0781">
        <w:rPr>
          <w:rFonts w:ascii="Garamond" w:eastAsia="Calibri" w:hAnsi="Garamond"/>
        </w:rPr>
        <w:t>konania</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neexistujú</w:t>
      </w:r>
      <w:r w:rsidR="00C9457F" w:rsidRPr="007E0781">
        <w:rPr>
          <w:rFonts w:ascii="Garamond" w:eastAsia="Calibri" w:hAnsi="Garamond"/>
        </w:rPr>
        <w:t xml:space="preserve"> </w:t>
      </w:r>
      <w:r w:rsidRPr="007E0781">
        <w:rPr>
          <w:rFonts w:ascii="Garamond" w:eastAsia="Calibri" w:hAnsi="Garamond"/>
        </w:rPr>
        <w:t>skutočnosti,</w:t>
      </w:r>
      <w:r w:rsidR="00C9457F" w:rsidRPr="007E0781">
        <w:rPr>
          <w:rFonts w:ascii="Garamond" w:eastAsia="Calibri" w:hAnsi="Garamond"/>
        </w:rPr>
        <w:t xml:space="preserve"> </w:t>
      </w:r>
      <w:r w:rsidRPr="007E0781">
        <w:rPr>
          <w:rFonts w:ascii="Garamond" w:eastAsia="Calibri" w:hAnsi="Garamond"/>
        </w:rPr>
        <w:t>ktoré</w:t>
      </w:r>
      <w:r w:rsidR="00C9457F" w:rsidRPr="007E0781">
        <w:rPr>
          <w:rFonts w:ascii="Garamond" w:eastAsia="Calibri" w:hAnsi="Garamond"/>
        </w:rPr>
        <w:t xml:space="preserve"> </w:t>
      </w:r>
      <w:r w:rsidRPr="007E0781">
        <w:rPr>
          <w:rFonts w:ascii="Garamond" w:eastAsia="Calibri" w:hAnsi="Garamond"/>
        </w:rPr>
        <w:t>by</w:t>
      </w:r>
      <w:r w:rsidR="00C9457F" w:rsidRPr="007E0781">
        <w:rPr>
          <w:rFonts w:ascii="Garamond" w:eastAsia="Calibri" w:hAnsi="Garamond"/>
        </w:rPr>
        <w:t xml:space="preserve"> </w:t>
      </w:r>
      <w:r w:rsidRPr="007E0781">
        <w:rPr>
          <w:rFonts w:ascii="Garamond" w:eastAsia="Calibri" w:hAnsi="Garamond"/>
        </w:rPr>
        <w:t>mohli</w:t>
      </w:r>
      <w:r w:rsidR="00C9457F" w:rsidRPr="007E0781">
        <w:rPr>
          <w:rFonts w:ascii="Garamond" w:eastAsia="Calibri" w:hAnsi="Garamond"/>
        </w:rPr>
        <w:t xml:space="preserve"> </w:t>
      </w:r>
      <w:r w:rsidRPr="007E0781">
        <w:rPr>
          <w:rFonts w:ascii="Garamond" w:eastAsia="Calibri" w:hAnsi="Garamond"/>
        </w:rPr>
        <w:t>viesť</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zač</w:t>
      </w:r>
      <w:r w:rsidR="004165BE" w:rsidRPr="007E0781">
        <w:rPr>
          <w:rFonts w:ascii="Garamond" w:eastAsia="Calibri" w:hAnsi="Garamond"/>
        </w:rPr>
        <w:t>atiu</w:t>
      </w:r>
      <w:r w:rsidR="00C9457F" w:rsidRPr="007E0781">
        <w:rPr>
          <w:rFonts w:ascii="Garamond" w:eastAsia="Calibri" w:hAnsi="Garamond"/>
        </w:rPr>
        <w:t xml:space="preserve"> </w:t>
      </w:r>
      <w:r w:rsidR="004165BE" w:rsidRPr="007E0781">
        <w:rPr>
          <w:rFonts w:ascii="Garamond" w:eastAsia="Calibri" w:hAnsi="Garamond"/>
        </w:rPr>
        <w:t>takýchto</w:t>
      </w:r>
      <w:r w:rsidR="00C9457F" w:rsidRPr="007E0781">
        <w:rPr>
          <w:rFonts w:ascii="Garamond" w:eastAsia="Calibri" w:hAnsi="Garamond"/>
        </w:rPr>
        <w:t xml:space="preserve"> </w:t>
      </w:r>
      <w:r w:rsidR="004165BE" w:rsidRPr="007E0781">
        <w:rPr>
          <w:rFonts w:ascii="Garamond" w:eastAsia="Calibri" w:hAnsi="Garamond"/>
        </w:rPr>
        <w:t>konaní</w:t>
      </w:r>
      <w:r w:rsidR="00C9457F" w:rsidRPr="007E0781">
        <w:rPr>
          <w:rFonts w:ascii="Garamond" w:eastAsia="Calibri" w:hAnsi="Garamond"/>
        </w:rPr>
        <w:t xml:space="preserve"> </w:t>
      </w:r>
      <w:r w:rsidR="004165BE" w:rsidRPr="007E0781">
        <w:rPr>
          <w:rFonts w:ascii="Garamond" w:eastAsia="Calibri" w:hAnsi="Garamond"/>
        </w:rPr>
        <w:t>proti</w:t>
      </w:r>
      <w:r w:rsidR="00C9457F" w:rsidRPr="007E0781">
        <w:rPr>
          <w:rFonts w:ascii="Garamond" w:eastAsia="Calibri" w:hAnsi="Garamond"/>
        </w:rPr>
        <w:t xml:space="preserve"> </w:t>
      </w:r>
      <w:r w:rsidR="004165BE" w:rsidRPr="007E0781">
        <w:rPr>
          <w:rFonts w:ascii="Garamond" w:eastAsia="Calibri" w:hAnsi="Garamond"/>
        </w:rPr>
        <w:t>nemu;</w:t>
      </w:r>
      <w:r w:rsidR="00C9457F" w:rsidRPr="007E0781">
        <w:rPr>
          <w:rFonts w:ascii="Garamond" w:eastAsia="Calibri" w:hAnsi="Garamond"/>
        </w:rPr>
        <w:t xml:space="preserve"> </w:t>
      </w:r>
      <w:r w:rsidR="004165BE" w:rsidRPr="007E0781">
        <w:rPr>
          <w:rFonts w:ascii="Garamond" w:eastAsia="Calibri" w:hAnsi="Garamond"/>
        </w:rPr>
        <w:t>a</w:t>
      </w:r>
    </w:p>
    <w:p w14:paraId="76EDB290" w14:textId="77777777" w:rsidR="004165BE" w:rsidRPr="007E0781" w:rsidRDefault="004165BE" w:rsidP="00EB4543">
      <w:pPr>
        <w:keepNext/>
        <w:keepLines/>
        <w:tabs>
          <w:tab w:val="left" w:pos="0"/>
          <w:tab w:val="center" w:pos="4536"/>
          <w:tab w:val="right" w:pos="9072"/>
        </w:tabs>
        <w:spacing w:after="0" w:line="240" w:lineRule="auto"/>
        <w:contextualSpacing/>
        <w:jc w:val="both"/>
        <w:rPr>
          <w:rFonts w:ascii="Garamond" w:eastAsia="Calibri" w:hAnsi="Garamond"/>
        </w:rPr>
      </w:pPr>
    </w:p>
    <w:p w14:paraId="17E83454" w14:textId="2A4BB32A" w:rsidR="004165BE" w:rsidRPr="007E0781" w:rsidRDefault="004165BE" w:rsidP="00EB454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7E0781">
        <w:rPr>
          <w:rFonts w:ascii="Garamond" w:hAnsi="Garamond"/>
          <w:noProof/>
        </w:rPr>
        <w:t>je</w:t>
      </w:r>
      <w:r w:rsidR="00C9457F" w:rsidRPr="007E0781">
        <w:rPr>
          <w:rFonts w:ascii="Garamond" w:hAnsi="Garamond"/>
          <w:noProof/>
        </w:rPr>
        <w:t xml:space="preserve"> </w:t>
      </w:r>
      <w:r w:rsidRPr="007E0781">
        <w:rPr>
          <w:rFonts w:ascii="Garamond" w:hAnsi="Garamond"/>
          <w:noProof/>
        </w:rPr>
        <w:t>zapísaný</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Registri</w:t>
      </w:r>
      <w:r w:rsidR="00C9457F" w:rsidRPr="007E0781">
        <w:rPr>
          <w:rFonts w:ascii="Garamond" w:hAnsi="Garamond"/>
          <w:noProof/>
        </w:rPr>
        <w:t xml:space="preserve"> </w:t>
      </w:r>
      <w:r w:rsidRPr="007E0781">
        <w:rPr>
          <w:rFonts w:ascii="Garamond" w:hAnsi="Garamond"/>
          <w:noProof/>
        </w:rPr>
        <w:t>partnerov</w:t>
      </w:r>
      <w:r w:rsidR="00C9457F" w:rsidRPr="007E0781">
        <w:rPr>
          <w:rFonts w:ascii="Garamond" w:hAnsi="Garamond"/>
          <w:noProof/>
        </w:rPr>
        <w:t xml:space="preserve"> </w:t>
      </w:r>
      <w:r w:rsidRPr="007E0781">
        <w:rPr>
          <w:rFonts w:ascii="Garamond" w:hAnsi="Garamond"/>
          <w:noProof/>
        </w:rPr>
        <w:t>verejného</w:t>
      </w:r>
      <w:r w:rsidR="00C9457F" w:rsidRPr="007E0781">
        <w:rPr>
          <w:rFonts w:ascii="Garamond" w:hAnsi="Garamond"/>
          <w:noProof/>
        </w:rPr>
        <w:t xml:space="preserve"> </w:t>
      </w:r>
      <w:r w:rsidRPr="007E0781">
        <w:rPr>
          <w:rFonts w:ascii="Garamond" w:hAnsi="Garamond"/>
          <w:noProof/>
        </w:rPr>
        <w:t>sektora</w:t>
      </w:r>
      <w:r w:rsidR="00774D0A" w:rsidRPr="007E0781">
        <w:rPr>
          <w:rFonts w:ascii="Garamond" w:hAnsi="Garamond"/>
          <w:noProof/>
        </w:rPr>
        <w:t>,</w:t>
      </w:r>
      <w:r w:rsidR="00C9457F" w:rsidRPr="007E0781">
        <w:rPr>
          <w:rFonts w:ascii="Garamond" w:hAnsi="Garamond"/>
          <w:noProof/>
        </w:rPr>
        <w:t xml:space="preserve"> </w:t>
      </w:r>
      <w:r w:rsidR="00774D0A" w:rsidRPr="007E0781">
        <w:rPr>
          <w:rFonts w:ascii="Garamond" w:hAnsi="Garamond"/>
          <w:noProof/>
        </w:rPr>
        <w:t>pokiaľ</w:t>
      </w:r>
      <w:r w:rsidR="00C9457F" w:rsidRPr="007E0781">
        <w:rPr>
          <w:rFonts w:ascii="Garamond" w:hAnsi="Garamond"/>
          <w:noProof/>
        </w:rPr>
        <w:t xml:space="preserve"> </w:t>
      </w:r>
      <w:r w:rsidR="00774D0A" w:rsidRPr="007E0781">
        <w:rPr>
          <w:rFonts w:ascii="Garamond" w:hAnsi="Garamond"/>
          <w:noProof/>
        </w:rPr>
        <w:t>sa</w:t>
      </w:r>
      <w:r w:rsidR="00C9457F" w:rsidRPr="007E0781">
        <w:rPr>
          <w:rFonts w:ascii="Garamond" w:hAnsi="Garamond"/>
          <w:noProof/>
        </w:rPr>
        <w:t xml:space="preserve"> </w:t>
      </w:r>
      <w:r w:rsidR="00774D0A" w:rsidRPr="007E0781">
        <w:rPr>
          <w:rFonts w:ascii="Garamond" w:hAnsi="Garamond"/>
          <w:noProof/>
        </w:rPr>
        <w:t>na</w:t>
      </w:r>
      <w:r w:rsidR="00C9457F" w:rsidRPr="007E0781">
        <w:rPr>
          <w:rFonts w:ascii="Garamond" w:hAnsi="Garamond"/>
          <w:noProof/>
        </w:rPr>
        <w:t xml:space="preserve"> </w:t>
      </w:r>
      <w:r w:rsidR="00774D0A" w:rsidRPr="007E0781">
        <w:rPr>
          <w:rFonts w:ascii="Garamond" w:hAnsi="Garamond"/>
          <w:noProof/>
        </w:rPr>
        <w:t>neho</w:t>
      </w:r>
      <w:r w:rsidR="00C9457F" w:rsidRPr="007E0781">
        <w:rPr>
          <w:rFonts w:ascii="Garamond" w:hAnsi="Garamond"/>
          <w:noProof/>
        </w:rPr>
        <w:t xml:space="preserve"> </w:t>
      </w:r>
      <w:r w:rsidR="00774D0A" w:rsidRPr="007E0781">
        <w:rPr>
          <w:rFonts w:ascii="Garamond" w:hAnsi="Garamond"/>
          <w:noProof/>
        </w:rPr>
        <w:t>takáto</w:t>
      </w:r>
      <w:r w:rsidR="00C9457F" w:rsidRPr="007E0781">
        <w:rPr>
          <w:rFonts w:ascii="Garamond" w:hAnsi="Garamond"/>
          <w:noProof/>
        </w:rPr>
        <w:t xml:space="preserve"> </w:t>
      </w:r>
      <w:r w:rsidR="00774D0A" w:rsidRPr="007E0781">
        <w:rPr>
          <w:rFonts w:ascii="Garamond" w:hAnsi="Garamond"/>
          <w:noProof/>
        </w:rPr>
        <w:t>povinnosť</w:t>
      </w:r>
      <w:r w:rsidR="00C9457F" w:rsidRPr="007E0781">
        <w:rPr>
          <w:rFonts w:ascii="Garamond" w:hAnsi="Garamond"/>
          <w:noProof/>
        </w:rPr>
        <w:t xml:space="preserve"> </w:t>
      </w:r>
      <w:r w:rsidR="00774D0A" w:rsidRPr="007E0781">
        <w:rPr>
          <w:rFonts w:ascii="Garamond" w:hAnsi="Garamond"/>
          <w:noProof/>
        </w:rPr>
        <w:t>vzťahuje.</w:t>
      </w:r>
    </w:p>
    <w:p w14:paraId="422C314A" w14:textId="77777777" w:rsidR="00013130" w:rsidRPr="007E0781" w:rsidRDefault="00013130" w:rsidP="00EB4543">
      <w:pPr>
        <w:keepNext/>
        <w:keepLines/>
        <w:tabs>
          <w:tab w:val="left" w:pos="0"/>
          <w:tab w:val="center" w:pos="4536"/>
          <w:tab w:val="right" w:pos="9072"/>
        </w:tabs>
        <w:spacing w:after="0" w:line="240" w:lineRule="auto"/>
        <w:ind w:left="709"/>
        <w:contextualSpacing/>
        <w:jc w:val="both"/>
        <w:rPr>
          <w:rFonts w:ascii="Garamond" w:eastAsia="Calibri" w:hAnsi="Garamond"/>
          <w:highlight w:val="yellow"/>
        </w:rPr>
      </w:pPr>
    </w:p>
    <w:p w14:paraId="346BB542" w14:textId="039BA4DE" w:rsidR="00013130" w:rsidRPr="007E0781" w:rsidRDefault="00013130" w:rsidP="00EB4543">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7E0781">
        <w:rPr>
          <w:rFonts w:ascii="Garamond" w:eastAsia="Calibri" w:hAnsi="Garamond"/>
        </w:rPr>
        <w:t>Dodávateľ</w:t>
      </w:r>
      <w:r w:rsidR="00C9457F" w:rsidRPr="007E0781">
        <w:rPr>
          <w:rFonts w:ascii="Garamond" w:eastAsia="Calibri" w:hAnsi="Garamond"/>
        </w:rPr>
        <w:t xml:space="preserve"> </w:t>
      </w:r>
      <w:r w:rsidRPr="007E0781">
        <w:rPr>
          <w:rFonts w:ascii="Garamond" w:eastAsia="Calibri" w:hAnsi="Garamond"/>
        </w:rPr>
        <w:t>vyhlasuje</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ubezpečuje</w:t>
      </w:r>
      <w:r w:rsidR="00C9457F" w:rsidRPr="007E0781">
        <w:rPr>
          <w:rFonts w:ascii="Garamond" w:eastAsia="Calibri" w:hAnsi="Garamond"/>
        </w:rPr>
        <w:t xml:space="preserve"> </w:t>
      </w:r>
      <w:r w:rsidRPr="007E0781">
        <w:rPr>
          <w:rFonts w:ascii="Garamond" w:eastAsia="Calibri" w:hAnsi="Garamond"/>
        </w:rPr>
        <w:t>Objednávateľa,</w:t>
      </w:r>
      <w:r w:rsidR="00C9457F" w:rsidRPr="007E0781">
        <w:rPr>
          <w:rFonts w:ascii="Garamond" w:eastAsia="Calibri" w:hAnsi="Garamond"/>
        </w:rPr>
        <w:t xml:space="preserve"> </w:t>
      </w:r>
      <w:r w:rsidRPr="007E0781">
        <w:rPr>
          <w:rFonts w:ascii="Garamond" w:eastAsia="Calibri" w:hAnsi="Garamond"/>
        </w:rPr>
        <w:t>že</w:t>
      </w:r>
      <w:r w:rsidR="00C9457F" w:rsidRPr="007E0781">
        <w:rPr>
          <w:rFonts w:ascii="Garamond" w:eastAsia="Calibri" w:hAnsi="Garamond"/>
        </w:rPr>
        <w:t xml:space="preserve"> </w:t>
      </w:r>
      <w:r w:rsidRPr="007E0781">
        <w:rPr>
          <w:rFonts w:ascii="Garamond" w:eastAsia="Calibri" w:hAnsi="Garamond"/>
        </w:rPr>
        <w:t>ku</w:t>
      </w:r>
      <w:r w:rsidR="00C9457F" w:rsidRPr="007E0781">
        <w:rPr>
          <w:rFonts w:ascii="Garamond" w:eastAsia="Calibri" w:hAnsi="Garamond"/>
        </w:rPr>
        <w:t xml:space="preserve"> </w:t>
      </w:r>
      <w:r w:rsidRPr="007E0781">
        <w:rPr>
          <w:rFonts w:ascii="Garamond" w:eastAsia="Calibri" w:hAnsi="Garamond"/>
        </w:rPr>
        <w:t>dňu</w:t>
      </w:r>
      <w:r w:rsidR="00C9457F" w:rsidRPr="007E0781">
        <w:rPr>
          <w:rFonts w:ascii="Garamond" w:eastAsia="Calibri" w:hAnsi="Garamond"/>
        </w:rPr>
        <w:t xml:space="preserve"> </w:t>
      </w:r>
      <w:r w:rsidRPr="007E0781">
        <w:rPr>
          <w:rFonts w:ascii="Garamond" w:eastAsia="Calibri" w:hAnsi="Garamond"/>
        </w:rPr>
        <w:t>odovzdania</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Pr="007E0781">
        <w:rPr>
          <w:rFonts w:ascii="Garamond" w:eastAsia="Calibri" w:hAnsi="Garamond"/>
        </w:rPr>
        <w:t>Objednávateľovi:</w:t>
      </w:r>
      <w:r w:rsidR="00C9457F" w:rsidRPr="007E0781">
        <w:rPr>
          <w:rFonts w:ascii="Garamond" w:eastAsia="Calibri" w:hAnsi="Garamond"/>
        </w:rPr>
        <w:t xml:space="preserve"> </w:t>
      </w:r>
    </w:p>
    <w:p w14:paraId="2315627F" w14:textId="77777777" w:rsidR="00013130" w:rsidRPr="007E0781" w:rsidRDefault="00013130" w:rsidP="00EB4543">
      <w:pPr>
        <w:keepNext/>
        <w:keepLines/>
        <w:tabs>
          <w:tab w:val="left" w:pos="0"/>
          <w:tab w:val="left" w:pos="708"/>
          <w:tab w:val="center" w:pos="4536"/>
          <w:tab w:val="right" w:pos="9072"/>
        </w:tabs>
        <w:spacing w:after="0" w:line="240" w:lineRule="auto"/>
        <w:ind w:left="709"/>
        <w:jc w:val="both"/>
        <w:rPr>
          <w:rFonts w:ascii="Garamond" w:eastAsia="Calibri" w:hAnsi="Garamond"/>
        </w:rPr>
      </w:pPr>
    </w:p>
    <w:p w14:paraId="06705A7D" w14:textId="36067DA1" w:rsidR="00013130" w:rsidRPr="007E0781" w:rsidRDefault="003D1F48"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je</w:t>
      </w:r>
      <w:r w:rsidR="00C9457F" w:rsidRPr="007E0781">
        <w:rPr>
          <w:rFonts w:ascii="Garamond" w:eastAsia="Calibri" w:hAnsi="Garamond"/>
        </w:rPr>
        <w:t xml:space="preserve"> </w:t>
      </w:r>
      <w:r w:rsidR="00013130" w:rsidRPr="007E0781">
        <w:rPr>
          <w:rFonts w:ascii="Garamond" w:eastAsia="Calibri" w:hAnsi="Garamond"/>
        </w:rPr>
        <w:t>výlučným</w:t>
      </w:r>
      <w:r w:rsidR="00C9457F" w:rsidRPr="007E0781">
        <w:rPr>
          <w:rFonts w:ascii="Garamond" w:eastAsia="Calibri" w:hAnsi="Garamond"/>
        </w:rPr>
        <w:t xml:space="preserve"> </w:t>
      </w:r>
      <w:r w:rsidR="00013130" w:rsidRPr="007E0781">
        <w:rPr>
          <w:rFonts w:ascii="Garamond" w:eastAsia="Calibri" w:hAnsi="Garamond"/>
        </w:rPr>
        <w:t>vlastníkom</w:t>
      </w:r>
      <w:r w:rsidR="00C9457F" w:rsidRPr="007E0781">
        <w:rPr>
          <w:rFonts w:ascii="Garamond" w:eastAsia="Calibri" w:hAnsi="Garamond"/>
        </w:rPr>
        <w:t xml:space="preserve"> </w:t>
      </w:r>
      <w:r w:rsidR="00013130" w:rsidRPr="007E0781">
        <w:rPr>
          <w:rFonts w:ascii="Garamond" w:eastAsia="Calibri" w:hAnsi="Garamond"/>
        </w:rPr>
        <w:t>Tovaru;</w:t>
      </w:r>
    </w:p>
    <w:p w14:paraId="1F4C114E"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44409109" w14:textId="2B2AD3D1"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Tovar</w:t>
      </w:r>
      <w:r w:rsidR="00C9457F" w:rsidRPr="007E0781">
        <w:rPr>
          <w:rFonts w:ascii="Garamond" w:eastAsia="Calibri" w:hAnsi="Garamond"/>
        </w:rPr>
        <w:t xml:space="preserve"> </w:t>
      </w:r>
      <w:r w:rsidR="003D1F48" w:rsidRPr="007E0781">
        <w:rPr>
          <w:rFonts w:ascii="Garamond" w:eastAsia="Calibri" w:hAnsi="Garamond"/>
        </w:rPr>
        <w:t>nie</w:t>
      </w:r>
      <w:r w:rsidR="00C9457F" w:rsidRPr="007E0781">
        <w:rPr>
          <w:rFonts w:ascii="Garamond" w:eastAsia="Calibri" w:hAnsi="Garamond"/>
        </w:rPr>
        <w:t xml:space="preserve"> </w:t>
      </w:r>
      <w:r w:rsidR="003D1F48"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zaťažený</w:t>
      </w:r>
      <w:r w:rsidR="00C9457F" w:rsidRPr="007E0781">
        <w:rPr>
          <w:rFonts w:ascii="Garamond" w:eastAsia="Calibri" w:hAnsi="Garamond"/>
        </w:rPr>
        <w:t xml:space="preserve"> </w:t>
      </w:r>
      <w:r w:rsidRPr="007E0781">
        <w:rPr>
          <w:rFonts w:ascii="Garamond" w:eastAsia="Calibri" w:hAnsi="Garamond"/>
        </w:rPr>
        <w:t>žiadnym</w:t>
      </w:r>
      <w:r w:rsidR="00C9457F" w:rsidRPr="007E0781">
        <w:rPr>
          <w:rFonts w:ascii="Garamond" w:eastAsia="Calibri" w:hAnsi="Garamond"/>
        </w:rPr>
        <w:t xml:space="preserve"> </w:t>
      </w:r>
      <w:r w:rsidRPr="007E0781">
        <w:rPr>
          <w:rFonts w:ascii="Garamond" w:eastAsia="Calibri" w:hAnsi="Garamond"/>
        </w:rPr>
        <w:t>záložným,</w:t>
      </w:r>
      <w:r w:rsidR="00C9457F" w:rsidRPr="007E0781">
        <w:rPr>
          <w:rFonts w:ascii="Garamond" w:eastAsia="Calibri" w:hAnsi="Garamond"/>
        </w:rPr>
        <w:t xml:space="preserve"> </w:t>
      </w:r>
      <w:r w:rsidRPr="007E0781">
        <w:rPr>
          <w:rFonts w:ascii="Garamond" w:eastAsia="Calibri" w:hAnsi="Garamond"/>
        </w:rPr>
        <w:t>zádržným</w:t>
      </w:r>
      <w:r w:rsidR="00C9457F" w:rsidRPr="007E0781">
        <w:rPr>
          <w:rFonts w:ascii="Garamond" w:eastAsia="Calibri" w:hAnsi="Garamond"/>
        </w:rPr>
        <w:t xml:space="preserve"> </w:t>
      </w:r>
      <w:r w:rsidRPr="007E0781">
        <w:rPr>
          <w:rFonts w:ascii="Garamond" w:eastAsia="Calibri" w:hAnsi="Garamond"/>
        </w:rPr>
        <w:t>ani</w:t>
      </w:r>
      <w:r w:rsidR="00C9457F" w:rsidRPr="007E0781">
        <w:rPr>
          <w:rFonts w:ascii="Garamond" w:eastAsia="Calibri" w:hAnsi="Garamond"/>
        </w:rPr>
        <w:t xml:space="preserve"> </w:t>
      </w:r>
      <w:r w:rsidRPr="007E0781">
        <w:rPr>
          <w:rFonts w:ascii="Garamond" w:eastAsia="Calibri" w:hAnsi="Garamond"/>
        </w:rPr>
        <w:t>predkupným</w:t>
      </w:r>
      <w:r w:rsidR="00C9457F" w:rsidRPr="007E0781">
        <w:rPr>
          <w:rFonts w:ascii="Garamond" w:eastAsia="Calibri" w:hAnsi="Garamond"/>
        </w:rPr>
        <w:t xml:space="preserve"> </w:t>
      </w:r>
      <w:r w:rsidRPr="007E0781">
        <w:rPr>
          <w:rFonts w:ascii="Garamond" w:eastAsia="Calibri" w:hAnsi="Garamond"/>
        </w:rPr>
        <w:t>právom;</w:t>
      </w:r>
    </w:p>
    <w:p w14:paraId="250CD577" w14:textId="77777777" w:rsidR="0085694A" w:rsidRPr="007E0781" w:rsidRDefault="0085694A" w:rsidP="00EB4543">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7D730DDB" w14:textId="1D161187" w:rsidR="00013130" w:rsidRPr="007E0781" w:rsidRDefault="003D1F48"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neuzatvoril</w:t>
      </w:r>
      <w:r w:rsidR="00C9457F" w:rsidRPr="007E0781">
        <w:rPr>
          <w:rFonts w:ascii="Garamond" w:eastAsia="Calibri" w:hAnsi="Garamond"/>
        </w:rPr>
        <w:t xml:space="preserve"> </w:t>
      </w:r>
      <w:r w:rsidR="00013130" w:rsidRPr="007E0781">
        <w:rPr>
          <w:rFonts w:ascii="Garamond" w:eastAsia="Calibri" w:hAnsi="Garamond"/>
        </w:rPr>
        <w:t>žiadnu</w:t>
      </w:r>
      <w:r w:rsidR="00C9457F" w:rsidRPr="007E0781">
        <w:rPr>
          <w:rFonts w:ascii="Garamond" w:eastAsia="Calibri" w:hAnsi="Garamond"/>
        </w:rPr>
        <w:t xml:space="preserve"> </w:t>
      </w:r>
      <w:r w:rsidR="00013130" w:rsidRPr="007E0781">
        <w:rPr>
          <w:rFonts w:ascii="Garamond" w:eastAsia="Calibri" w:hAnsi="Garamond"/>
        </w:rPr>
        <w:t>zmluvu</w:t>
      </w:r>
      <w:r w:rsidR="00C9457F" w:rsidRPr="007E0781">
        <w:rPr>
          <w:rFonts w:ascii="Garamond" w:eastAsia="Calibri" w:hAnsi="Garamond"/>
        </w:rPr>
        <w:t xml:space="preserve"> </w:t>
      </w:r>
      <w:r w:rsidR="00013130" w:rsidRPr="007E0781">
        <w:rPr>
          <w:rFonts w:ascii="Garamond" w:eastAsia="Calibri" w:hAnsi="Garamond"/>
        </w:rPr>
        <w:t>alebo</w:t>
      </w:r>
      <w:r w:rsidR="00C9457F" w:rsidRPr="007E0781">
        <w:rPr>
          <w:rFonts w:ascii="Garamond" w:eastAsia="Calibri" w:hAnsi="Garamond"/>
        </w:rPr>
        <w:t xml:space="preserve"> </w:t>
      </w:r>
      <w:r w:rsidR="00013130" w:rsidRPr="007E0781">
        <w:rPr>
          <w:rFonts w:ascii="Garamond" w:eastAsia="Calibri" w:hAnsi="Garamond"/>
        </w:rPr>
        <w:t>dohodu</w:t>
      </w:r>
      <w:r w:rsidR="00C9457F" w:rsidRPr="007E0781">
        <w:rPr>
          <w:rFonts w:ascii="Garamond" w:eastAsia="Calibri" w:hAnsi="Garamond"/>
        </w:rPr>
        <w:t xml:space="preserve"> </w:t>
      </w:r>
      <w:r w:rsidR="00013130" w:rsidRPr="007E0781">
        <w:rPr>
          <w:rFonts w:ascii="Garamond" w:eastAsia="Calibri" w:hAnsi="Garamond"/>
        </w:rPr>
        <w:t>a</w:t>
      </w:r>
      <w:r w:rsidR="00C9457F" w:rsidRPr="007E0781">
        <w:rPr>
          <w:rFonts w:ascii="Garamond" w:eastAsia="Calibri" w:hAnsi="Garamond"/>
        </w:rPr>
        <w:t xml:space="preserve"> </w:t>
      </w:r>
      <w:r w:rsidR="00013130" w:rsidRPr="007E0781">
        <w:rPr>
          <w:rFonts w:ascii="Garamond" w:eastAsia="Calibri" w:hAnsi="Garamond"/>
        </w:rPr>
        <w:t>ani</w:t>
      </w:r>
      <w:r w:rsidR="00C9457F" w:rsidRPr="007E0781">
        <w:rPr>
          <w:rFonts w:ascii="Garamond" w:eastAsia="Calibri" w:hAnsi="Garamond"/>
        </w:rPr>
        <w:t xml:space="preserve"> </w:t>
      </w:r>
      <w:r w:rsidR="00013130" w:rsidRPr="007E0781">
        <w:rPr>
          <w:rFonts w:ascii="Garamond" w:eastAsia="Calibri" w:hAnsi="Garamond"/>
        </w:rPr>
        <w:t>nedá</w:t>
      </w:r>
      <w:r w:rsidR="00C9457F" w:rsidRPr="007E0781">
        <w:rPr>
          <w:rFonts w:ascii="Garamond" w:eastAsia="Calibri" w:hAnsi="Garamond"/>
        </w:rPr>
        <w:t xml:space="preserve"> </w:t>
      </w:r>
      <w:r w:rsidR="00013130" w:rsidRPr="007E0781">
        <w:rPr>
          <w:rFonts w:ascii="Garamond" w:eastAsia="Calibri" w:hAnsi="Garamond"/>
        </w:rPr>
        <w:t>návrh</w:t>
      </w:r>
      <w:r w:rsidR="00C9457F" w:rsidRPr="007E0781">
        <w:rPr>
          <w:rFonts w:ascii="Garamond" w:eastAsia="Calibri" w:hAnsi="Garamond"/>
        </w:rPr>
        <w:t xml:space="preserve"> </w:t>
      </w:r>
      <w:r w:rsidR="00013130" w:rsidRPr="007E0781">
        <w:rPr>
          <w:rFonts w:ascii="Garamond" w:eastAsia="Calibri" w:hAnsi="Garamond"/>
        </w:rPr>
        <w:t>na</w:t>
      </w:r>
      <w:r w:rsidR="00C9457F" w:rsidRPr="007E0781">
        <w:rPr>
          <w:rFonts w:ascii="Garamond" w:eastAsia="Calibri" w:hAnsi="Garamond"/>
        </w:rPr>
        <w:t xml:space="preserve"> </w:t>
      </w:r>
      <w:r w:rsidR="00013130" w:rsidRPr="007E0781">
        <w:rPr>
          <w:rFonts w:ascii="Garamond" w:eastAsia="Calibri" w:hAnsi="Garamond"/>
        </w:rPr>
        <w:t>uzavretie</w:t>
      </w:r>
      <w:r w:rsidR="00C9457F" w:rsidRPr="007E0781">
        <w:rPr>
          <w:rFonts w:ascii="Garamond" w:eastAsia="Calibri" w:hAnsi="Garamond"/>
        </w:rPr>
        <w:t xml:space="preserve"> </w:t>
      </w:r>
      <w:r w:rsidR="00013130" w:rsidRPr="007E0781">
        <w:rPr>
          <w:rFonts w:ascii="Garamond" w:eastAsia="Calibri" w:hAnsi="Garamond"/>
        </w:rPr>
        <w:t>takej</w:t>
      </w:r>
      <w:r w:rsidR="00C9457F" w:rsidRPr="007E0781">
        <w:rPr>
          <w:rFonts w:ascii="Garamond" w:eastAsia="Calibri" w:hAnsi="Garamond"/>
        </w:rPr>
        <w:t xml:space="preserve"> </w:t>
      </w:r>
      <w:r w:rsidR="00013130" w:rsidRPr="007E0781">
        <w:rPr>
          <w:rFonts w:ascii="Garamond" w:eastAsia="Calibri" w:hAnsi="Garamond"/>
        </w:rPr>
        <w:t>zmluvy</w:t>
      </w:r>
      <w:r w:rsidR="00C9457F" w:rsidRPr="007E0781">
        <w:rPr>
          <w:rFonts w:ascii="Garamond" w:eastAsia="Calibri" w:hAnsi="Garamond"/>
        </w:rPr>
        <w:t xml:space="preserve"> </w:t>
      </w:r>
      <w:r w:rsidR="00013130" w:rsidRPr="007E0781">
        <w:rPr>
          <w:rFonts w:ascii="Garamond" w:eastAsia="Calibri" w:hAnsi="Garamond"/>
        </w:rPr>
        <w:t>alebo</w:t>
      </w:r>
      <w:r w:rsidR="00C9457F" w:rsidRPr="007E0781">
        <w:rPr>
          <w:rFonts w:ascii="Garamond" w:eastAsia="Calibri" w:hAnsi="Garamond"/>
        </w:rPr>
        <w:t xml:space="preserve"> </w:t>
      </w:r>
      <w:r w:rsidR="00013130" w:rsidRPr="007E0781">
        <w:rPr>
          <w:rFonts w:ascii="Garamond" w:eastAsia="Calibri" w:hAnsi="Garamond"/>
        </w:rPr>
        <w:t>dohody,</w:t>
      </w:r>
      <w:r w:rsidR="00C9457F" w:rsidRPr="007E0781">
        <w:rPr>
          <w:rFonts w:ascii="Garamond" w:eastAsia="Calibri" w:hAnsi="Garamond"/>
        </w:rPr>
        <w:t xml:space="preserve"> </w:t>
      </w:r>
      <w:r w:rsidR="00013130" w:rsidRPr="007E0781">
        <w:rPr>
          <w:rFonts w:ascii="Garamond" w:eastAsia="Calibri" w:hAnsi="Garamond"/>
        </w:rPr>
        <w:t>na</w:t>
      </w:r>
      <w:r w:rsidR="00C9457F" w:rsidRPr="007E0781">
        <w:rPr>
          <w:rFonts w:ascii="Garamond" w:eastAsia="Calibri" w:hAnsi="Garamond"/>
        </w:rPr>
        <w:t xml:space="preserve"> </w:t>
      </w:r>
      <w:r w:rsidR="00013130" w:rsidRPr="007E0781">
        <w:rPr>
          <w:rFonts w:ascii="Garamond" w:eastAsia="Calibri" w:hAnsi="Garamond"/>
        </w:rPr>
        <w:t>základe</w:t>
      </w:r>
      <w:r w:rsidR="00C9457F" w:rsidRPr="007E0781">
        <w:rPr>
          <w:rFonts w:ascii="Garamond" w:eastAsia="Calibri" w:hAnsi="Garamond"/>
        </w:rPr>
        <w:t xml:space="preserve"> </w:t>
      </w:r>
      <w:r w:rsidR="00013130" w:rsidRPr="007E0781">
        <w:rPr>
          <w:rFonts w:ascii="Garamond" w:eastAsia="Calibri" w:hAnsi="Garamond"/>
        </w:rPr>
        <w:t>ktorej</w:t>
      </w:r>
      <w:r w:rsidR="00C9457F" w:rsidRPr="007E0781">
        <w:rPr>
          <w:rFonts w:ascii="Garamond" w:eastAsia="Calibri" w:hAnsi="Garamond"/>
        </w:rPr>
        <w:t xml:space="preserve"> </w:t>
      </w:r>
      <w:r w:rsidR="00013130" w:rsidRPr="007E0781">
        <w:rPr>
          <w:rFonts w:ascii="Garamond" w:eastAsia="Calibri" w:hAnsi="Garamond"/>
        </w:rPr>
        <w:t>by</w:t>
      </w:r>
      <w:r w:rsidR="00C9457F" w:rsidRPr="007E0781">
        <w:rPr>
          <w:rFonts w:ascii="Garamond" w:eastAsia="Calibri" w:hAnsi="Garamond"/>
        </w:rPr>
        <w:t xml:space="preserve"> </w:t>
      </w:r>
      <w:r w:rsidR="00013130" w:rsidRPr="007E0781">
        <w:rPr>
          <w:rFonts w:ascii="Garamond" w:eastAsia="Calibri" w:hAnsi="Garamond"/>
        </w:rPr>
        <w:t>mohlo</w:t>
      </w:r>
      <w:r w:rsidR="00C9457F" w:rsidRPr="007E0781">
        <w:rPr>
          <w:rFonts w:ascii="Garamond" w:eastAsia="Calibri" w:hAnsi="Garamond"/>
        </w:rPr>
        <w:t xml:space="preserve"> </w:t>
      </w:r>
      <w:r w:rsidR="00013130" w:rsidRPr="007E0781">
        <w:rPr>
          <w:rFonts w:ascii="Garamond" w:eastAsia="Calibri" w:hAnsi="Garamond"/>
        </w:rPr>
        <w:t>tretej</w:t>
      </w:r>
      <w:r w:rsidR="00C9457F" w:rsidRPr="007E0781">
        <w:rPr>
          <w:rFonts w:ascii="Garamond" w:eastAsia="Calibri" w:hAnsi="Garamond"/>
        </w:rPr>
        <w:t xml:space="preserve"> </w:t>
      </w:r>
      <w:r w:rsidR="00013130" w:rsidRPr="007E0781">
        <w:rPr>
          <w:rFonts w:ascii="Garamond" w:eastAsia="Calibri" w:hAnsi="Garamond"/>
        </w:rPr>
        <w:t>osobe</w:t>
      </w:r>
      <w:r w:rsidR="00C9457F" w:rsidRPr="007E0781">
        <w:rPr>
          <w:rFonts w:ascii="Garamond" w:eastAsia="Calibri" w:hAnsi="Garamond"/>
        </w:rPr>
        <w:t xml:space="preserve"> </w:t>
      </w:r>
      <w:r w:rsidR="00013130" w:rsidRPr="007E0781">
        <w:rPr>
          <w:rFonts w:ascii="Garamond" w:eastAsia="Calibri" w:hAnsi="Garamond"/>
        </w:rPr>
        <w:t>vzniknúť</w:t>
      </w:r>
      <w:r w:rsidR="00C9457F" w:rsidRPr="007E0781">
        <w:rPr>
          <w:rFonts w:ascii="Garamond" w:eastAsia="Calibri" w:hAnsi="Garamond"/>
        </w:rPr>
        <w:t xml:space="preserve"> </w:t>
      </w:r>
      <w:r w:rsidR="00013130" w:rsidRPr="007E0781">
        <w:rPr>
          <w:rFonts w:ascii="Garamond" w:eastAsia="Calibri" w:hAnsi="Garamond"/>
        </w:rPr>
        <w:t>vo</w:t>
      </w:r>
      <w:r w:rsidR="00C9457F" w:rsidRPr="007E0781">
        <w:rPr>
          <w:rFonts w:ascii="Garamond" w:eastAsia="Calibri" w:hAnsi="Garamond"/>
        </w:rPr>
        <w:t xml:space="preserve"> </w:t>
      </w:r>
      <w:r w:rsidR="00013130" w:rsidRPr="007E0781">
        <w:rPr>
          <w:rFonts w:ascii="Garamond" w:eastAsia="Calibri" w:hAnsi="Garamond"/>
        </w:rPr>
        <w:t>vzťahu</w:t>
      </w:r>
      <w:r w:rsidR="00C9457F" w:rsidRPr="007E0781">
        <w:rPr>
          <w:rFonts w:ascii="Garamond" w:eastAsia="Calibri" w:hAnsi="Garamond"/>
        </w:rPr>
        <w:t xml:space="preserve"> </w:t>
      </w:r>
      <w:r w:rsidR="00013130" w:rsidRPr="007E0781">
        <w:rPr>
          <w:rFonts w:ascii="Garamond" w:eastAsia="Calibri" w:hAnsi="Garamond"/>
        </w:rPr>
        <w:t>k</w:t>
      </w:r>
      <w:r w:rsidR="00C9457F" w:rsidRPr="007E0781">
        <w:rPr>
          <w:rFonts w:ascii="Garamond" w:eastAsia="Calibri" w:hAnsi="Garamond"/>
        </w:rPr>
        <w:t xml:space="preserve"> </w:t>
      </w:r>
      <w:r w:rsidR="00013130" w:rsidRPr="007E0781">
        <w:rPr>
          <w:rFonts w:ascii="Garamond" w:eastAsia="Calibri" w:hAnsi="Garamond"/>
        </w:rPr>
        <w:t>Tovaru</w:t>
      </w:r>
      <w:r w:rsidR="00C9457F" w:rsidRPr="007E0781">
        <w:rPr>
          <w:rFonts w:ascii="Garamond" w:eastAsia="Calibri" w:hAnsi="Garamond"/>
        </w:rPr>
        <w:t xml:space="preserve"> </w:t>
      </w:r>
      <w:r w:rsidR="00013130" w:rsidRPr="007E0781">
        <w:rPr>
          <w:rFonts w:ascii="Garamond" w:eastAsia="Calibri" w:hAnsi="Garamond"/>
        </w:rPr>
        <w:t>akékoľvek</w:t>
      </w:r>
      <w:r w:rsidR="00C9457F" w:rsidRPr="007E0781">
        <w:rPr>
          <w:rFonts w:ascii="Garamond" w:eastAsia="Calibri" w:hAnsi="Garamond"/>
        </w:rPr>
        <w:t xml:space="preserve"> </w:t>
      </w:r>
      <w:r w:rsidR="00013130" w:rsidRPr="007E0781">
        <w:rPr>
          <w:rFonts w:ascii="Garamond" w:eastAsia="Calibri" w:hAnsi="Garamond"/>
        </w:rPr>
        <w:t>právo</w:t>
      </w:r>
      <w:r w:rsidR="00C9457F" w:rsidRPr="007E0781">
        <w:rPr>
          <w:rFonts w:ascii="Garamond" w:eastAsia="Calibri" w:hAnsi="Garamond"/>
        </w:rPr>
        <w:t xml:space="preserve"> </w:t>
      </w:r>
      <w:r w:rsidR="00013130" w:rsidRPr="007E0781">
        <w:rPr>
          <w:rFonts w:ascii="Garamond" w:eastAsia="Calibri" w:hAnsi="Garamond"/>
        </w:rPr>
        <w:t>tretej</w:t>
      </w:r>
      <w:r w:rsidR="00C9457F" w:rsidRPr="007E0781">
        <w:rPr>
          <w:rFonts w:ascii="Garamond" w:eastAsia="Calibri" w:hAnsi="Garamond"/>
        </w:rPr>
        <w:t xml:space="preserve"> </w:t>
      </w:r>
      <w:r w:rsidR="00013130" w:rsidRPr="007E0781">
        <w:rPr>
          <w:rFonts w:ascii="Garamond" w:eastAsia="Calibri" w:hAnsi="Garamond"/>
        </w:rPr>
        <w:t>osoby;</w:t>
      </w:r>
    </w:p>
    <w:p w14:paraId="41E78045"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6930BEB1" w14:textId="438A71F8"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Tovar</w:t>
      </w:r>
      <w:r w:rsidR="00C9457F" w:rsidRPr="007E0781">
        <w:rPr>
          <w:rFonts w:ascii="Garamond" w:eastAsia="Calibri" w:hAnsi="Garamond"/>
        </w:rPr>
        <w:t xml:space="preserve"> </w:t>
      </w:r>
      <w:r w:rsidR="003D1F48" w:rsidRPr="007E0781">
        <w:rPr>
          <w:rFonts w:ascii="Garamond" w:eastAsia="Calibri" w:hAnsi="Garamond"/>
        </w:rPr>
        <w:t>nie</w:t>
      </w:r>
      <w:r w:rsidR="00C9457F" w:rsidRPr="007E0781">
        <w:rPr>
          <w:rFonts w:ascii="Garamond" w:eastAsia="Calibri" w:hAnsi="Garamond"/>
        </w:rPr>
        <w:t xml:space="preserve"> </w:t>
      </w:r>
      <w:r w:rsidR="003D1F48"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predmetom</w:t>
      </w:r>
      <w:r w:rsidR="00C9457F" w:rsidRPr="007E0781">
        <w:rPr>
          <w:rFonts w:ascii="Garamond" w:eastAsia="Calibri" w:hAnsi="Garamond"/>
        </w:rPr>
        <w:t xml:space="preserve"> </w:t>
      </w:r>
      <w:r w:rsidRPr="007E0781">
        <w:rPr>
          <w:rFonts w:ascii="Garamond" w:eastAsia="Calibri" w:hAnsi="Garamond"/>
        </w:rPr>
        <w:t>žiadnej</w:t>
      </w:r>
      <w:r w:rsidR="00C9457F" w:rsidRPr="007E0781">
        <w:rPr>
          <w:rFonts w:ascii="Garamond" w:eastAsia="Calibri" w:hAnsi="Garamond"/>
        </w:rPr>
        <w:t xml:space="preserve"> </w:t>
      </w:r>
      <w:r w:rsidRPr="007E0781">
        <w:rPr>
          <w:rFonts w:ascii="Garamond" w:eastAsia="Calibri" w:hAnsi="Garamond"/>
        </w:rPr>
        <w:t>uzatvorenej</w:t>
      </w:r>
      <w:r w:rsidR="00C9457F" w:rsidRPr="007E0781">
        <w:rPr>
          <w:rFonts w:ascii="Garamond" w:eastAsia="Calibri" w:hAnsi="Garamond"/>
        </w:rPr>
        <w:t xml:space="preserve"> </w:t>
      </w:r>
      <w:r w:rsidRPr="007E0781">
        <w:rPr>
          <w:rFonts w:ascii="Garamond" w:eastAsia="Calibri" w:hAnsi="Garamond"/>
        </w:rPr>
        <w:t>nájomnej,</w:t>
      </w:r>
      <w:r w:rsidR="00C9457F" w:rsidRPr="007E0781">
        <w:rPr>
          <w:rFonts w:ascii="Garamond" w:eastAsia="Calibri" w:hAnsi="Garamond"/>
        </w:rPr>
        <w:t xml:space="preserve"> </w:t>
      </w:r>
      <w:r w:rsidRPr="007E0781">
        <w:rPr>
          <w:rFonts w:ascii="Garamond" w:eastAsia="Calibri" w:hAnsi="Garamond"/>
        </w:rPr>
        <w:t>kúpnej</w:t>
      </w:r>
      <w:r w:rsidR="00774D0A" w:rsidRPr="007E0781">
        <w:rPr>
          <w:rFonts w:ascii="Garamond" w:eastAsia="Calibri" w:hAnsi="Garamond"/>
        </w:rPr>
        <w:t>,</w:t>
      </w:r>
      <w:r w:rsidR="00C9457F" w:rsidRPr="007E0781">
        <w:rPr>
          <w:rFonts w:ascii="Garamond" w:eastAsia="Calibri" w:hAnsi="Garamond"/>
        </w:rPr>
        <w:t xml:space="preserve"> </w:t>
      </w:r>
      <w:r w:rsidRPr="007E0781">
        <w:rPr>
          <w:rFonts w:ascii="Garamond" w:eastAsia="Calibri" w:hAnsi="Garamond"/>
        </w:rPr>
        <w:t>resp.</w:t>
      </w:r>
      <w:r w:rsidR="00C9457F" w:rsidRPr="007E0781">
        <w:rPr>
          <w:rFonts w:ascii="Garamond" w:eastAsia="Calibri" w:hAnsi="Garamond"/>
        </w:rPr>
        <w:t xml:space="preserve"> </w:t>
      </w:r>
      <w:r w:rsidRPr="007E0781">
        <w:rPr>
          <w:rFonts w:ascii="Garamond" w:eastAsia="Calibri" w:hAnsi="Garamond"/>
        </w:rPr>
        <w:t>inej</w:t>
      </w:r>
      <w:r w:rsidR="00C9457F" w:rsidRPr="007E0781">
        <w:rPr>
          <w:rFonts w:ascii="Garamond" w:eastAsia="Calibri" w:hAnsi="Garamond"/>
        </w:rPr>
        <w:t xml:space="preserve"> </w:t>
      </w:r>
      <w:r w:rsidRPr="007E0781">
        <w:rPr>
          <w:rFonts w:ascii="Garamond" w:eastAsia="Calibri" w:hAnsi="Garamond"/>
        </w:rPr>
        <w:t>zmluvy,</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eastAsia="Calibri" w:hAnsi="Garamond"/>
        </w:rPr>
        <w:t xml:space="preserve"> </w:t>
      </w:r>
      <w:r w:rsidRPr="007E0781">
        <w:rPr>
          <w:rFonts w:ascii="Garamond" w:eastAsia="Calibri" w:hAnsi="Garamond"/>
        </w:rPr>
        <w:t>základe</w:t>
      </w:r>
      <w:r w:rsidR="00C9457F" w:rsidRPr="007E0781">
        <w:rPr>
          <w:rFonts w:ascii="Garamond" w:eastAsia="Calibri" w:hAnsi="Garamond"/>
        </w:rPr>
        <w:t xml:space="preserve"> </w:t>
      </w:r>
      <w:r w:rsidRPr="007E0781">
        <w:rPr>
          <w:rFonts w:ascii="Garamond" w:eastAsia="Calibri" w:hAnsi="Garamond"/>
        </w:rPr>
        <w:t>ktorej</w:t>
      </w:r>
      <w:r w:rsidR="00C9457F" w:rsidRPr="007E0781">
        <w:rPr>
          <w:rFonts w:ascii="Garamond" w:eastAsia="Calibri" w:hAnsi="Garamond"/>
        </w:rPr>
        <w:t xml:space="preserve"> </w:t>
      </w:r>
      <w:r w:rsidRPr="007E0781">
        <w:rPr>
          <w:rFonts w:ascii="Garamond" w:eastAsia="Calibri" w:hAnsi="Garamond"/>
        </w:rPr>
        <w:t>akejkoľvek</w:t>
      </w:r>
      <w:r w:rsidR="00C9457F" w:rsidRPr="007E0781">
        <w:rPr>
          <w:rFonts w:ascii="Garamond" w:eastAsia="Calibri" w:hAnsi="Garamond"/>
        </w:rPr>
        <w:t xml:space="preserve"> </w:t>
      </w:r>
      <w:r w:rsidRPr="007E0781">
        <w:rPr>
          <w:rFonts w:ascii="Garamond" w:eastAsia="Calibri" w:hAnsi="Garamond"/>
        </w:rPr>
        <w:t>tretej</w:t>
      </w:r>
      <w:r w:rsidR="00C9457F" w:rsidRPr="007E0781">
        <w:rPr>
          <w:rFonts w:ascii="Garamond" w:eastAsia="Calibri" w:hAnsi="Garamond"/>
        </w:rPr>
        <w:t xml:space="preserve"> </w:t>
      </w:r>
      <w:r w:rsidRPr="007E0781">
        <w:rPr>
          <w:rFonts w:ascii="Garamond" w:eastAsia="Calibri" w:hAnsi="Garamond"/>
        </w:rPr>
        <w:t>osobe</w:t>
      </w:r>
      <w:r w:rsidR="00C9457F" w:rsidRPr="007E0781">
        <w:rPr>
          <w:rFonts w:ascii="Garamond" w:eastAsia="Calibri" w:hAnsi="Garamond"/>
        </w:rPr>
        <w:t xml:space="preserve"> </w:t>
      </w:r>
      <w:r w:rsidRPr="007E0781">
        <w:rPr>
          <w:rFonts w:ascii="Garamond" w:eastAsia="Calibri" w:hAnsi="Garamond"/>
        </w:rPr>
        <w:t>vznikne</w:t>
      </w:r>
      <w:r w:rsidR="00774D0A" w:rsidRPr="007E0781">
        <w:rPr>
          <w:rFonts w:ascii="Garamond" w:eastAsia="Calibri" w:hAnsi="Garamond"/>
        </w:rPr>
        <w:t>,</w:t>
      </w:r>
      <w:r w:rsidR="00C9457F" w:rsidRPr="007E0781">
        <w:rPr>
          <w:rFonts w:ascii="Garamond" w:eastAsia="Calibri" w:hAnsi="Garamond"/>
        </w:rPr>
        <w:t xml:space="preserve"> </w:t>
      </w:r>
      <w:r w:rsidRPr="007E0781">
        <w:rPr>
          <w:rFonts w:ascii="Garamond" w:eastAsia="Calibri" w:hAnsi="Garamond"/>
        </w:rPr>
        <w:t>resp.</w:t>
      </w:r>
      <w:r w:rsidR="00C9457F" w:rsidRPr="007E0781">
        <w:rPr>
          <w:rFonts w:ascii="Garamond" w:eastAsia="Calibri" w:hAnsi="Garamond"/>
        </w:rPr>
        <w:t xml:space="preserve"> </w:t>
      </w:r>
      <w:r w:rsidRPr="007E0781">
        <w:rPr>
          <w:rFonts w:ascii="Garamond" w:eastAsia="Calibri" w:hAnsi="Garamond"/>
        </w:rPr>
        <w:t>môže</w:t>
      </w:r>
      <w:r w:rsidR="00C9457F" w:rsidRPr="007E0781">
        <w:rPr>
          <w:rFonts w:ascii="Garamond" w:eastAsia="Calibri" w:hAnsi="Garamond"/>
        </w:rPr>
        <w:t xml:space="preserve"> </w:t>
      </w:r>
      <w:r w:rsidRPr="007E0781">
        <w:rPr>
          <w:rFonts w:ascii="Garamond" w:eastAsia="Calibri" w:hAnsi="Garamond"/>
        </w:rPr>
        <w:t>vzniknúť</w:t>
      </w:r>
      <w:r w:rsidR="00C9457F" w:rsidRPr="007E0781">
        <w:rPr>
          <w:rFonts w:ascii="Garamond" w:eastAsia="Calibri" w:hAnsi="Garamond"/>
        </w:rPr>
        <w:t xml:space="preserve"> </w:t>
      </w:r>
      <w:r w:rsidRPr="007E0781">
        <w:rPr>
          <w:rFonts w:ascii="Garamond" w:eastAsia="Calibri" w:hAnsi="Garamond"/>
        </w:rPr>
        <w:t>vlastnícke</w:t>
      </w:r>
      <w:r w:rsidR="00C9457F" w:rsidRPr="007E0781">
        <w:rPr>
          <w:rFonts w:ascii="Garamond" w:eastAsia="Calibri" w:hAnsi="Garamond"/>
        </w:rPr>
        <w:t xml:space="preserve"> </w:t>
      </w:r>
      <w:r w:rsidRPr="007E0781">
        <w:rPr>
          <w:rFonts w:ascii="Garamond" w:eastAsia="Calibri" w:hAnsi="Garamond"/>
        </w:rPr>
        <w:t>právo</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Tovaru</w:t>
      </w:r>
      <w:r w:rsidR="00774D0A" w:rsidRPr="007E0781">
        <w:rPr>
          <w:rFonts w:ascii="Garamond" w:eastAsia="Calibri" w:hAnsi="Garamond"/>
        </w:rPr>
        <w:t>,</w:t>
      </w:r>
      <w:r w:rsidR="00C9457F" w:rsidRPr="007E0781">
        <w:rPr>
          <w:rFonts w:ascii="Garamond" w:eastAsia="Calibri" w:hAnsi="Garamond"/>
        </w:rPr>
        <w:t xml:space="preserve"> </w:t>
      </w:r>
      <w:r w:rsidRPr="007E0781">
        <w:rPr>
          <w:rFonts w:ascii="Garamond" w:eastAsia="Calibri" w:hAnsi="Garamond"/>
        </w:rPr>
        <w:t>resp.</w:t>
      </w:r>
      <w:r w:rsidR="00C9457F" w:rsidRPr="007E0781">
        <w:rPr>
          <w:rFonts w:ascii="Garamond" w:eastAsia="Calibri" w:hAnsi="Garamond"/>
        </w:rPr>
        <w:t xml:space="preserve"> </w:t>
      </w:r>
      <w:r w:rsidRPr="007E0781">
        <w:rPr>
          <w:rFonts w:ascii="Garamond" w:eastAsia="Calibri" w:hAnsi="Garamond"/>
        </w:rPr>
        <w:t>akékoľvek</w:t>
      </w:r>
      <w:r w:rsidR="00C9457F" w:rsidRPr="007E0781">
        <w:rPr>
          <w:rFonts w:ascii="Garamond" w:eastAsia="Calibri" w:hAnsi="Garamond"/>
        </w:rPr>
        <w:t xml:space="preserve"> </w:t>
      </w:r>
      <w:r w:rsidRPr="007E0781">
        <w:rPr>
          <w:rFonts w:ascii="Garamond" w:eastAsia="Calibri" w:hAnsi="Garamond"/>
        </w:rPr>
        <w:t>iné</w:t>
      </w:r>
      <w:r w:rsidR="00C9457F" w:rsidRPr="007E0781">
        <w:rPr>
          <w:rFonts w:ascii="Garamond" w:eastAsia="Calibri" w:hAnsi="Garamond"/>
        </w:rPr>
        <w:t xml:space="preserve"> </w:t>
      </w:r>
      <w:r w:rsidRPr="007E0781">
        <w:rPr>
          <w:rFonts w:ascii="Garamond" w:eastAsia="Calibri" w:hAnsi="Garamond"/>
        </w:rPr>
        <w:t>právo,</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eastAsia="Calibri" w:hAnsi="Garamond"/>
        </w:rPr>
        <w:t xml:space="preserve"> </w:t>
      </w:r>
      <w:r w:rsidRPr="007E0781">
        <w:rPr>
          <w:rFonts w:ascii="Garamond" w:eastAsia="Calibri" w:hAnsi="Garamond"/>
        </w:rPr>
        <w:t>základe</w:t>
      </w:r>
      <w:r w:rsidR="00C9457F" w:rsidRPr="007E0781">
        <w:rPr>
          <w:rFonts w:ascii="Garamond" w:eastAsia="Calibri" w:hAnsi="Garamond"/>
        </w:rPr>
        <w:t xml:space="preserve"> </w:t>
      </w:r>
      <w:r w:rsidRPr="007E0781">
        <w:rPr>
          <w:rFonts w:ascii="Garamond" w:eastAsia="Calibri" w:hAnsi="Garamond"/>
        </w:rPr>
        <w:t>ktorého</w:t>
      </w:r>
      <w:r w:rsidR="00C9457F" w:rsidRPr="007E0781">
        <w:rPr>
          <w:rFonts w:ascii="Garamond" w:eastAsia="Calibri" w:hAnsi="Garamond"/>
        </w:rPr>
        <w:t xml:space="preserve"> </w:t>
      </w:r>
      <w:r w:rsidRPr="007E0781">
        <w:rPr>
          <w:rFonts w:ascii="Garamond" w:eastAsia="Calibri" w:hAnsi="Garamond"/>
        </w:rPr>
        <w:t>tretia</w:t>
      </w:r>
      <w:r w:rsidR="00C9457F" w:rsidRPr="007E0781">
        <w:rPr>
          <w:rFonts w:ascii="Garamond" w:eastAsia="Calibri" w:hAnsi="Garamond"/>
        </w:rPr>
        <w:t xml:space="preserve"> </w:t>
      </w:r>
      <w:r w:rsidRPr="007E0781">
        <w:rPr>
          <w:rFonts w:ascii="Garamond" w:eastAsia="Calibri" w:hAnsi="Garamond"/>
        </w:rPr>
        <w:t>osoba</w:t>
      </w:r>
      <w:r w:rsidR="00C9457F" w:rsidRPr="007E0781">
        <w:rPr>
          <w:rFonts w:ascii="Garamond" w:eastAsia="Calibri" w:hAnsi="Garamond"/>
        </w:rPr>
        <w:t xml:space="preserve"> </w:t>
      </w:r>
      <w:r w:rsidRPr="007E0781">
        <w:rPr>
          <w:rFonts w:ascii="Garamond" w:eastAsia="Calibri" w:hAnsi="Garamond"/>
        </w:rPr>
        <w:t>môže</w:t>
      </w:r>
      <w:r w:rsidR="00774D0A" w:rsidRPr="007E0781">
        <w:rPr>
          <w:rFonts w:ascii="Garamond" w:eastAsia="Calibri" w:hAnsi="Garamond"/>
        </w:rPr>
        <w:t>,</w:t>
      </w:r>
      <w:r w:rsidR="00C9457F" w:rsidRPr="007E0781">
        <w:rPr>
          <w:rFonts w:ascii="Garamond" w:eastAsia="Calibri" w:hAnsi="Garamond"/>
        </w:rPr>
        <w:t xml:space="preserve"> </w:t>
      </w:r>
      <w:r w:rsidRPr="007E0781">
        <w:rPr>
          <w:rFonts w:ascii="Garamond" w:eastAsia="Calibri" w:hAnsi="Garamond"/>
        </w:rPr>
        <w:t>resp.</w:t>
      </w:r>
      <w:r w:rsidR="00C9457F" w:rsidRPr="007E0781">
        <w:rPr>
          <w:rFonts w:ascii="Garamond" w:eastAsia="Calibri" w:hAnsi="Garamond"/>
        </w:rPr>
        <w:t xml:space="preserve"> </w:t>
      </w:r>
      <w:r w:rsidRPr="007E0781">
        <w:rPr>
          <w:rFonts w:ascii="Garamond" w:eastAsia="Calibri" w:hAnsi="Garamond"/>
        </w:rPr>
        <w:t>bude</w:t>
      </w:r>
      <w:r w:rsidR="00C9457F" w:rsidRPr="007E0781">
        <w:rPr>
          <w:rFonts w:ascii="Garamond" w:eastAsia="Calibri" w:hAnsi="Garamond"/>
        </w:rPr>
        <w:t xml:space="preserve"> </w:t>
      </w:r>
      <w:r w:rsidRPr="007E0781">
        <w:rPr>
          <w:rFonts w:ascii="Garamond" w:eastAsia="Calibri" w:hAnsi="Garamond"/>
        </w:rPr>
        <w:t>môcť</w:t>
      </w:r>
      <w:r w:rsidR="00C9457F" w:rsidRPr="007E0781">
        <w:rPr>
          <w:rFonts w:ascii="Garamond" w:eastAsia="Calibri" w:hAnsi="Garamond"/>
        </w:rPr>
        <w:t xml:space="preserve"> </w:t>
      </w:r>
      <w:r w:rsidRPr="007E0781">
        <w:rPr>
          <w:rFonts w:ascii="Garamond" w:eastAsia="Calibri" w:hAnsi="Garamond"/>
        </w:rPr>
        <w:t>Tovar</w:t>
      </w:r>
      <w:r w:rsidR="00C9457F" w:rsidRPr="007E0781">
        <w:rPr>
          <w:rFonts w:ascii="Garamond" w:eastAsia="Calibri" w:hAnsi="Garamond"/>
        </w:rPr>
        <w:t xml:space="preserve"> </w:t>
      </w:r>
      <w:r w:rsidRPr="007E0781">
        <w:rPr>
          <w:rFonts w:ascii="Garamond" w:eastAsia="Calibri" w:hAnsi="Garamond"/>
        </w:rPr>
        <w:t>držať,</w:t>
      </w:r>
      <w:r w:rsidR="00C9457F" w:rsidRPr="007E0781">
        <w:rPr>
          <w:rFonts w:ascii="Garamond" w:eastAsia="Calibri" w:hAnsi="Garamond"/>
        </w:rPr>
        <w:t xml:space="preserve"> </w:t>
      </w:r>
      <w:r w:rsidRPr="007E0781">
        <w:rPr>
          <w:rFonts w:ascii="Garamond" w:eastAsia="Calibri" w:hAnsi="Garamond"/>
        </w:rPr>
        <w:t>užívať</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s</w:t>
      </w:r>
      <w:r w:rsidR="00C9457F" w:rsidRPr="007E0781">
        <w:rPr>
          <w:rFonts w:ascii="Garamond" w:eastAsia="Calibri" w:hAnsi="Garamond"/>
        </w:rPr>
        <w:t xml:space="preserve"> </w:t>
      </w:r>
      <w:r w:rsidRPr="007E0781">
        <w:rPr>
          <w:rFonts w:ascii="Garamond" w:eastAsia="Calibri" w:hAnsi="Garamond"/>
        </w:rPr>
        <w:t>ním</w:t>
      </w:r>
      <w:r w:rsidR="00C9457F" w:rsidRPr="007E0781">
        <w:rPr>
          <w:rFonts w:ascii="Garamond" w:eastAsia="Calibri" w:hAnsi="Garamond"/>
        </w:rPr>
        <w:t xml:space="preserve"> </w:t>
      </w:r>
      <w:r w:rsidRPr="007E0781">
        <w:rPr>
          <w:rFonts w:ascii="Garamond" w:eastAsia="Calibri" w:hAnsi="Garamond"/>
        </w:rPr>
        <w:t>akýmkoľvek</w:t>
      </w:r>
      <w:r w:rsidR="00C9457F" w:rsidRPr="007E0781">
        <w:rPr>
          <w:rFonts w:ascii="Garamond" w:eastAsia="Calibri" w:hAnsi="Garamond"/>
        </w:rPr>
        <w:t xml:space="preserve"> </w:t>
      </w:r>
      <w:r w:rsidRPr="007E0781">
        <w:rPr>
          <w:rFonts w:ascii="Garamond" w:eastAsia="Calibri" w:hAnsi="Garamond"/>
        </w:rPr>
        <w:t>spôsobom</w:t>
      </w:r>
      <w:r w:rsidR="00C9457F" w:rsidRPr="007E0781">
        <w:rPr>
          <w:rFonts w:ascii="Garamond" w:eastAsia="Calibri" w:hAnsi="Garamond"/>
        </w:rPr>
        <w:t xml:space="preserve"> </w:t>
      </w:r>
      <w:r w:rsidRPr="007E0781">
        <w:rPr>
          <w:rFonts w:ascii="Garamond" w:eastAsia="Calibri" w:hAnsi="Garamond"/>
        </w:rPr>
        <w:t>nakladať</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ani</w:t>
      </w:r>
      <w:r w:rsidR="00C9457F" w:rsidRPr="007E0781">
        <w:rPr>
          <w:rFonts w:ascii="Garamond" w:eastAsia="Calibri" w:hAnsi="Garamond"/>
        </w:rPr>
        <w:t xml:space="preserve"> </w:t>
      </w:r>
      <w:r w:rsidR="003D1F48" w:rsidRPr="007E0781">
        <w:rPr>
          <w:rFonts w:ascii="Garamond" w:eastAsia="Calibri" w:hAnsi="Garamond"/>
        </w:rPr>
        <w:t>nie</w:t>
      </w:r>
      <w:r w:rsidR="00C9457F" w:rsidRPr="007E0781">
        <w:rPr>
          <w:rFonts w:ascii="Garamond" w:eastAsia="Calibri" w:hAnsi="Garamond"/>
        </w:rPr>
        <w:t xml:space="preserve"> </w:t>
      </w:r>
      <w:r w:rsidR="003D1F48"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predmetom</w:t>
      </w:r>
      <w:r w:rsidR="00C9457F" w:rsidRPr="007E0781">
        <w:rPr>
          <w:rFonts w:ascii="Garamond" w:eastAsia="Calibri" w:hAnsi="Garamond"/>
        </w:rPr>
        <w:t xml:space="preserve"> </w:t>
      </w:r>
      <w:r w:rsidRPr="007E0781">
        <w:rPr>
          <w:rFonts w:ascii="Garamond" w:eastAsia="Calibri" w:hAnsi="Garamond"/>
        </w:rPr>
        <w:t>žiadnej</w:t>
      </w:r>
      <w:r w:rsidR="00C9457F" w:rsidRPr="007E0781">
        <w:rPr>
          <w:rFonts w:ascii="Garamond" w:eastAsia="Calibri" w:hAnsi="Garamond"/>
        </w:rPr>
        <w:t xml:space="preserve"> </w:t>
      </w:r>
      <w:r w:rsidRPr="007E0781">
        <w:rPr>
          <w:rFonts w:ascii="Garamond" w:eastAsia="Calibri" w:hAnsi="Garamond"/>
        </w:rPr>
        <w:t>zmluvy</w:t>
      </w:r>
      <w:r w:rsidR="00C9457F" w:rsidRPr="007E0781">
        <w:rPr>
          <w:rFonts w:ascii="Garamond" w:eastAsia="Calibri" w:hAnsi="Garamond"/>
        </w:rPr>
        <w:t xml:space="preserve"> </w:t>
      </w:r>
      <w:r w:rsidRPr="007E0781">
        <w:rPr>
          <w:rFonts w:ascii="Garamond" w:eastAsia="Calibri" w:hAnsi="Garamond"/>
        </w:rPr>
        <w:t>o</w:t>
      </w:r>
      <w:r w:rsidR="00C9457F" w:rsidRPr="007E0781">
        <w:rPr>
          <w:rFonts w:ascii="Garamond" w:eastAsia="Calibri" w:hAnsi="Garamond"/>
        </w:rPr>
        <w:t xml:space="preserve"> </w:t>
      </w:r>
      <w:r w:rsidRPr="007E0781">
        <w:rPr>
          <w:rFonts w:ascii="Garamond" w:eastAsia="Calibri" w:hAnsi="Garamond"/>
        </w:rPr>
        <w:t>budúcej</w:t>
      </w:r>
      <w:r w:rsidR="00C9457F" w:rsidRPr="007E0781">
        <w:rPr>
          <w:rFonts w:ascii="Garamond" w:eastAsia="Calibri" w:hAnsi="Garamond"/>
        </w:rPr>
        <w:t xml:space="preserve"> </w:t>
      </w:r>
      <w:r w:rsidRPr="007E0781">
        <w:rPr>
          <w:rFonts w:ascii="Garamond" w:eastAsia="Calibri" w:hAnsi="Garamond"/>
        </w:rPr>
        <w:t>zmluve,</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hAnsi="Garamond"/>
        </w:rPr>
        <w:t xml:space="preserve"> </w:t>
      </w:r>
      <w:r w:rsidRPr="007E0781">
        <w:rPr>
          <w:rFonts w:ascii="Garamond" w:eastAsia="Calibri" w:hAnsi="Garamond"/>
        </w:rPr>
        <w:t>základe</w:t>
      </w:r>
      <w:r w:rsidR="00C9457F" w:rsidRPr="007E0781">
        <w:rPr>
          <w:rFonts w:ascii="Garamond" w:eastAsia="Calibri" w:hAnsi="Garamond"/>
        </w:rPr>
        <w:t xml:space="preserve"> </w:t>
      </w:r>
      <w:r w:rsidRPr="007E0781">
        <w:rPr>
          <w:rFonts w:ascii="Garamond" w:eastAsia="Calibri" w:hAnsi="Garamond"/>
        </w:rPr>
        <w:t>ktorej</w:t>
      </w:r>
      <w:r w:rsidR="00C9457F" w:rsidRPr="007E0781">
        <w:rPr>
          <w:rFonts w:ascii="Garamond" w:eastAsia="Calibri" w:hAnsi="Garamond"/>
        </w:rPr>
        <w:t xml:space="preserve"> </w:t>
      </w:r>
      <w:r w:rsidRPr="007E0781">
        <w:rPr>
          <w:rFonts w:ascii="Garamond" w:eastAsia="Calibri" w:hAnsi="Garamond"/>
        </w:rPr>
        <w:t>by</w:t>
      </w:r>
      <w:r w:rsidR="00C9457F" w:rsidRPr="007E0781">
        <w:rPr>
          <w:rFonts w:ascii="Garamond" w:eastAsia="Calibri" w:hAnsi="Garamond"/>
        </w:rPr>
        <w:t xml:space="preserve"> </w:t>
      </w:r>
      <w:r w:rsidRPr="007E0781">
        <w:rPr>
          <w:rFonts w:ascii="Garamond" w:eastAsia="Calibri" w:hAnsi="Garamond"/>
        </w:rPr>
        <w:t>tretej</w:t>
      </w:r>
      <w:r w:rsidR="00C9457F" w:rsidRPr="007E0781">
        <w:rPr>
          <w:rFonts w:ascii="Garamond" w:eastAsia="Calibri" w:hAnsi="Garamond"/>
        </w:rPr>
        <w:t xml:space="preserve"> </w:t>
      </w:r>
      <w:r w:rsidRPr="007E0781">
        <w:rPr>
          <w:rFonts w:ascii="Garamond" w:eastAsia="Calibri" w:hAnsi="Garamond"/>
        </w:rPr>
        <w:t>osobe</w:t>
      </w:r>
      <w:r w:rsidR="00C9457F" w:rsidRPr="007E0781">
        <w:rPr>
          <w:rFonts w:ascii="Garamond" w:eastAsia="Calibri" w:hAnsi="Garamond"/>
        </w:rPr>
        <w:t xml:space="preserve"> </w:t>
      </w:r>
      <w:r w:rsidRPr="007E0781">
        <w:rPr>
          <w:rFonts w:ascii="Garamond" w:eastAsia="Calibri" w:hAnsi="Garamond"/>
        </w:rPr>
        <w:t>vzniklo</w:t>
      </w:r>
      <w:r w:rsidR="00C9457F" w:rsidRPr="007E0781">
        <w:rPr>
          <w:rFonts w:ascii="Garamond" w:eastAsia="Calibri" w:hAnsi="Garamond"/>
        </w:rPr>
        <w:t xml:space="preserve"> </w:t>
      </w:r>
      <w:r w:rsidRPr="007E0781">
        <w:rPr>
          <w:rFonts w:ascii="Garamond" w:eastAsia="Calibri" w:hAnsi="Garamond"/>
        </w:rPr>
        <w:t>právo</w:t>
      </w:r>
      <w:r w:rsidR="00C9457F" w:rsidRPr="007E0781">
        <w:rPr>
          <w:rFonts w:ascii="Garamond" w:eastAsia="Calibri" w:hAnsi="Garamond"/>
        </w:rPr>
        <w:t xml:space="preserve"> </w:t>
      </w:r>
      <w:r w:rsidRPr="007E0781">
        <w:rPr>
          <w:rFonts w:ascii="Garamond" w:eastAsia="Calibri" w:hAnsi="Garamond"/>
        </w:rPr>
        <w:t>uzatvoriť</w:t>
      </w:r>
      <w:r w:rsidR="00C9457F" w:rsidRPr="007E0781">
        <w:rPr>
          <w:rFonts w:ascii="Garamond" w:eastAsia="Calibri" w:hAnsi="Garamond"/>
        </w:rPr>
        <w:t xml:space="preserve"> </w:t>
      </w:r>
      <w:r w:rsidRPr="007E0781">
        <w:rPr>
          <w:rFonts w:ascii="Garamond" w:eastAsia="Calibri" w:hAnsi="Garamond"/>
        </w:rPr>
        <w:t>takú</w:t>
      </w:r>
      <w:r w:rsidR="00C9457F" w:rsidRPr="007E0781">
        <w:rPr>
          <w:rFonts w:ascii="Garamond" w:eastAsia="Calibri" w:hAnsi="Garamond"/>
        </w:rPr>
        <w:t xml:space="preserve"> </w:t>
      </w:r>
      <w:r w:rsidRPr="007E0781">
        <w:rPr>
          <w:rFonts w:ascii="Garamond" w:eastAsia="Calibri" w:hAnsi="Garamond"/>
        </w:rPr>
        <w:t>zmluvu;</w:t>
      </w:r>
    </w:p>
    <w:p w14:paraId="12FF4E0A" w14:textId="77777777" w:rsidR="00BD2FDB" w:rsidRPr="007E0781" w:rsidRDefault="00BD2FDB" w:rsidP="00EB4543">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0E106E29" w14:textId="72AB2A47"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Tovar</w:t>
      </w:r>
      <w:r w:rsidR="00C9457F" w:rsidRPr="007E0781">
        <w:rPr>
          <w:rFonts w:ascii="Garamond" w:eastAsia="Calibri" w:hAnsi="Garamond"/>
        </w:rPr>
        <w:t xml:space="preserve"> </w:t>
      </w:r>
      <w:r w:rsidR="003D1F48"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nový,</w:t>
      </w:r>
      <w:r w:rsidR="00C9457F" w:rsidRPr="007E0781">
        <w:rPr>
          <w:rFonts w:ascii="Garamond" w:eastAsia="Calibri" w:hAnsi="Garamond"/>
        </w:rPr>
        <w:t xml:space="preserve"> </w:t>
      </w:r>
      <w:r w:rsidRPr="007E0781">
        <w:rPr>
          <w:rFonts w:ascii="Garamond" w:eastAsia="Calibri" w:hAnsi="Garamond"/>
        </w:rPr>
        <w:t>funkčný,</w:t>
      </w:r>
      <w:r w:rsidR="00C9457F" w:rsidRPr="007E0781">
        <w:rPr>
          <w:rFonts w:ascii="Garamond" w:eastAsia="Calibri" w:hAnsi="Garamond"/>
        </w:rPr>
        <w:t xml:space="preserve"> </w:t>
      </w:r>
      <w:r w:rsidRPr="007E0781">
        <w:rPr>
          <w:rFonts w:ascii="Garamond" w:eastAsia="Calibri" w:hAnsi="Garamond"/>
        </w:rPr>
        <w:t>nepoužívaný</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nepoškodený</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003D1F48" w:rsidRPr="007E0781">
        <w:rPr>
          <w:rFonts w:ascii="Garamond" w:eastAsia="Calibri" w:hAnsi="Garamond"/>
        </w:rPr>
        <w:t>nachádza</w:t>
      </w:r>
      <w:r w:rsidR="00C9457F" w:rsidRPr="007E0781">
        <w:rPr>
          <w:rFonts w:ascii="Garamond" w:eastAsia="Calibri" w:hAnsi="Garamond"/>
        </w:rPr>
        <w:t xml:space="preserve"> </w:t>
      </w:r>
      <w:r w:rsidR="003D1F48" w:rsidRPr="007E0781">
        <w:rPr>
          <w:rFonts w:ascii="Garamond" w:eastAsia="Calibri" w:hAnsi="Garamond"/>
        </w:rPr>
        <w:t>sa</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stave</w:t>
      </w:r>
      <w:r w:rsidR="00C9457F" w:rsidRPr="007E0781">
        <w:rPr>
          <w:rFonts w:ascii="Garamond" w:eastAsia="Calibri" w:hAnsi="Garamond"/>
        </w:rPr>
        <w:t xml:space="preserve"> </w:t>
      </w:r>
      <w:r w:rsidRPr="007E0781">
        <w:rPr>
          <w:rFonts w:ascii="Garamond" w:eastAsia="Calibri" w:hAnsi="Garamond"/>
        </w:rPr>
        <w:t>umožňujúcom</w:t>
      </w:r>
      <w:r w:rsidR="00C9457F" w:rsidRPr="007E0781">
        <w:rPr>
          <w:rFonts w:ascii="Garamond" w:eastAsia="Calibri" w:hAnsi="Garamond"/>
        </w:rPr>
        <w:t xml:space="preserve"> </w:t>
      </w:r>
      <w:r w:rsidRPr="007E0781">
        <w:rPr>
          <w:rFonts w:ascii="Garamond" w:eastAsia="Calibri" w:hAnsi="Garamond"/>
        </w:rPr>
        <w:t>jeho</w:t>
      </w:r>
      <w:r w:rsidR="00C9457F" w:rsidRPr="007E0781">
        <w:rPr>
          <w:rFonts w:ascii="Garamond" w:eastAsia="Calibri" w:hAnsi="Garamond"/>
        </w:rPr>
        <w:t xml:space="preserve"> </w:t>
      </w:r>
      <w:r w:rsidRPr="007E0781">
        <w:rPr>
          <w:rFonts w:ascii="Garamond" w:eastAsia="Calibri" w:hAnsi="Garamond"/>
        </w:rPr>
        <w:t>užívanie</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eastAsia="Calibri" w:hAnsi="Garamond"/>
        </w:rPr>
        <w:t xml:space="preserve"> </w:t>
      </w:r>
      <w:r w:rsidRPr="007E0781">
        <w:rPr>
          <w:rFonts w:ascii="Garamond" w:eastAsia="Calibri" w:hAnsi="Garamond"/>
        </w:rPr>
        <w:t>obvyklý</w:t>
      </w:r>
      <w:r w:rsidR="00C9457F" w:rsidRPr="007E0781">
        <w:rPr>
          <w:rFonts w:ascii="Garamond" w:eastAsia="Calibri" w:hAnsi="Garamond"/>
        </w:rPr>
        <w:t xml:space="preserve"> </w:t>
      </w:r>
      <w:r w:rsidRPr="007E0781">
        <w:rPr>
          <w:rFonts w:ascii="Garamond" w:eastAsia="Calibri" w:hAnsi="Garamond"/>
        </w:rPr>
        <w:t>účel;</w:t>
      </w:r>
    </w:p>
    <w:p w14:paraId="275ED6EA"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C679570" w14:textId="33E9BC6A"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Tovar</w:t>
      </w:r>
      <w:r w:rsidR="00C9457F" w:rsidRPr="007E0781">
        <w:rPr>
          <w:rFonts w:ascii="Garamond" w:eastAsia="Calibri" w:hAnsi="Garamond"/>
        </w:rPr>
        <w:t xml:space="preserve"> </w:t>
      </w:r>
      <w:r w:rsidR="003D1F48" w:rsidRPr="007E0781">
        <w:rPr>
          <w:rFonts w:ascii="Garamond" w:eastAsia="Calibri" w:hAnsi="Garamond"/>
        </w:rPr>
        <w:t>nie</w:t>
      </w:r>
      <w:r w:rsidR="00C9457F" w:rsidRPr="007E0781">
        <w:rPr>
          <w:rFonts w:ascii="Garamond" w:eastAsia="Calibri" w:hAnsi="Garamond"/>
        </w:rPr>
        <w:t xml:space="preserve"> </w:t>
      </w:r>
      <w:r w:rsidR="003D1F48"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postihnutý</w:t>
      </w:r>
      <w:r w:rsidR="00C9457F" w:rsidRPr="007E0781">
        <w:rPr>
          <w:rFonts w:ascii="Garamond" w:eastAsia="Calibri" w:hAnsi="Garamond"/>
        </w:rPr>
        <w:t xml:space="preserve"> </w:t>
      </w:r>
      <w:r w:rsidRPr="007E0781">
        <w:rPr>
          <w:rFonts w:ascii="Garamond" w:eastAsia="Calibri" w:hAnsi="Garamond"/>
        </w:rPr>
        <w:t>exekúciou</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predmetom</w:t>
      </w:r>
      <w:r w:rsidR="00C9457F" w:rsidRPr="007E0781">
        <w:rPr>
          <w:rFonts w:ascii="Garamond" w:eastAsia="Calibri" w:hAnsi="Garamond"/>
        </w:rPr>
        <w:t xml:space="preserve"> </w:t>
      </w:r>
      <w:r w:rsidRPr="007E0781">
        <w:rPr>
          <w:rFonts w:ascii="Garamond" w:eastAsia="Calibri" w:hAnsi="Garamond"/>
        </w:rPr>
        <w:t>uspokojenia</w:t>
      </w:r>
      <w:r w:rsidR="00C9457F" w:rsidRPr="007E0781">
        <w:rPr>
          <w:rFonts w:ascii="Garamond" w:eastAsia="Calibri" w:hAnsi="Garamond"/>
        </w:rPr>
        <w:t xml:space="preserve"> </w:t>
      </w:r>
      <w:r w:rsidRPr="007E0781">
        <w:rPr>
          <w:rFonts w:ascii="Garamond" w:eastAsia="Calibri" w:hAnsi="Garamond"/>
        </w:rPr>
        <w:t>záložného</w:t>
      </w:r>
      <w:r w:rsidR="00C9457F" w:rsidRPr="007E0781">
        <w:rPr>
          <w:rFonts w:ascii="Garamond" w:eastAsia="Calibri" w:hAnsi="Garamond"/>
        </w:rPr>
        <w:t xml:space="preserve"> </w:t>
      </w:r>
      <w:r w:rsidRPr="007E0781">
        <w:rPr>
          <w:rFonts w:ascii="Garamond" w:eastAsia="Calibri" w:hAnsi="Garamond"/>
        </w:rPr>
        <w:t>práva</w:t>
      </w:r>
      <w:r w:rsidR="00C9457F" w:rsidRPr="007E0781">
        <w:rPr>
          <w:rFonts w:ascii="Garamond" w:eastAsia="Calibri" w:hAnsi="Garamond"/>
        </w:rPr>
        <w:t xml:space="preserve"> </w:t>
      </w:r>
      <w:r w:rsidRPr="007E0781">
        <w:rPr>
          <w:rFonts w:ascii="Garamond" w:eastAsia="Calibri" w:hAnsi="Garamond"/>
        </w:rPr>
        <w:t>predajom</w:t>
      </w:r>
      <w:r w:rsidR="00C9457F" w:rsidRPr="007E0781">
        <w:rPr>
          <w:rFonts w:ascii="Garamond" w:eastAsia="Calibri" w:hAnsi="Garamond"/>
        </w:rPr>
        <w:t xml:space="preserve"> </w:t>
      </w:r>
      <w:r w:rsidRPr="007E0781">
        <w:rPr>
          <w:rFonts w:ascii="Garamond" w:eastAsia="Calibri" w:hAnsi="Garamond"/>
        </w:rPr>
        <w:t>zálohu</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eastAsia="Calibri" w:hAnsi="Garamond"/>
        </w:rPr>
        <w:t xml:space="preserve"> </w:t>
      </w:r>
      <w:r w:rsidRPr="007E0781">
        <w:rPr>
          <w:rFonts w:ascii="Garamond" w:eastAsia="Calibri" w:hAnsi="Garamond"/>
        </w:rPr>
        <w:t>dražbe</w:t>
      </w:r>
      <w:r w:rsidR="00C9457F" w:rsidRPr="007E0781">
        <w:rPr>
          <w:rFonts w:ascii="Garamond" w:eastAsia="Calibri" w:hAnsi="Garamond"/>
        </w:rPr>
        <w:t xml:space="preserve"> </w:t>
      </w:r>
      <w:r w:rsidRPr="007E0781">
        <w:rPr>
          <w:rFonts w:ascii="Garamond" w:eastAsia="Calibri" w:hAnsi="Garamond"/>
        </w:rPr>
        <w:t>podľa</w:t>
      </w:r>
      <w:r w:rsidR="00C9457F" w:rsidRPr="007E0781">
        <w:rPr>
          <w:rFonts w:ascii="Garamond" w:eastAsia="Calibri" w:hAnsi="Garamond"/>
        </w:rPr>
        <w:t xml:space="preserve"> </w:t>
      </w:r>
      <w:r w:rsidRPr="007E0781">
        <w:rPr>
          <w:rFonts w:ascii="Garamond" w:eastAsia="Calibri" w:hAnsi="Garamond"/>
        </w:rPr>
        <w:t>zákona</w:t>
      </w:r>
      <w:r w:rsidR="00C9457F" w:rsidRPr="007E0781">
        <w:rPr>
          <w:rFonts w:ascii="Garamond" w:eastAsia="Calibri" w:hAnsi="Garamond"/>
        </w:rPr>
        <w:t xml:space="preserve"> </w:t>
      </w:r>
      <w:r w:rsidR="003D1F48" w:rsidRPr="007E0781">
        <w:rPr>
          <w:rFonts w:ascii="Garamond" w:eastAsia="Calibri" w:hAnsi="Garamond"/>
        </w:rPr>
        <w:t>č.</w:t>
      </w:r>
      <w:r w:rsidR="00C9457F" w:rsidRPr="007E0781">
        <w:rPr>
          <w:rFonts w:ascii="Garamond" w:eastAsia="Calibri" w:hAnsi="Garamond"/>
        </w:rPr>
        <w:t xml:space="preserve"> </w:t>
      </w:r>
      <w:r w:rsidR="003D1F48" w:rsidRPr="007E0781">
        <w:rPr>
          <w:rFonts w:ascii="Garamond" w:eastAsia="Calibri" w:hAnsi="Garamond"/>
          <w:color w:val="000000" w:themeColor="text1"/>
        </w:rPr>
        <w:t>527/2002</w:t>
      </w:r>
      <w:r w:rsidR="00C9457F" w:rsidRPr="007E0781">
        <w:rPr>
          <w:rFonts w:ascii="Garamond" w:eastAsia="Calibri" w:hAnsi="Garamond"/>
          <w:color w:val="000000" w:themeColor="text1"/>
        </w:rPr>
        <w:t xml:space="preserve"> </w:t>
      </w:r>
      <w:r w:rsidR="003D1F48" w:rsidRPr="007E0781">
        <w:rPr>
          <w:rFonts w:ascii="Garamond" w:eastAsia="Calibri" w:hAnsi="Garamond"/>
          <w:color w:val="000000" w:themeColor="text1"/>
        </w:rPr>
        <w:t>Z.</w:t>
      </w:r>
      <w:r w:rsidR="00C9457F" w:rsidRPr="007E0781">
        <w:rPr>
          <w:rFonts w:ascii="Garamond" w:eastAsia="Calibri" w:hAnsi="Garamond"/>
          <w:color w:val="000000" w:themeColor="text1"/>
        </w:rPr>
        <w:t xml:space="preserve"> </w:t>
      </w:r>
      <w:r w:rsidR="003D1F48" w:rsidRPr="007E0781">
        <w:rPr>
          <w:rFonts w:ascii="Garamond" w:eastAsia="Calibri" w:hAnsi="Garamond"/>
          <w:color w:val="000000" w:themeColor="text1"/>
        </w:rPr>
        <w:t>z.</w:t>
      </w:r>
      <w:r w:rsidR="00C9457F" w:rsidRPr="007E0781">
        <w:rPr>
          <w:rFonts w:ascii="Garamond" w:eastAsia="Calibri" w:hAnsi="Garamond"/>
          <w:color w:val="000000" w:themeColor="text1"/>
        </w:rPr>
        <w:t xml:space="preserve"> </w:t>
      </w:r>
      <w:r w:rsidR="003D1F48" w:rsidRPr="007E0781">
        <w:rPr>
          <w:rFonts w:ascii="Garamond" w:hAnsi="Garamond"/>
          <w:color w:val="000000" w:themeColor="text1"/>
        </w:rPr>
        <w:t>o</w:t>
      </w:r>
      <w:r w:rsidR="00C9457F" w:rsidRPr="007E0781">
        <w:rPr>
          <w:rFonts w:ascii="Garamond" w:hAnsi="Garamond"/>
          <w:color w:val="000000" w:themeColor="text1"/>
        </w:rPr>
        <w:t xml:space="preserve"> </w:t>
      </w:r>
      <w:r w:rsidR="003D1F48" w:rsidRPr="007E0781">
        <w:rPr>
          <w:rFonts w:ascii="Garamond" w:hAnsi="Garamond"/>
          <w:color w:val="000000" w:themeColor="text1"/>
        </w:rPr>
        <w:t>dobrovoľných</w:t>
      </w:r>
      <w:r w:rsidR="00C9457F" w:rsidRPr="007E0781">
        <w:rPr>
          <w:rFonts w:ascii="Garamond" w:hAnsi="Garamond"/>
          <w:color w:val="000000" w:themeColor="text1"/>
        </w:rPr>
        <w:t xml:space="preserve"> </w:t>
      </w:r>
      <w:r w:rsidR="003D1F48" w:rsidRPr="007E0781">
        <w:rPr>
          <w:rFonts w:ascii="Garamond" w:hAnsi="Garamond"/>
          <w:color w:val="000000" w:themeColor="text1"/>
        </w:rPr>
        <w:t>dražbách</w:t>
      </w:r>
      <w:r w:rsidR="00C9457F" w:rsidRPr="007E0781">
        <w:rPr>
          <w:rFonts w:ascii="Garamond" w:hAnsi="Garamond"/>
          <w:color w:val="000000" w:themeColor="text1"/>
        </w:rPr>
        <w:t xml:space="preserve"> </w:t>
      </w:r>
      <w:r w:rsidR="003D1F48" w:rsidRPr="007E0781">
        <w:rPr>
          <w:rFonts w:ascii="Garamond" w:hAnsi="Garamond"/>
          <w:color w:val="000000" w:themeColor="text1"/>
        </w:rPr>
        <w:t>a</w:t>
      </w:r>
      <w:r w:rsidR="00C9457F" w:rsidRPr="007E0781">
        <w:rPr>
          <w:rFonts w:ascii="Garamond" w:hAnsi="Garamond"/>
          <w:color w:val="000000" w:themeColor="text1"/>
        </w:rPr>
        <w:t xml:space="preserve"> </w:t>
      </w:r>
      <w:r w:rsidR="003D1F48" w:rsidRPr="007E0781">
        <w:rPr>
          <w:rFonts w:ascii="Garamond" w:hAnsi="Garamond"/>
          <w:color w:val="000000" w:themeColor="text1"/>
        </w:rPr>
        <w:t>o</w:t>
      </w:r>
      <w:r w:rsidR="00C9457F" w:rsidRPr="007E0781">
        <w:rPr>
          <w:rFonts w:ascii="Garamond" w:hAnsi="Garamond"/>
          <w:color w:val="000000" w:themeColor="text1"/>
        </w:rPr>
        <w:t xml:space="preserve"> </w:t>
      </w:r>
      <w:r w:rsidR="003D1F48" w:rsidRPr="007E0781">
        <w:rPr>
          <w:rFonts w:ascii="Garamond" w:hAnsi="Garamond"/>
          <w:color w:val="000000" w:themeColor="text1"/>
        </w:rPr>
        <w:t>doplnení</w:t>
      </w:r>
      <w:r w:rsidR="00C9457F" w:rsidRPr="007E0781">
        <w:rPr>
          <w:rFonts w:ascii="Garamond" w:hAnsi="Garamond"/>
          <w:color w:val="000000" w:themeColor="text1"/>
        </w:rPr>
        <w:t xml:space="preserve"> </w:t>
      </w:r>
      <w:r w:rsidR="003D1F48" w:rsidRPr="007E0781">
        <w:rPr>
          <w:rFonts w:ascii="Garamond" w:hAnsi="Garamond"/>
          <w:color w:val="000000" w:themeColor="text1"/>
        </w:rPr>
        <w:t>zákona</w:t>
      </w:r>
      <w:r w:rsidR="00C9457F" w:rsidRPr="007E0781">
        <w:rPr>
          <w:rFonts w:ascii="Garamond" w:hAnsi="Garamond"/>
          <w:color w:val="000000" w:themeColor="text1"/>
        </w:rPr>
        <w:t xml:space="preserve"> </w:t>
      </w:r>
      <w:r w:rsidR="003D1F48" w:rsidRPr="007E0781">
        <w:rPr>
          <w:rFonts w:ascii="Garamond" w:hAnsi="Garamond"/>
          <w:color w:val="000000" w:themeColor="text1"/>
        </w:rPr>
        <w:t>Slovenskej</w:t>
      </w:r>
      <w:r w:rsidR="00C9457F" w:rsidRPr="007E0781">
        <w:rPr>
          <w:rFonts w:ascii="Garamond" w:hAnsi="Garamond"/>
          <w:color w:val="000000" w:themeColor="text1"/>
        </w:rPr>
        <w:t xml:space="preserve"> </w:t>
      </w:r>
      <w:r w:rsidR="003D1F48" w:rsidRPr="007E0781">
        <w:rPr>
          <w:rFonts w:ascii="Garamond" w:hAnsi="Garamond"/>
          <w:color w:val="000000" w:themeColor="text1"/>
        </w:rPr>
        <w:t>národnej</w:t>
      </w:r>
      <w:r w:rsidR="00C9457F" w:rsidRPr="007E0781">
        <w:rPr>
          <w:rFonts w:ascii="Garamond" w:hAnsi="Garamond"/>
          <w:color w:val="000000" w:themeColor="text1"/>
        </w:rPr>
        <w:t xml:space="preserve"> </w:t>
      </w:r>
      <w:r w:rsidR="003D1F48" w:rsidRPr="007E0781">
        <w:rPr>
          <w:rFonts w:ascii="Garamond" w:hAnsi="Garamond"/>
          <w:color w:val="000000" w:themeColor="text1"/>
        </w:rPr>
        <w:t>rady</w:t>
      </w:r>
      <w:r w:rsidR="00C9457F" w:rsidRPr="007E0781">
        <w:rPr>
          <w:rFonts w:ascii="Garamond" w:hAnsi="Garamond"/>
          <w:color w:val="000000" w:themeColor="text1"/>
        </w:rPr>
        <w:t xml:space="preserve"> </w:t>
      </w:r>
      <w:r w:rsidR="003D1F48" w:rsidRPr="007E0781">
        <w:rPr>
          <w:rFonts w:ascii="Garamond" w:hAnsi="Garamond"/>
          <w:color w:val="000000" w:themeColor="text1"/>
        </w:rPr>
        <w:t>č.</w:t>
      </w:r>
      <w:r w:rsidR="00C9457F" w:rsidRPr="007E0781">
        <w:rPr>
          <w:rFonts w:ascii="Garamond" w:hAnsi="Garamond"/>
          <w:color w:val="000000" w:themeColor="text1"/>
        </w:rPr>
        <w:t xml:space="preserve"> </w:t>
      </w:r>
      <w:hyperlink r:id="rId11" w:tooltip="Odkaz na predpis alebo ustanovenie" w:history="1">
        <w:r w:rsidR="003D1F48" w:rsidRPr="007E0781">
          <w:rPr>
            <w:rStyle w:val="Hypertextovodkaz"/>
            <w:rFonts w:ascii="Garamond" w:hAnsi="Garamond"/>
            <w:color w:val="000000" w:themeColor="text1"/>
            <w:u w:val="none"/>
          </w:rPr>
          <w:t>323/1992</w:t>
        </w:r>
        <w:r w:rsidR="00C9457F" w:rsidRPr="007E0781">
          <w:rPr>
            <w:rStyle w:val="Hypertextovodkaz"/>
            <w:rFonts w:ascii="Garamond" w:hAnsi="Garamond"/>
            <w:color w:val="000000" w:themeColor="text1"/>
            <w:u w:val="none"/>
          </w:rPr>
          <w:t xml:space="preserve"> </w:t>
        </w:r>
        <w:r w:rsidR="003D1F48" w:rsidRPr="007E0781">
          <w:rPr>
            <w:rStyle w:val="Hypertextovodkaz"/>
            <w:rFonts w:ascii="Garamond" w:hAnsi="Garamond"/>
            <w:color w:val="000000" w:themeColor="text1"/>
            <w:u w:val="none"/>
          </w:rPr>
          <w:t>Zb.</w:t>
        </w:r>
      </w:hyperlink>
      <w:r w:rsidR="00C9457F" w:rsidRPr="007E0781">
        <w:rPr>
          <w:rFonts w:ascii="Garamond" w:hAnsi="Garamond"/>
          <w:color w:val="000000" w:themeColor="text1"/>
        </w:rPr>
        <w:t xml:space="preserve"> </w:t>
      </w:r>
      <w:r w:rsidR="003D1F48" w:rsidRPr="007E0781">
        <w:rPr>
          <w:rFonts w:ascii="Garamond" w:hAnsi="Garamond"/>
          <w:color w:val="000000" w:themeColor="text1"/>
        </w:rPr>
        <w:t>o</w:t>
      </w:r>
      <w:r w:rsidR="00C9457F" w:rsidRPr="007E0781">
        <w:rPr>
          <w:rFonts w:ascii="Garamond" w:hAnsi="Garamond"/>
          <w:color w:val="000000" w:themeColor="text1"/>
        </w:rPr>
        <w:t xml:space="preserve"> </w:t>
      </w:r>
      <w:r w:rsidR="003D1F48" w:rsidRPr="007E0781">
        <w:rPr>
          <w:rFonts w:ascii="Garamond" w:hAnsi="Garamond"/>
          <w:color w:val="000000" w:themeColor="text1"/>
        </w:rPr>
        <w:t>notároch</w:t>
      </w:r>
      <w:r w:rsidR="00C9457F" w:rsidRPr="007E0781">
        <w:rPr>
          <w:rFonts w:ascii="Garamond" w:hAnsi="Garamond"/>
          <w:color w:val="000000" w:themeColor="text1"/>
        </w:rPr>
        <w:t xml:space="preserve"> </w:t>
      </w:r>
      <w:r w:rsidR="003D1F48" w:rsidRPr="007E0781">
        <w:rPr>
          <w:rFonts w:ascii="Garamond" w:hAnsi="Garamond"/>
          <w:color w:val="000000" w:themeColor="text1"/>
        </w:rPr>
        <w:t>a</w:t>
      </w:r>
      <w:r w:rsidR="00C9457F" w:rsidRPr="007E0781">
        <w:rPr>
          <w:rFonts w:ascii="Garamond" w:hAnsi="Garamond"/>
          <w:color w:val="000000" w:themeColor="text1"/>
        </w:rPr>
        <w:t xml:space="preserve"> </w:t>
      </w:r>
      <w:r w:rsidR="003D1F48" w:rsidRPr="007E0781">
        <w:rPr>
          <w:rFonts w:ascii="Garamond" w:hAnsi="Garamond"/>
          <w:color w:val="000000" w:themeColor="text1"/>
        </w:rPr>
        <w:t>notárskej</w:t>
      </w:r>
      <w:r w:rsidR="00C9457F" w:rsidRPr="007E0781">
        <w:rPr>
          <w:rFonts w:ascii="Garamond" w:hAnsi="Garamond"/>
          <w:color w:val="000000" w:themeColor="text1"/>
        </w:rPr>
        <w:t xml:space="preserve"> </w:t>
      </w:r>
      <w:r w:rsidR="003D1F48" w:rsidRPr="007E0781">
        <w:rPr>
          <w:rFonts w:ascii="Garamond" w:hAnsi="Garamond"/>
          <w:color w:val="000000" w:themeColor="text1"/>
        </w:rPr>
        <w:t>činnosti</w:t>
      </w:r>
      <w:r w:rsidR="00C9457F" w:rsidRPr="007E0781">
        <w:rPr>
          <w:rFonts w:ascii="Garamond" w:hAnsi="Garamond"/>
          <w:color w:val="000000" w:themeColor="text1"/>
        </w:rPr>
        <w:t xml:space="preserve"> </w:t>
      </w:r>
      <w:r w:rsidR="003D1F48" w:rsidRPr="007E0781">
        <w:rPr>
          <w:rFonts w:ascii="Garamond" w:hAnsi="Garamond"/>
          <w:color w:val="000000" w:themeColor="text1"/>
        </w:rPr>
        <w:t>(Notársky</w:t>
      </w:r>
      <w:r w:rsidR="00C9457F" w:rsidRPr="007E0781">
        <w:rPr>
          <w:rFonts w:ascii="Garamond" w:hAnsi="Garamond"/>
          <w:color w:val="000000" w:themeColor="text1"/>
        </w:rPr>
        <w:t xml:space="preserve"> </w:t>
      </w:r>
      <w:r w:rsidR="003D1F48" w:rsidRPr="007E0781">
        <w:rPr>
          <w:rFonts w:ascii="Garamond" w:hAnsi="Garamond"/>
          <w:color w:val="000000" w:themeColor="text1"/>
        </w:rPr>
        <w:t>poriadok)</w:t>
      </w:r>
      <w:r w:rsidR="00C9457F" w:rsidRPr="007E0781">
        <w:rPr>
          <w:rFonts w:ascii="Garamond" w:hAnsi="Garamond"/>
          <w:color w:val="000000" w:themeColor="text1"/>
        </w:rPr>
        <w:t xml:space="preserve"> </w:t>
      </w:r>
      <w:r w:rsidR="003D1F48" w:rsidRPr="007E0781">
        <w:rPr>
          <w:rFonts w:ascii="Garamond" w:hAnsi="Garamond"/>
          <w:color w:val="000000" w:themeColor="text1"/>
        </w:rPr>
        <w:t>v</w:t>
      </w:r>
      <w:r w:rsidR="00C9457F" w:rsidRPr="007E0781">
        <w:rPr>
          <w:rFonts w:ascii="Garamond" w:hAnsi="Garamond"/>
          <w:color w:val="000000" w:themeColor="text1"/>
        </w:rPr>
        <w:t xml:space="preserve"> </w:t>
      </w:r>
      <w:r w:rsidR="003D1F48" w:rsidRPr="007E0781">
        <w:rPr>
          <w:rFonts w:ascii="Garamond" w:hAnsi="Garamond"/>
          <w:color w:val="000000" w:themeColor="text1"/>
        </w:rPr>
        <w:t>znení</w:t>
      </w:r>
      <w:r w:rsidR="00C9457F" w:rsidRPr="007E0781">
        <w:rPr>
          <w:rFonts w:ascii="Garamond" w:hAnsi="Garamond"/>
          <w:color w:val="000000" w:themeColor="text1"/>
        </w:rPr>
        <w:t xml:space="preserve"> </w:t>
      </w:r>
      <w:r w:rsidR="003D1F48" w:rsidRPr="007E0781">
        <w:rPr>
          <w:rFonts w:ascii="Garamond" w:hAnsi="Garamond"/>
          <w:color w:val="000000" w:themeColor="text1"/>
        </w:rPr>
        <w:t>neskorších</w:t>
      </w:r>
      <w:r w:rsidR="00C9457F" w:rsidRPr="007E0781">
        <w:rPr>
          <w:rFonts w:ascii="Garamond" w:hAnsi="Garamond"/>
          <w:color w:val="000000" w:themeColor="text1"/>
        </w:rPr>
        <w:t xml:space="preserve"> </w:t>
      </w:r>
      <w:r w:rsidR="003D1F48" w:rsidRPr="007E0781">
        <w:rPr>
          <w:rFonts w:ascii="Garamond" w:hAnsi="Garamond"/>
          <w:color w:val="000000" w:themeColor="text1"/>
        </w:rPr>
        <w:t>predpisov</w:t>
      </w:r>
      <w:r w:rsidRPr="007E0781">
        <w:rPr>
          <w:rFonts w:ascii="Garamond" w:eastAsia="Calibri" w:hAnsi="Garamond"/>
        </w:rPr>
        <w:t>;</w:t>
      </w:r>
    </w:p>
    <w:p w14:paraId="2CDCE000"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A32A6" w14:textId="1D3F2CA9"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003D1F48" w:rsidRPr="007E0781">
        <w:rPr>
          <w:rFonts w:ascii="Garamond" w:eastAsia="Calibri" w:hAnsi="Garamond"/>
        </w:rPr>
        <w:t>nie</w:t>
      </w:r>
      <w:r w:rsidR="00C9457F" w:rsidRPr="007E0781">
        <w:rPr>
          <w:rFonts w:ascii="Garamond" w:eastAsia="Calibri" w:hAnsi="Garamond"/>
        </w:rPr>
        <w:t xml:space="preserve"> </w:t>
      </w:r>
      <w:r w:rsidR="003D1F48" w:rsidRPr="007E0781">
        <w:rPr>
          <w:rFonts w:ascii="Garamond" w:eastAsia="Calibri" w:hAnsi="Garamond"/>
        </w:rPr>
        <w:t>sú</w:t>
      </w:r>
      <w:r w:rsidR="00C9457F" w:rsidRPr="007E0781">
        <w:rPr>
          <w:rFonts w:ascii="Garamond" w:eastAsia="Calibri" w:hAnsi="Garamond"/>
        </w:rPr>
        <w:t xml:space="preserve"> </w:t>
      </w:r>
      <w:r w:rsidRPr="007E0781">
        <w:rPr>
          <w:rFonts w:ascii="Garamond" w:eastAsia="Calibri" w:hAnsi="Garamond"/>
        </w:rPr>
        <w:t>uplatnené</w:t>
      </w:r>
      <w:r w:rsidR="00C9457F" w:rsidRPr="007E0781">
        <w:rPr>
          <w:rFonts w:ascii="Garamond" w:eastAsia="Calibri" w:hAnsi="Garamond"/>
        </w:rPr>
        <w:t xml:space="preserve"> </w:t>
      </w:r>
      <w:r w:rsidRPr="007E0781">
        <w:rPr>
          <w:rFonts w:ascii="Garamond" w:eastAsia="Calibri" w:hAnsi="Garamond"/>
        </w:rPr>
        <w:t>žiadne</w:t>
      </w:r>
      <w:r w:rsidR="00C9457F" w:rsidRPr="007E0781">
        <w:rPr>
          <w:rFonts w:ascii="Garamond" w:eastAsia="Calibri" w:hAnsi="Garamond"/>
        </w:rPr>
        <w:t xml:space="preserve"> </w:t>
      </w:r>
      <w:r w:rsidRPr="007E0781">
        <w:rPr>
          <w:rFonts w:ascii="Garamond" w:eastAsia="Calibri" w:hAnsi="Garamond"/>
        </w:rPr>
        <w:t>určovacie</w:t>
      </w:r>
      <w:r w:rsidR="00C9457F" w:rsidRPr="007E0781">
        <w:rPr>
          <w:rFonts w:ascii="Garamond" w:eastAsia="Calibri" w:hAnsi="Garamond"/>
        </w:rPr>
        <w:t xml:space="preserve"> </w:t>
      </w:r>
      <w:r w:rsidRPr="007E0781">
        <w:rPr>
          <w:rFonts w:ascii="Garamond" w:eastAsia="Calibri" w:hAnsi="Garamond"/>
        </w:rPr>
        <w:t>žaloby,</w:t>
      </w:r>
      <w:r w:rsidR="00C9457F" w:rsidRPr="007E0781">
        <w:rPr>
          <w:rFonts w:ascii="Garamond" w:eastAsia="Calibri" w:hAnsi="Garamond"/>
        </w:rPr>
        <w:t xml:space="preserve"> </w:t>
      </w:r>
      <w:r w:rsidRPr="007E0781">
        <w:rPr>
          <w:rFonts w:ascii="Garamond" w:eastAsia="Calibri" w:hAnsi="Garamond"/>
        </w:rPr>
        <w:t>ktoré</w:t>
      </w:r>
      <w:r w:rsidR="00C9457F" w:rsidRPr="007E0781">
        <w:rPr>
          <w:rFonts w:ascii="Garamond" w:eastAsia="Calibri" w:hAnsi="Garamond"/>
        </w:rPr>
        <w:t xml:space="preserve"> </w:t>
      </w:r>
      <w:r w:rsidRPr="007E0781">
        <w:rPr>
          <w:rFonts w:ascii="Garamond" w:eastAsia="Calibri" w:hAnsi="Garamond"/>
        </w:rPr>
        <w:t>by</w:t>
      </w:r>
      <w:r w:rsidR="00C9457F" w:rsidRPr="007E0781">
        <w:rPr>
          <w:rFonts w:ascii="Garamond" w:eastAsia="Calibri" w:hAnsi="Garamond"/>
        </w:rPr>
        <w:t xml:space="preserve"> </w:t>
      </w:r>
      <w:r w:rsidRPr="007E0781">
        <w:rPr>
          <w:rFonts w:ascii="Garamond" w:eastAsia="Calibri" w:hAnsi="Garamond"/>
        </w:rPr>
        <w:t>mohli</w:t>
      </w:r>
      <w:r w:rsidR="00C9457F" w:rsidRPr="007E0781">
        <w:rPr>
          <w:rFonts w:ascii="Garamond" w:eastAsia="Calibri" w:hAnsi="Garamond"/>
        </w:rPr>
        <w:t xml:space="preserve"> </w:t>
      </w:r>
      <w:r w:rsidRPr="007E0781">
        <w:rPr>
          <w:rFonts w:ascii="Garamond" w:eastAsia="Calibri" w:hAnsi="Garamond"/>
        </w:rPr>
        <w:t>obmedziť</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zmariť</w:t>
      </w:r>
      <w:r w:rsidR="00C9457F" w:rsidRPr="007E0781">
        <w:rPr>
          <w:rFonts w:ascii="Garamond" w:eastAsia="Calibri" w:hAnsi="Garamond"/>
        </w:rPr>
        <w:t xml:space="preserve"> </w:t>
      </w:r>
      <w:r w:rsidRPr="007E0781">
        <w:rPr>
          <w:rFonts w:ascii="Garamond" w:eastAsia="Calibri" w:hAnsi="Garamond"/>
        </w:rPr>
        <w:t>výkon</w:t>
      </w:r>
      <w:r w:rsidR="00C9457F" w:rsidRPr="007E0781">
        <w:rPr>
          <w:rFonts w:ascii="Garamond" w:eastAsia="Calibri" w:hAnsi="Garamond"/>
        </w:rPr>
        <w:t xml:space="preserve"> </w:t>
      </w:r>
      <w:r w:rsidRPr="007E0781">
        <w:rPr>
          <w:rFonts w:ascii="Garamond" w:eastAsia="Calibri" w:hAnsi="Garamond"/>
        </w:rPr>
        <w:t>vlastníckeho</w:t>
      </w:r>
      <w:r w:rsidR="00C9457F" w:rsidRPr="007E0781">
        <w:rPr>
          <w:rFonts w:ascii="Garamond" w:eastAsia="Calibri" w:hAnsi="Garamond"/>
        </w:rPr>
        <w:t xml:space="preserve"> </w:t>
      </w:r>
      <w:r w:rsidRPr="007E0781">
        <w:rPr>
          <w:rFonts w:ascii="Garamond" w:eastAsia="Calibri" w:hAnsi="Garamond"/>
        </w:rPr>
        <w:t>práva</w:t>
      </w:r>
      <w:r w:rsidR="00C9457F" w:rsidRPr="007E0781">
        <w:rPr>
          <w:rFonts w:ascii="Garamond" w:eastAsia="Calibri" w:hAnsi="Garamond"/>
        </w:rPr>
        <w:t xml:space="preserve"> </w:t>
      </w:r>
      <w:r w:rsidRPr="007E0781">
        <w:rPr>
          <w:rFonts w:ascii="Garamond" w:eastAsia="Calibri" w:hAnsi="Garamond"/>
        </w:rPr>
        <w:t>Objednávateľa;</w:t>
      </w:r>
    </w:p>
    <w:p w14:paraId="40C5CB31"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F10FC2D" w14:textId="03FCD4AB" w:rsidR="00013130" w:rsidRPr="007E0781" w:rsidRDefault="003D1F48"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ne</w:t>
      </w:r>
      <w:r w:rsidR="00013130" w:rsidRPr="007E0781">
        <w:rPr>
          <w:rFonts w:ascii="Garamond" w:eastAsia="Calibri" w:hAnsi="Garamond"/>
        </w:rPr>
        <w:t>exist</w:t>
      </w:r>
      <w:r w:rsidRPr="007E0781">
        <w:rPr>
          <w:rFonts w:ascii="Garamond" w:eastAsia="Calibri" w:hAnsi="Garamond"/>
        </w:rPr>
        <w:t>ujú</w:t>
      </w:r>
      <w:r w:rsidR="00C9457F" w:rsidRPr="007E0781">
        <w:rPr>
          <w:rFonts w:ascii="Garamond" w:eastAsia="Calibri" w:hAnsi="Garamond"/>
        </w:rPr>
        <w:t xml:space="preserve"> </w:t>
      </w:r>
      <w:r w:rsidR="00013130" w:rsidRPr="007E0781">
        <w:rPr>
          <w:rFonts w:ascii="Garamond" w:eastAsia="Calibri" w:hAnsi="Garamond"/>
        </w:rPr>
        <w:t>právne</w:t>
      </w:r>
      <w:r w:rsidR="00C9457F" w:rsidRPr="007E0781">
        <w:rPr>
          <w:rFonts w:ascii="Garamond" w:eastAsia="Calibri" w:hAnsi="Garamond"/>
        </w:rPr>
        <w:t xml:space="preserve"> </w:t>
      </w:r>
      <w:r w:rsidR="00013130" w:rsidRPr="007E0781">
        <w:rPr>
          <w:rFonts w:ascii="Garamond" w:eastAsia="Calibri" w:hAnsi="Garamond"/>
        </w:rPr>
        <w:t>a</w:t>
      </w:r>
      <w:r w:rsidR="00C9457F" w:rsidRPr="007E0781">
        <w:rPr>
          <w:rFonts w:ascii="Garamond" w:eastAsia="Calibri" w:hAnsi="Garamond"/>
        </w:rPr>
        <w:t xml:space="preserve"> </w:t>
      </w:r>
      <w:r w:rsidR="00013130" w:rsidRPr="007E0781">
        <w:rPr>
          <w:rFonts w:ascii="Garamond" w:eastAsia="Calibri" w:hAnsi="Garamond"/>
        </w:rPr>
        <w:t>faktické</w:t>
      </w:r>
      <w:r w:rsidR="00C9457F" w:rsidRPr="007E0781">
        <w:rPr>
          <w:rFonts w:ascii="Garamond" w:eastAsia="Calibri" w:hAnsi="Garamond"/>
        </w:rPr>
        <w:t xml:space="preserve"> </w:t>
      </w:r>
      <w:r w:rsidR="00013130" w:rsidRPr="007E0781">
        <w:rPr>
          <w:rFonts w:ascii="Garamond" w:eastAsia="Calibri" w:hAnsi="Garamond"/>
        </w:rPr>
        <w:t>prekážky,</w:t>
      </w:r>
      <w:r w:rsidR="00C9457F" w:rsidRPr="007E0781">
        <w:rPr>
          <w:rFonts w:ascii="Garamond" w:eastAsia="Calibri" w:hAnsi="Garamond"/>
        </w:rPr>
        <w:t xml:space="preserve"> </w:t>
      </w:r>
      <w:r w:rsidR="00013130" w:rsidRPr="007E0781">
        <w:rPr>
          <w:rFonts w:ascii="Garamond" w:eastAsia="Calibri" w:hAnsi="Garamond"/>
        </w:rPr>
        <w:t>ktoré</w:t>
      </w:r>
      <w:r w:rsidR="00C9457F" w:rsidRPr="007E0781">
        <w:rPr>
          <w:rFonts w:ascii="Garamond" w:eastAsia="Calibri" w:hAnsi="Garamond"/>
        </w:rPr>
        <w:t xml:space="preserve"> </w:t>
      </w:r>
      <w:r w:rsidR="00013130" w:rsidRPr="007E0781">
        <w:rPr>
          <w:rFonts w:ascii="Garamond" w:eastAsia="Calibri" w:hAnsi="Garamond"/>
        </w:rPr>
        <w:t>by</w:t>
      </w:r>
      <w:r w:rsidR="00C9457F" w:rsidRPr="007E0781">
        <w:rPr>
          <w:rFonts w:ascii="Garamond" w:eastAsia="Calibri" w:hAnsi="Garamond"/>
        </w:rPr>
        <w:t xml:space="preserve"> </w:t>
      </w:r>
      <w:r w:rsidR="00013130" w:rsidRPr="007E0781">
        <w:rPr>
          <w:rFonts w:ascii="Garamond" w:eastAsia="Calibri" w:hAnsi="Garamond"/>
        </w:rPr>
        <w:t>znemožňovali</w:t>
      </w:r>
      <w:r w:rsidR="00C9457F" w:rsidRPr="007E0781">
        <w:rPr>
          <w:rFonts w:ascii="Garamond" w:eastAsia="Calibri" w:hAnsi="Garamond"/>
        </w:rPr>
        <w:t xml:space="preserve"> </w:t>
      </w:r>
      <w:r w:rsidR="00013130" w:rsidRPr="007E0781">
        <w:rPr>
          <w:rFonts w:ascii="Garamond" w:eastAsia="Calibri" w:hAnsi="Garamond"/>
        </w:rPr>
        <w:t>užívanie</w:t>
      </w:r>
      <w:r w:rsidR="00C9457F" w:rsidRPr="007E0781">
        <w:rPr>
          <w:rFonts w:ascii="Garamond" w:eastAsia="Calibri" w:hAnsi="Garamond"/>
        </w:rPr>
        <w:t xml:space="preserve"> </w:t>
      </w:r>
      <w:r w:rsidR="00013130" w:rsidRPr="007E0781">
        <w:rPr>
          <w:rFonts w:ascii="Garamond" w:eastAsia="Calibri" w:hAnsi="Garamond"/>
        </w:rPr>
        <w:t>Tovaru;</w:t>
      </w:r>
    </w:p>
    <w:p w14:paraId="49A74155"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244CE" w14:textId="4D1764E2"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oboznámi</w:t>
      </w:r>
      <w:r w:rsidR="003D1F48" w:rsidRPr="007E0781">
        <w:rPr>
          <w:rFonts w:ascii="Garamond" w:eastAsia="Calibri" w:hAnsi="Garamond"/>
        </w:rPr>
        <w:t>l</w:t>
      </w:r>
      <w:r w:rsidR="00C9457F" w:rsidRPr="007E0781">
        <w:rPr>
          <w:rFonts w:ascii="Garamond" w:eastAsia="Calibri" w:hAnsi="Garamond"/>
        </w:rPr>
        <w:t xml:space="preserve"> </w:t>
      </w:r>
      <w:r w:rsidRPr="007E0781">
        <w:rPr>
          <w:rFonts w:ascii="Garamond" w:eastAsia="Calibri" w:hAnsi="Garamond"/>
        </w:rPr>
        <w:t>Objednávateľa</w:t>
      </w:r>
      <w:r w:rsidR="00C9457F" w:rsidRPr="007E0781">
        <w:rPr>
          <w:rFonts w:ascii="Garamond" w:eastAsia="Calibri" w:hAnsi="Garamond"/>
        </w:rPr>
        <w:t xml:space="preserve"> </w:t>
      </w:r>
      <w:r w:rsidRPr="007E0781">
        <w:rPr>
          <w:rFonts w:ascii="Garamond" w:eastAsia="Calibri" w:hAnsi="Garamond"/>
        </w:rPr>
        <w:t>so</w:t>
      </w:r>
      <w:r w:rsidR="00C9457F" w:rsidRPr="007E0781">
        <w:rPr>
          <w:rFonts w:ascii="Garamond" w:eastAsia="Calibri" w:hAnsi="Garamond"/>
        </w:rPr>
        <w:t xml:space="preserve"> </w:t>
      </w:r>
      <w:r w:rsidRPr="007E0781">
        <w:rPr>
          <w:rFonts w:ascii="Garamond" w:eastAsia="Calibri" w:hAnsi="Garamond"/>
        </w:rPr>
        <w:t>všetkými</w:t>
      </w:r>
      <w:r w:rsidR="00C9457F" w:rsidRPr="007E0781">
        <w:rPr>
          <w:rFonts w:ascii="Garamond" w:eastAsia="Calibri" w:hAnsi="Garamond"/>
        </w:rPr>
        <w:t xml:space="preserve"> </w:t>
      </w:r>
      <w:r w:rsidRPr="007E0781">
        <w:rPr>
          <w:rFonts w:ascii="Garamond" w:eastAsia="Calibri" w:hAnsi="Garamond"/>
        </w:rPr>
        <w:t>právnymi</w:t>
      </w:r>
      <w:r w:rsidR="00C9457F" w:rsidRPr="007E0781">
        <w:rPr>
          <w:rFonts w:ascii="Garamond" w:eastAsia="Calibri" w:hAnsi="Garamond"/>
        </w:rPr>
        <w:t xml:space="preserve"> </w:t>
      </w:r>
      <w:r w:rsidRPr="007E0781">
        <w:rPr>
          <w:rFonts w:ascii="Garamond" w:eastAsia="Calibri" w:hAnsi="Garamond"/>
        </w:rPr>
        <w:t>vzťahmi</w:t>
      </w:r>
      <w:r w:rsidR="00C9457F" w:rsidRPr="007E0781">
        <w:rPr>
          <w:rFonts w:ascii="Garamond" w:eastAsia="Calibri" w:hAnsi="Garamond"/>
        </w:rPr>
        <w:t xml:space="preserve"> </w:t>
      </w:r>
      <w:r w:rsidRPr="007E0781">
        <w:rPr>
          <w:rFonts w:ascii="Garamond" w:eastAsia="Calibri" w:hAnsi="Garamond"/>
        </w:rPr>
        <w:t>týkajúcimi</w:t>
      </w:r>
      <w:r w:rsidR="00C9457F" w:rsidRPr="007E0781">
        <w:rPr>
          <w:rFonts w:ascii="Garamond" w:eastAsia="Calibri" w:hAnsi="Garamond"/>
        </w:rPr>
        <w:t xml:space="preserve"> </w:t>
      </w:r>
      <w:r w:rsidRPr="007E0781">
        <w:rPr>
          <w:rFonts w:ascii="Garamond" w:eastAsia="Calibri" w:hAnsi="Garamond"/>
        </w:rPr>
        <w:t>sa</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tieto</w:t>
      </w:r>
      <w:r w:rsidR="00C9457F" w:rsidRPr="007E0781">
        <w:rPr>
          <w:rFonts w:ascii="Garamond" w:eastAsia="Calibri" w:hAnsi="Garamond"/>
        </w:rPr>
        <w:t xml:space="preserve"> </w:t>
      </w:r>
      <w:r w:rsidRPr="007E0781">
        <w:rPr>
          <w:rFonts w:ascii="Garamond" w:eastAsia="Calibri" w:hAnsi="Garamond"/>
        </w:rPr>
        <w:t>vzťahy</w:t>
      </w:r>
      <w:r w:rsidR="00C9457F" w:rsidRPr="007E0781">
        <w:rPr>
          <w:rFonts w:ascii="Garamond" w:eastAsia="Calibri" w:hAnsi="Garamond"/>
        </w:rPr>
        <w:t xml:space="preserve"> </w:t>
      </w:r>
      <w:r w:rsidR="003D1F48" w:rsidRPr="007E0781">
        <w:rPr>
          <w:rFonts w:ascii="Garamond" w:eastAsia="Calibri" w:hAnsi="Garamond"/>
        </w:rPr>
        <w:t>sú</w:t>
      </w:r>
      <w:r w:rsidR="00C9457F" w:rsidRPr="007E0781">
        <w:rPr>
          <w:rFonts w:ascii="Garamond" w:eastAsia="Calibri" w:hAnsi="Garamond"/>
        </w:rPr>
        <w:t xml:space="preserve"> </w:t>
      </w:r>
      <w:r w:rsidRPr="007E0781">
        <w:rPr>
          <w:rFonts w:ascii="Garamond" w:eastAsia="Calibri" w:hAnsi="Garamond"/>
        </w:rPr>
        <w:t>pravdivé;</w:t>
      </w:r>
    </w:p>
    <w:p w14:paraId="10964E08"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13C4F69" w14:textId="1F87BA88" w:rsidR="00013130" w:rsidRPr="007E0781" w:rsidRDefault="003D1F48"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Tovar</w:t>
      </w:r>
      <w:r w:rsidR="00C9457F" w:rsidRPr="007E0781">
        <w:rPr>
          <w:rFonts w:ascii="Garamond" w:eastAsia="Calibri" w:hAnsi="Garamond"/>
        </w:rPr>
        <w:t xml:space="preserve"> </w:t>
      </w:r>
      <w:r w:rsidRPr="007E0781">
        <w:rPr>
          <w:rFonts w:ascii="Garamond" w:eastAsia="Calibri" w:hAnsi="Garamond"/>
        </w:rPr>
        <w:t>nemá</w:t>
      </w:r>
      <w:r w:rsidR="00C9457F" w:rsidRPr="007E0781">
        <w:rPr>
          <w:rFonts w:ascii="Garamond" w:eastAsia="Calibri" w:hAnsi="Garamond"/>
        </w:rPr>
        <w:t xml:space="preserve"> </w:t>
      </w:r>
      <w:r w:rsidR="00013130" w:rsidRPr="007E0781">
        <w:rPr>
          <w:rFonts w:ascii="Garamond" w:eastAsia="Calibri" w:hAnsi="Garamond"/>
        </w:rPr>
        <w:t>žiadne</w:t>
      </w:r>
      <w:r w:rsidR="00C9457F" w:rsidRPr="007E0781">
        <w:rPr>
          <w:rFonts w:ascii="Garamond" w:eastAsia="Calibri" w:hAnsi="Garamond"/>
        </w:rPr>
        <w:t xml:space="preserve"> </w:t>
      </w:r>
      <w:r w:rsidR="00013130" w:rsidRPr="007E0781">
        <w:rPr>
          <w:rFonts w:ascii="Garamond" w:eastAsia="Calibri" w:hAnsi="Garamond"/>
        </w:rPr>
        <w:t>vady,</w:t>
      </w:r>
      <w:r w:rsidR="00C9457F" w:rsidRPr="007E0781">
        <w:rPr>
          <w:rFonts w:ascii="Garamond" w:eastAsia="Calibri" w:hAnsi="Garamond"/>
        </w:rPr>
        <w:t xml:space="preserve"> </w:t>
      </w:r>
      <w:r w:rsidR="00013130" w:rsidRPr="007E0781">
        <w:rPr>
          <w:rFonts w:ascii="Garamond" w:eastAsia="Calibri" w:hAnsi="Garamond"/>
        </w:rPr>
        <w:t>na</w:t>
      </w:r>
      <w:r w:rsidR="00C9457F" w:rsidRPr="007E0781">
        <w:rPr>
          <w:rFonts w:ascii="Garamond" w:eastAsia="Calibri" w:hAnsi="Garamond"/>
        </w:rPr>
        <w:t xml:space="preserve"> </w:t>
      </w:r>
      <w:r w:rsidR="00013130" w:rsidRPr="007E0781">
        <w:rPr>
          <w:rFonts w:ascii="Garamond" w:eastAsia="Calibri" w:hAnsi="Garamond"/>
        </w:rPr>
        <w:t>ktoré</w:t>
      </w:r>
      <w:r w:rsidR="00C9457F" w:rsidRPr="007E0781">
        <w:rPr>
          <w:rFonts w:ascii="Garamond" w:eastAsia="Calibri" w:hAnsi="Garamond"/>
        </w:rPr>
        <w:t xml:space="preserve"> </w:t>
      </w:r>
      <w:r w:rsidR="00013130" w:rsidRPr="007E0781">
        <w:rPr>
          <w:rFonts w:ascii="Garamond" w:eastAsia="Calibri" w:hAnsi="Garamond"/>
        </w:rPr>
        <w:t>by</w:t>
      </w:r>
      <w:r w:rsidR="00C9457F" w:rsidRPr="007E0781">
        <w:rPr>
          <w:rFonts w:ascii="Garamond" w:eastAsia="Calibri" w:hAnsi="Garamond"/>
        </w:rPr>
        <w:t xml:space="preserve"> </w:t>
      </w:r>
      <w:r w:rsidR="00013130" w:rsidRPr="007E0781">
        <w:rPr>
          <w:rFonts w:ascii="Garamond" w:eastAsia="Calibri" w:hAnsi="Garamond"/>
        </w:rPr>
        <w:t>mal</w:t>
      </w:r>
      <w:r w:rsidR="00C9457F" w:rsidRPr="007E0781">
        <w:rPr>
          <w:rFonts w:ascii="Garamond" w:eastAsia="Calibri" w:hAnsi="Garamond"/>
        </w:rPr>
        <w:t xml:space="preserve"> </w:t>
      </w:r>
      <w:r w:rsidR="00013130" w:rsidRPr="007E0781">
        <w:rPr>
          <w:rFonts w:ascii="Garamond" w:eastAsia="Calibri" w:hAnsi="Garamond"/>
        </w:rPr>
        <w:t>Objednávateľa</w:t>
      </w:r>
      <w:r w:rsidR="00C9457F" w:rsidRPr="007E0781">
        <w:rPr>
          <w:rFonts w:ascii="Garamond" w:eastAsia="Calibri" w:hAnsi="Garamond"/>
        </w:rPr>
        <w:t xml:space="preserve"> </w:t>
      </w:r>
      <w:r w:rsidR="00013130" w:rsidRPr="007E0781">
        <w:rPr>
          <w:rFonts w:ascii="Garamond" w:eastAsia="Calibri" w:hAnsi="Garamond"/>
        </w:rPr>
        <w:t>osobitne</w:t>
      </w:r>
      <w:r w:rsidR="00C9457F" w:rsidRPr="007E0781">
        <w:rPr>
          <w:rFonts w:ascii="Garamond" w:eastAsia="Calibri" w:hAnsi="Garamond"/>
        </w:rPr>
        <w:t xml:space="preserve"> </w:t>
      </w:r>
      <w:r w:rsidR="00013130" w:rsidRPr="007E0781">
        <w:rPr>
          <w:rFonts w:ascii="Garamond" w:eastAsia="Calibri" w:hAnsi="Garamond"/>
        </w:rPr>
        <w:t>upozorniť;</w:t>
      </w:r>
      <w:r w:rsidR="00C9457F" w:rsidRPr="007E0781">
        <w:rPr>
          <w:rFonts w:ascii="Garamond" w:eastAsia="Calibri" w:hAnsi="Garamond"/>
        </w:rPr>
        <w:t xml:space="preserve"> </w:t>
      </w:r>
      <w:r w:rsidRPr="007E0781">
        <w:rPr>
          <w:rFonts w:ascii="Garamond" w:eastAsia="Calibri" w:hAnsi="Garamond"/>
        </w:rPr>
        <w:t>a</w:t>
      </w:r>
    </w:p>
    <w:p w14:paraId="31BF6C6D" w14:textId="77777777" w:rsidR="00B65B92" w:rsidRPr="007E0781" w:rsidRDefault="00B65B92" w:rsidP="00EB4543">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17AF600D" w14:textId="57B5F9C7" w:rsidR="003D1F48"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odovzdá</w:t>
      </w:r>
      <w:r w:rsidR="003D1F48" w:rsidRPr="007E0781">
        <w:rPr>
          <w:rFonts w:ascii="Garamond" w:eastAsia="Calibri" w:hAnsi="Garamond"/>
        </w:rPr>
        <w:t>va</w:t>
      </w:r>
      <w:r w:rsidR="00C9457F" w:rsidRPr="007E0781">
        <w:rPr>
          <w:rFonts w:ascii="Garamond" w:eastAsia="Calibri" w:hAnsi="Garamond"/>
        </w:rPr>
        <w:t xml:space="preserve"> </w:t>
      </w:r>
      <w:r w:rsidRPr="007E0781">
        <w:rPr>
          <w:rFonts w:ascii="Garamond" w:eastAsia="Calibri" w:hAnsi="Garamond"/>
        </w:rPr>
        <w:t>Objednávateľovi</w:t>
      </w:r>
      <w:r w:rsidR="00C9457F" w:rsidRPr="007E0781">
        <w:rPr>
          <w:rFonts w:ascii="Garamond" w:eastAsia="Calibri" w:hAnsi="Garamond"/>
        </w:rPr>
        <w:t xml:space="preserve"> </w:t>
      </w:r>
      <w:r w:rsidRPr="007E0781">
        <w:rPr>
          <w:rFonts w:ascii="Garamond" w:eastAsia="Calibri" w:hAnsi="Garamond"/>
        </w:rPr>
        <w:t>spolu</w:t>
      </w:r>
      <w:r w:rsidR="00C9457F" w:rsidRPr="007E0781">
        <w:rPr>
          <w:rFonts w:ascii="Garamond" w:eastAsia="Calibri" w:hAnsi="Garamond"/>
        </w:rPr>
        <w:t xml:space="preserve"> </w:t>
      </w:r>
      <w:r w:rsidRPr="007E0781">
        <w:rPr>
          <w:rFonts w:ascii="Garamond" w:eastAsia="Calibri" w:hAnsi="Garamond"/>
        </w:rPr>
        <w:t>s</w:t>
      </w:r>
      <w:r w:rsidR="00C9457F" w:rsidRPr="007E0781">
        <w:rPr>
          <w:rFonts w:ascii="Garamond" w:eastAsia="Calibri" w:hAnsi="Garamond"/>
        </w:rPr>
        <w:t xml:space="preserve"> </w:t>
      </w:r>
      <w:r w:rsidRPr="007E0781">
        <w:rPr>
          <w:rFonts w:ascii="Garamond" w:eastAsia="Calibri" w:hAnsi="Garamond"/>
        </w:rPr>
        <w:t>Tovarom</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doklady</w:t>
      </w:r>
      <w:r w:rsidR="00C9457F" w:rsidRPr="007E0781">
        <w:rPr>
          <w:rFonts w:ascii="Garamond" w:eastAsia="Calibri" w:hAnsi="Garamond"/>
        </w:rPr>
        <w:t xml:space="preserve"> </w:t>
      </w:r>
      <w:r w:rsidRPr="007E0781">
        <w:rPr>
          <w:rFonts w:ascii="Garamond" w:eastAsia="Calibri" w:hAnsi="Garamond"/>
        </w:rPr>
        <w:t>vzťahujúce</w:t>
      </w:r>
      <w:r w:rsidR="00C9457F" w:rsidRPr="007E0781">
        <w:rPr>
          <w:rFonts w:ascii="Garamond" w:eastAsia="Calibri" w:hAnsi="Garamond"/>
        </w:rPr>
        <w:t xml:space="preserve"> </w:t>
      </w:r>
      <w:r w:rsidRPr="007E0781">
        <w:rPr>
          <w:rFonts w:ascii="Garamond" w:eastAsia="Calibri" w:hAnsi="Garamond"/>
        </w:rPr>
        <w:t>sa</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003D1F48" w:rsidRPr="007E0781">
        <w:rPr>
          <w:rFonts w:ascii="Garamond" w:eastAsia="Calibri" w:hAnsi="Garamond"/>
        </w:rPr>
        <w:t>Tovaru.</w:t>
      </w:r>
    </w:p>
    <w:p w14:paraId="3E048D04" w14:textId="77777777" w:rsidR="005E4872" w:rsidRPr="007E0781" w:rsidRDefault="005E4872" w:rsidP="00EB4543">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4FA2B86E" w14:textId="20B3510D" w:rsidR="00774D0A" w:rsidRPr="007E0781" w:rsidRDefault="00013130" w:rsidP="00EB4543">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rPr>
      </w:pPr>
      <w:r w:rsidRPr="007E0781">
        <w:rPr>
          <w:rFonts w:ascii="Garamond" w:eastAsia="Calibri" w:hAnsi="Garamond"/>
        </w:rPr>
        <w:tab/>
      </w:r>
      <w:r w:rsidR="00774D0A" w:rsidRPr="007E0781">
        <w:rPr>
          <w:rFonts w:ascii="Garamond" w:hAnsi="Garamond"/>
          <w:noProof/>
        </w:rPr>
        <w:t>Dodávateľ</w:t>
      </w:r>
      <w:r w:rsidR="00C9457F" w:rsidRPr="007E0781">
        <w:rPr>
          <w:rFonts w:ascii="Garamond" w:hAnsi="Garamond"/>
          <w:noProof/>
        </w:rPr>
        <w:t xml:space="preserve"> </w:t>
      </w:r>
      <w:r w:rsidR="00774D0A" w:rsidRPr="007E0781">
        <w:rPr>
          <w:rFonts w:ascii="Garamond" w:hAnsi="Garamond"/>
          <w:noProof/>
        </w:rPr>
        <w:t>berie</w:t>
      </w:r>
      <w:r w:rsidR="00C9457F" w:rsidRPr="007E0781">
        <w:rPr>
          <w:rFonts w:ascii="Garamond" w:hAnsi="Garamond"/>
          <w:noProof/>
        </w:rPr>
        <w:t xml:space="preserve"> </w:t>
      </w:r>
      <w:r w:rsidR="00774D0A" w:rsidRPr="007E0781">
        <w:rPr>
          <w:rFonts w:ascii="Garamond" w:hAnsi="Garamond"/>
          <w:noProof/>
        </w:rPr>
        <w:t>na</w:t>
      </w:r>
      <w:r w:rsidR="00C9457F" w:rsidRPr="007E0781">
        <w:rPr>
          <w:rFonts w:ascii="Garamond" w:hAnsi="Garamond"/>
          <w:noProof/>
        </w:rPr>
        <w:t xml:space="preserve"> </w:t>
      </w:r>
      <w:r w:rsidR="00774D0A" w:rsidRPr="007E0781">
        <w:rPr>
          <w:rFonts w:ascii="Garamond" w:hAnsi="Garamond"/>
          <w:noProof/>
        </w:rPr>
        <w:t>vedomie,</w:t>
      </w:r>
      <w:r w:rsidR="00C9457F" w:rsidRPr="007E0781">
        <w:rPr>
          <w:rFonts w:ascii="Garamond" w:hAnsi="Garamond"/>
          <w:noProof/>
        </w:rPr>
        <w:t xml:space="preserve"> </w:t>
      </w:r>
      <w:r w:rsidR="00774D0A" w:rsidRPr="007E0781">
        <w:rPr>
          <w:rFonts w:ascii="Garamond" w:hAnsi="Garamond"/>
          <w:noProof/>
        </w:rPr>
        <w:t>že</w:t>
      </w:r>
      <w:r w:rsidR="00C9457F" w:rsidRPr="007E0781">
        <w:rPr>
          <w:rFonts w:ascii="Garamond" w:hAnsi="Garamond"/>
          <w:noProof/>
        </w:rPr>
        <w:t xml:space="preserve"> </w:t>
      </w:r>
      <w:r w:rsidR="00774D0A" w:rsidRPr="007E0781">
        <w:rPr>
          <w:rFonts w:ascii="Garamond" w:hAnsi="Garamond"/>
          <w:noProof/>
        </w:rPr>
        <w:t>ak</w:t>
      </w:r>
      <w:r w:rsidR="00C9457F" w:rsidRPr="007E0781">
        <w:rPr>
          <w:rFonts w:ascii="Garamond" w:hAnsi="Garamond"/>
          <w:noProof/>
        </w:rPr>
        <w:t xml:space="preserve"> </w:t>
      </w:r>
      <w:r w:rsidR="00774D0A" w:rsidRPr="007E0781">
        <w:rPr>
          <w:rFonts w:ascii="Garamond" w:hAnsi="Garamond"/>
          <w:noProof/>
        </w:rPr>
        <w:t>by</w:t>
      </w:r>
      <w:r w:rsidR="00C9457F" w:rsidRPr="007E0781">
        <w:rPr>
          <w:rFonts w:ascii="Garamond" w:hAnsi="Garamond"/>
          <w:noProof/>
        </w:rPr>
        <w:t xml:space="preserve"> </w:t>
      </w:r>
      <w:r w:rsidR="00774D0A" w:rsidRPr="007E0781">
        <w:rPr>
          <w:rFonts w:ascii="Garamond" w:hAnsi="Garamond"/>
          <w:noProof/>
        </w:rPr>
        <w:t>Objednávateľ</w:t>
      </w:r>
      <w:r w:rsidR="00C9457F" w:rsidRPr="007E0781">
        <w:rPr>
          <w:rFonts w:ascii="Garamond" w:hAnsi="Garamond"/>
          <w:noProof/>
        </w:rPr>
        <w:t xml:space="preserve"> </w:t>
      </w:r>
      <w:r w:rsidR="00774D0A" w:rsidRPr="007E0781">
        <w:rPr>
          <w:rFonts w:ascii="Garamond" w:hAnsi="Garamond"/>
          <w:noProof/>
        </w:rPr>
        <w:t>mal</w:t>
      </w:r>
      <w:r w:rsidR="00C9457F" w:rsidRPr="007E0781">
        <w:rPr>
          <w:rFonts w:ascii="Garamond" w:hAnsi="Garamond"/>
          <w:noProof/>
        </w:rPr>
        <w:t xml:space="preserve"> </w:t>
      </w:r>
      <w:r w:rsidR="00774D0A" w:rsidRPr="007E0781">
        <w:rPr>
          <w:rFonts w:ascii="Garamond" w:hAnsi="Garamond"/>
          <w:noProof/>
        </w:rPr>
        <w:t>v</w:t>
      </w:r>
      <w:r w:rsidR="00C9457F" w:rsidRPr="007E0781">
        <w:rPr>
          <w:rFonts w:ascii="Garamond" w:hAnsi="Garamond"/>
          <w:noProof/>
        </w:rPr>
        <w:t xml:space="preserve"> </w:t>
      </w:r>
      <w:r w:rsidR="00774D0A" w:rsidRPr="007E0781">
        <w:rPr>
          <w:rFonts w:ascii="Garamond" w:hAnsi="Garamond"/>
          <w:noProof/>
        </w:rPr>
        <w:t>čase</w:t>
      </w:r>
      <w:r w:rsidR="00C9457F" w:rsidRPr="007E0781">
        <w:rPr>
          <w:rFonts w:ascii="Garamond" w:hAnsi="Garamond"/>
          <w:noProof/>
        </w:rPr>
        <w:t xml:space="preserve"> </w:t>
      </w:r>
      <w:r w:rsidR="00774D0A" w:rsidRPr="007E0781">
        <w:rPr>
          <w:rFonts w:ascii="Garamond" w:hAnsi="Garamond"/>
          <w:noProof/>
        </w:rPr>
        <w:t>podpisovania</w:t>
      </w:r>
      <w:r w:rsidR="00C9457F" w:rsidRPr="007E0781">
        <w:rPr>
          <w:rFonts w:ascii="Garamond" w:hAnsi="Garamond"/>
          <w:noProof/>
        </w:rPr>
        <w:t xml:space="preserve"> </w:t>
      </w:r>
      <w:r w:rsidR="00774D0A" w:rsidRPr="007E0781">
        <w:rPr>
          <w:rFonts w:ascii="Garamond" w:hAnsi="Garamond"/>
          <w:noProof/>
        </w:rPr>
        <w:t>Zmluvy</w:t>
      </w:r>
      <w:r w:rsidR="00C9457F" w:rsidRPr="007E0781">
        <w:rPr>
          <w:rFonts w:ascii="Garamond" w:hAnsi="Garamond"/>
          <w:noProof/>
        </w:rPr>
        <w:t xml:space="preserve"> </w:t>
      </w:r>
      <w:r w:rsidR="00774D0A" w:rsidRPr="007E0781">
        <w:rPr>
          <w:rFonts w:ascii="Garamond" w:hAnsi="Garamond"/>
          <w:noProof/>
        </w:rPr>
        <w:t>vedomosť</w:t>
      </w:r>
      <w:r w:rsidR="00C9457F" w:rsidRPr="007E0781">
        <w:rPr>
          <w:rFonts w:ascii="Garamond" w:hAnsi="Garamond"/>
          <w:noProof/>
        </w:rPr>
        <w:t xml:space="preserve"> </w:t>
      </w:r>
      <w:r w:rsidR="00774D0A" w:rsidRPr="007E0781">
        <w:rPr>
          <w:rFonts w:ascii="Garamond" w:hAnsi="Garamond"/>
          <w:noProof/>
        </w:rPr>
        <w:t>o</w:t>
      </w:r>
      <w:r w:rsidR="00C9457F" w:rsidRPr="007E0781">
        <w:rPr>
          <w:rFonts w:ascii="Garamond" w:hAnsi="Garamond"/>
          <w:noProof/>
        </w:rPr>
        <w:t xml:space="preserve"> </w:t>
      </w:r>
      <w:r w:rsidR="00774D0A" w:rsidRPr="007E0781">
        <w:rPr>
          <w:rFonts w:ascii="Garamond" w:hAnsi="Garamond"/>
          <w:noProof/>
        </w:rPr>
        <w:t>tom,</w:t>
      </w:r>
      <w:r w:rsidR="00C9457F" w:rsidRPr="007E0781">
        <w:rPr>
          <w:rFonts w:ascii="Garamond" w:hAnsi="Garamond"/>
          <w:noProof/>
        </w:rPr>
        <w:t xml:space="preserve"> </w:t>
      </w:r>
      <w:r w:rsidR="00774D0A" w:rsidRPr="007E0781">
        <w:rPr>
          <w:rFonts w:ascii="Garamond" w:hAnsi="Garamond"/>
          <w:noProof/>
        </w:rPr>
        <w:t>že</w:t>
      </w:r>
      <w:r w:rsidR="00C9457F" w:rsidRPr="007E0781">
        <w:rPr>
          <w:rFonts w:ascii="Garamond" w:hAnsi="Garamond"/>
          <w:noProof/>
        </w:rPr>
        <w:t xml:space="preserve"> </w:t>
      </w:r>
      <w:r w:rsidR="00774D0A" w:rsidRPr="007E0781">
        <w:rPr>
          <w:rFonts w:ascii="Garamond" w:hAnsi="Garamond"/>
          <w:noProof/>
        </w:rPr>
        <w:t>ktorékoľvek</w:t>
      </w:r>
      <w:r w:rsidR="00C9457F" w:rsidRPr="007E0781">
        <w:rPr>
          <w:rFonts w:ascii="Garamond" w:hAnsi="Garamond"/>
          <w:noProof/>
        </w:rPr>
        <w:t xml:space="preserve"> </w:t>
      </w:r>
      <w:r w:rsidR="00774D0A" w:rsidRPr="007E0781">
        <w:rPr>
          <w:rFonts w:ascii="Garamond" w:hAnsi="Garamond"/>
          <w:noProof/>
        </w:rPr>
        <w:t>z</w:t>
      </w:r>
      <w:r w:rsidR="00C9457F" w:rsidRPr="007E0781">
        <w:rPr>
          <w:rFonts w:ascii="Garamond" w:hAnsi="Garamond"/>
          <w:noProof/>
        </w:rPr>
        <w:t xml:space="preserve"> </w:t>
      </w:r>
      <w:r w:rsidR="00774D0A" w:rsidRPr="007E0781">
        <w:rPr>
          <w:rFonts w:ascii="Garamond" w:hAnsi="Garamond"/>
          <w:noProof/>
        </w:rPr>
        <w:t>vyhlásení</w:t>
      </w:r>
      <w:r w:rsidR="00C9457F" w:rsidRPr="007E0781">
        <w:rPr>
          <w:rFonts w:ascii="Garamond" w:hAnsi="Garamond"/>
          <w:noProof/>
        </w:rPr>
        <w:t xml:space="preserve"> </w:t>
      </w:r>
      <w:r w:rsidR="00774D0A" w:rsidRPr="007E0781">
        <w:rPr>
          <w:rFonts w:ascii="Garamond" w:hAnsi="Garamond"/>
          <w:noProof/>
        </w:rPr>
        <w:t>Dodávateľa</w:t>
      </w:r>
      <w:r w:rsidR="00C9457F" w:rsidRPr="007E0781">
        <w:rPr>
          <w:rFonts w:ascii="Garamond" w:hAnsi="Garamond"/>
          <w:noProof/>
        </w:rPr>
        <w:t xml:space="preserve"> </w:t>
      </w:r>
      <w:r w:rsidR="00774D0A" w:rsidRPr="007E0781">
        <w:rPr>
          <w:rFonts w:ascii="Garamond" w:hAnsi="Garamond"/>
          <w:noProof/>
        </w:rPr>
        <w:t>uvedené</w:t>
      </w:r>
      <w:r w:rsidR="00C9457F" w:rsidRPr="007E0781">
        <w:rPr>
          <w:rFonts w:ascii="Garamond" w:hAnsi="Garamond"/>
          <w:noProof/>
        </w:rPr>
        <w:t xml:space="preserve"> </w:t>
      </w:r>
      <w:r w:rsidR="00774D0A" w:rsidRPr="007E0781">
        <w:rPr>
          <w:rFonts w:ascii="Garamond" w:hAnsi="Garamond"/>
          <w:noProof/>
        </w:rPr>
        <w:t>v</w:t>
      </w:r>
      <w:r w:rsidR="00C9457F" w:rsidRPr="007E0781">
        <w:rPr>
          <w:rFonts w:ascii="Garamond" w:hAnsi="Garamond"/>
          <w:noProof/>
        </w:rPr>
        <w:t xml:space="preserve"> </w:t>
      </w:r>
      <w:r w:rsidR="00774D0A" w:rsidRPr="007E0781">
        <w:rPr>
          <w:rFonts w:ascii="Garamond" w:hAnsi="Garamond"/>
          <w:noProof/>
        </w:rPr>
        <w:t>tomto</w:t>
      </w:r>
      <w:r w:rsidR="00C9457F" w:rsidRPr="007E0781">
        <w:rPr>
          <w:rFonts w:ascii="Garamond" w:hAnsi="Garamond"/>
          <w:noProof/>
        </w:rPr>
        <w:t xml:space="preserve"> </w:t>
      </w:r>
      <w:r w:rsidR="00774D0A" w:rsidRPr="007E0781">
        <w:rPr>
          <w:rFonts w:ascii="Garamond" w:hAnsi="Garamond"/>
          <w:noProof/>
        </w:rPr>
        <w:t>článku,</w:t>
      </w:r>
      <w:r w:rsidR="00C9457F" w:rsidRPr="007E0781">
        <w:rPr>
          <w:rFonts w:ascii="Garamond" w:hAnsi="Garamond"/>
          <w:noProof/>
        </w:rPr>
        <w:t xml:space="preserve"> </w:t>
      </w:r>
      <w:r w:rsidR="00774D0A" w:rsidRPr="007E0781">
        <w:rPr>
          <w:rFonts w:ascii="Garamond" w:hAnsi="Garamond"/>
          <w:noProof/>
        </w:rPr>
        <w:t>v</w:t>
      </w:r>
      <w:r w:rsidR="00C9457F" w:rsidRPr="007E0781">
        <w:rPr>
          <w:rFonts w:ascii="Garamond" w:hAnsi="Garamond"/>
          <w:noProof/>
        </w:rPr>
        <w:t xml:space="preserve"> </w:t>
      </w:r>
      <w:r w:rsidR="00774D0A" w:rsidRPr="007E0781">
        <w:rPr>
          <w:rFonts w:ascii="Garamond" w:hAnsi="Garamond"/>
          <w:noProof/>
        </w:rPr>
        <w:t>bod</w:t>
      </w:r>
      <w:r w:rsidR="00C05449" w:rsidRPr="007E0781">
        <w:rPr>
          <w:rFonts w:ascii="Garamond" w:hAnsi="Garamond"/>
          <w:noProof/>
        </w:rPr>
        <w:t>och</w:t>
      </w:r>
      <w:r w:rsidR="00C9457F" w:rsidRPr="007E0781">
        <w:rPr>
          <w:rFonts w:ascii="Garamond" w:hAnsi="Garamond"/>
          <w:noProof/>
        </w:rPr>
        <w:t xml:space="preserve"> </w:t>
      </w:r>
      <w:r w:rsidR="00774D0A" w:rsidRPr="007E0781">
        <w:rPr>
          <w:rFonts w:ascii="Garamond" w:hAnsi="Garamond"/>
          <w:noProof/>
        </w:rPr>
        <w:t>6.1</w:t>
      </w:r>
      <w:r w:rsidR="00C9457F" w:rsidRPr="007E0781">
        <w:rPr>
          <w:rFonts w:ascii="Garamond" w:hAnsi="Garamond"/>
          <w:noProof/>
        </w:rPr>
        <w:t xml:space="preserve"> </w:t>
      </w:r>
      <w:r w:rsidR="00C05449" w:rsidRPr="007E0781">
        <w:rPr>
          <w:rFonts w:ascii="Garamond" w:hAnsi="Garamond"/>
          <w:noProof/>
        </w:rPr>
        <w:t>a</w:t>
      </w:r>
      <w:r w:rsidR="00C9457F" w:rsidRPr="007E0781">
        <w:rPr>
          <w:rFonts w:ascii="Garamond" w:hAnsi="Garamond"/>
          <w:noProof/>
        </w:rPr>
        <w:t xml:space="preserve"> </w:t>
      </w:r>
      <w:r w:rsidR="00C05449" w:rsidRPr="007E0781">
        <w:rPr>
          <w:rFonts w:ascii="Garamond" w:hAnsi="Garamond"/>
          <w:noProof/>
        </w:rPr>
        <w:t>6.2</w:t>
      </w:r>
      <w:r w:rsidR="00C9457F" w:rsidRPr="007E0781">
        <w:rPr>
          <w:rFonts w:ascii="Garamond" w:hAnsi="Garamond"/>
          <w:noProof/>
        </w:rPr>
        <w:t xml:space="preserve"> </w:t>
      </w:r>
      <w:r w:rsidR="00774D0A" w:rsidRPr="007E0781">
        <w:rPr>
          <w:rFonts w:ascii="Garamond" w:hAnsi="Garamond"/>
          <w:noProof/>
        </w:rPr>
        <w:t>Zmluvy</w:t>
      </w:r>
      <w:r w:rsidR="00C9457F" w:rsidRPr="007E0781">
        <w:rPr>
          <w:rFonts w:ascii="Garamond" w:hAnsi="Garamond"/>
          <w:noProof/>
        </w:rPr>
        <w:t xml:space="preserve"> </w:t>
      </w:r>
      <w:r w:rsidR="00774D0A" w:rsidRPr="007E0781">
        <w:rPr>
          <w:rFonts w:ascii="Garamond" w:hAnsi="Garamond"/>
          <w:noProof/>
        </w:rPr>
        <w:t>je</w:t>
      </w:r>
      <w:r w:rsidR="00C9457F" w:rsidRPr="007E0781">
        <w:rPr>
          <w:rFonts w:ascii="Garamond" w:hAnsi="Garamond"/>
          <w:noProof/>
        </w:rPr>
        <w:t xml:space="preserve"> </w:t>
      </w:r>
      <w:r w:rsidR="00774D0A" w:rsidRPr="007E0781">
        <w:rPr>
          <w:rFonts w:ascii="Garamond" w:hAnsi="Garamond"/>
          <w:noProof/>
        </w:rPr>
        <w:t>nepravdivé,</w:t>
      </w:r>
      <w:r w:rsidR="00C9457F" w:rsidRPr="007E0781">
        <w:rPr>
          <w:rFonts w:ascii="Garamond" w:hAnsi="Garamond"/>
          <w:noProof/>
        </w:rPr>
        <w:t xml:space="preserve"> </w:t>
      </w:r>
      <w:r w:rsidR="00774D0A" w:rsidRPr="007E0781">
        <w:rPr>
          <w:rFonts w:ascii="Garamond" w:hAnsi="Garamond"/>
          <w:noProof/>
        </w:rPr>
        <w:t>Zmluvu</w:t>
      </w:r>
      <w:r w:rsidR="00C9457F" w:rsidRPr="007E0781">
        <w:rPr>
          <w:rFonts w:ascii="Garamond" w:hAnsi="Garamond"/>
          <w:noProof/>
        </w:rPr>
        <w:t xml:space="preserve"> </w:t>
      </w:r>
      <w:r w:rsidR="00774D0A" w:rsidRPr="007E0781">
        <w:rPr>
          <w:rFonts w:ascii="Garamond" w:hAnsi="Garamond"/>
          <w:noProof/>
        </w:rPr>
        <w:t>by</w:t>
      </w:r>
      <w:r w:rsidR="00C9457F" w:rsidRPr="007E0781">
        <w:rPr>
          <w:rFonts w:ascii="Garamond" w:hAnsi="Garamond"/>
          <w:noProof/>
        </w:rPr>
        <w:t xml:space="preserve"> </w:t>
      </w:r>
      <w:r w:rsidR="00774D0A" w:rsidRPr="007E0781">
        <w:rPr>
          <w:rFonts w:ascii="Garamond" w:hAnsi="Garamond"/>
          <w:noProof/>
        </w:rPr>
        <w:t>neuzatvoril,</w:t>
      </w:r>
      <w:r w:rsidR="00C9457F" w:rsidRPr="007E0781">
        <w:rPr>
          <w:rFonts w:ascii="Garamond" w:hAnsi="Garamond"/>
          <w:noProof/>
        </w:rPr>
        <w:t xml:space="preserve"> </w:t>
      </w:r>
      <w:r w:rsidR="00774D0A" w:rsidRPr="007E0781">
        <w:rPr>
          <w:rFonts w:ascii="Garamond" w:hAnsi="Garamond"/>
          <w:noProof/>
        </w:rPr>
        <w:t>nakoľko</w:t>
      </w:r>
      <w:r w:rsidR="00C9457F" w:rsidRPr="007E0781">
        <w:rPr>
          <w:rFonts w:ascii="Garamond" w:hAnsi="Garamond"/>
          <w:noProof/>
        </w:rPr>
        <w:t xml:space="preserve"> </w:t>
      </w:r>
      <w:r w:rsidR="00774D0A" w:rsidRPr="007E0781">
        <w:rPr>
          <w:rFonts w:ascii="Garamond" w:hAnsi="Garamond"/>
          <w:noProof/>
        </w:rPr>
        <w:t>uvedené</w:t>
      </w:r>
      <w:r w:rsidR="00C9457F" w:rsidRPr="007E0781">
        <w:rPr>
          <w:rFonts w:ascii="Garamond" w:hAnsi="Garamond"/>
          <w:noProof/>
        </w:rPr>
        <w:t xml:space="preserve"> </w:t>
      </w:r>
      <w:r w:rsidR="00774D0A" w:rsidRPr="007E0781">
        <w:rPr>
          <w:rFonts w:ascii="Garamond" w:hAnsi="Garamond"/>
          <w:noProof/>
        </w:rPr>
        <w:t>vyhlásenia</w:t>
      </w:r>
      <w:r w:rsidR="00C9457F" w:rsidRPr="007E0781">
        <w:rPr>
          <w:rFonts w:ascii="Garamond" w:hAnsi="Garamond"/>
          <w:noProof/>
        </w:rPr>
        <w:t xml:space="preserve"> </w:t>
      </w:r>
      <w:r w:rsidR="00774D0A" w:rsidRPr="007E0781">
        <w:rPr>
          <w:rFonts w:ascii="Garamond" w:hAnsi="Garamond"/>
          <w:noProof/>
        </w:rPr>
        <w:t>Objednávateľ</w:t>
      </w:r>
      <w:r w:rsidR="00C9457F" w:rsidRPr="007E0781">
        <w:rPr>
          <w:rFonts w:ascii="Garamond" w:hAnsi="Garamond"/>
          <w:noProof/>
        </w:rPr>
        <w:t xml:space="preserve"> </w:t>
      </w:r>
      <w:r w:rsidR="00774D0A" w:rsidRPr="007E0781">
        <w:rPr>
          <w:rFonts w:ascii="Garamond" w:hAnsi="Garamond"/>
          <w:noProof/>
        </w:rPr>
        <w:t>považuje</w:t>
      </w:r>
      <w:r w:rsidR="00C9457F" w:rsidRPr="007E0781">
        <w:rPr>
          <w:rFonts w:ascii="Garamond" w:hAnsi="Garamond"/>
          <w:noProof/>
        </w:rPr>
        <w:t xml:space="preserve"> </w:t>
      </w:r>
      <w:r w:rsidR="00774D0A" w:rsidRPr="007E0781">
        <w:rPr>
          <w:rFonts w:ascii="Garamond" w:hAnsi="Garamond"/>
          <w:noProof/>
        </w:rPr>
        <w:t>za</w:t>
      </w:r>
      <w:r w:rsidR="00C9457F" w:rsidRPr="007E0781">
        <w:rPr>
          <w:rFonts w:ascii="Garamond" w:hAnsi="Garamond"/>
          <w:noProof/>
        </w:rPr>
        <w:t xml:space="preserve"> </w:t>
      </w:r>
      <w:r w:rsidR="00774D0A" w:rsidRPr="007E0781">
        <w:rPr>
          <w:rFonts w:ascii="Garamond" w:hAnsi="Garamond"/>
          <w:noProof/>
        </w:rPr>
        <w:t>skutočnosti,</w:t>
      </w:r>
      <w:r w:rsidR="00C9457F" w:rsidRPr="007E0781">
        <w:rPr>
          <w:rFonts w:ascii="Garamond" w:hAnsi="Garamond"/>
          <w:noProof/>
        </w:rPr>
        <w:t xml:space="preserve"> </w:t>
      </w:r>
      <w:r w:rsidR="00774D0A" w:rsidRPr="007E0781">
        <w:rPr>
          <w:rFonts w:ascii="Garamond" w:hAnsi="Garamond"/>
          <w:noProof/>
        </w:rPr>
        <w:t>ktoré</w:t>
      </w:r>
      <w:r w:rsidR="00C9457F" w:rsidRPr="007E0781">
        <w:rPr>
          <w:rFonts w:ascii="Garamond" w:hAnsi="Garamond"/>
          <w:noProof/>
        </w:rPr>
        <w:t xml:space="preserve"> </w:t>
      </w:r>
      <w:r w:rsidR="00774D0A" w:rsidRPr="007E0781">
        <w:rPr>
          <w:rFonts w:ascii="Garamond" w:hAnsi="Garamond"/>
          <w:noProof/>
        </w:rPr>
        <w:t>si</w:t>
      </w:r>
      <w:r w:rsidR="00C9457F" w:rsidRPr="007E0781">
        <w:rPr>
          <w:rFonts w:ascii="Garamond" w:hAnsi="Garamond"/>
          <w:noProof/>
        </w:rPr>
        <w:t xml:space="preserve"> </w:t>
      </w:r>
      <w:r w:rsidR="00774D0A" w:rsidRPr="007E0781">
        <w:rPr>
          <w:rFonts w:ascii="Garamond" w:hAnsi="Garamond"/>
          <w:noProof/>
        </w:rPr>
        <w:t>vymienil.</w:t>
      </w:r>
      <w:r w:rsidR="00C9457F" w:rsidRPr="007E0781">
        <w:rPr>
          <w:rFonts w:ascii="Garamond" w:hAnsi="Garamond"/>
          <w:noProof/>
        </w:rPr>
        <w:t xml:space="preserve"> </w:t>
      </w:r>
    </w:p>
    <w:p w14:paraId="308A35F8" w14:textId="77777777" w:rsidR="000B2E47" w:rsidRPr="007E0781" w:rsidRDefault="000B2E47" w:rsidP="00EB4543">
      <w:pPr>
        <w:keepNext/>
        <w:keepLines/>
        <w:tabs>
          <w:tab w:val="left" w:pos="0"/>
          <w:tab w:val="center" w:pos="4536"/>
          <w:tab w:val="right" w:pos="9072"/>
        </w:tabs>
        <w:spacing w:after="0" w:line="240" w:lineRule="auto"/>
        <w:ind w:left="709"/>
        <w:contextualSpacing/>
        <w:jc w:val="both"/>
        <w:rPr>
          <w:rFonts w:ascii="Garamond" w:hAnsi="Garamond"/>
          <w:noProof/>
        </w:rPr>
      </w:pPr>
    </w:p>
    <w:p w14:paraId="4145350C" w14:textId="66D98B7E" w:rsidR="00774D0A" w:rsidRPr="007E0781" w:rsidRDefault="00774D0A" w:rsidP="00EB4543">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rPr>
      </w:pPr>
      <w:r w:rsidRPr="007E0781">
        <w:rPr>
          <w:rFonts w:ascii="Garamond" w:hAnsi="Garamond"/>
          <w:noProof/>
        </w:rPr>
        <w:t>Pokiaľ</w:t>
      </w:r>
      <w:r w:rsidR="00C9457F" w:rsidRPr="007E0781">
        <w:rPr>
          <w:rFonts w:ascii="Garamond" w:hAnsi="Garamond"/>
          <w:noProof/>
        </w:rPr>
        <w:t xml:space="preserve"> </w:t>
      </w:r>
      <w:r w:rsidRPr="007E0781">
        <w:rPr>
          <w:rFonts w:ascii="Garamond" w:hAnsi="Garamond"/>
          <w:noProof/>
        </w:rPr>
        <w:t>sa</w:t>
      </w:r>
      <w:r w:rsidR="00C9457F" w:rsidRPr="007E0781">
        <w:rPr>
          <w:rFonts w:ascii="Garamond" w:hAnsi="Garamond"/>
          <w:noProof/>
        </w:rPr>
        <w:t xml:space="preserve"> </w:t>
      </w:r>
      <w:r w:rsidRPr="007E0781">
        <w:rPr>
          <w:rFonts w:ascii="Garamond" w:hAnsi="Garamond"/>
          <w:noProof/>
        </w:rPr>
        <w:t>preukáže,</w:t>
      </w:r>
      <w:r w:rsidR="00C9457F" w:rsidRPr="007E0781">
        <w:rPr>
          <w:rFonts w:ascii="Garamond" w:hAnsi="Garamond"/>
          <w:noProof/>
        </w:rPr>
        <w:t xml:space="preserve"> </w:t>
      </w:r>
      <w:r w:rsidRPr="007E0781">
        <w:rPr>
          <w:rFonts w:ascii="Garamond" w:hAnsi="Garamond"/>
          <w:noProof/>
        </w:rPr>
        <w:t>že</w:t>
      </w:r>
      <w:r w:rsidR="00C9457F" w:rsidRPr="007E0781">
        <w:rPr>
          <w:rFonts w:ascii="Garamond" w:hAnsi="Garamond"/>
          <w:noProof/>
        </w:rPr>
        <w:t xml:space="preserve"> </w:t>
      </w:r>
      <w:r w:rsidRPr="007E0781">
        <w:rPr>
          <w:rFonts w:ascii="Garamond" w:hAnsi="Garamond"/>
          <w:noProof/>
        </w:rPr>
        <w:t>ktorékoľvek</w:t>
      </w:r>
      <w:r w:rsidR="00C9457F" w:rsidRPr="007E0781">
        <w:rPr>
          <w:rFonts w:ascii="Garamond" w:hAnsi="Garamond"/>
          <w:noProof/>
        </w:rPr>
        <w:t xml:space="preserve"> </w:t>
      </w:r>
      <w:r w:rsidRPr="007E0781">
        <w:rPr>
          <w:rFonts w:ascii="Garamond" w:hAnsi="Garamond"/>
          <w:noProof/>
        </w:rPr>
        <w:t>z</w:t>
      </w:r>
      <w:r w:rsidR="00C9457F" w:rsidRPr="007E0781">
        <w:rPr>
          <w:rFonts w:ascii="Garamond" w:hAnsi="Garamond"/>
          <w:noProof/>
        </w:rPr>
        <w:t xml:space="preserve"> </w:t>
      </w:r>
      <w:r w:rsidRPr="007E0781">
        <w:rPr>
          <w:rFonts w:ascii="Garamond" w:hAnsi="Garamond"/>
          <w:noProof/>
        </w:rPr>
        <w:t>vyhlásení</w:t>
      </w:r>
      <w:r w:rsidR="00C9457F" w:rsidRPr="007E0781">
        <w:rPr>
          <w:rFonts w:ascii="Garamond" w:hAnsi="Garamond"/>
          <w:noProof/>
        </w:rPr>
        <w:t xml:space="preserve"> </w:t>
      </w:r>
      <w:r w:rsidRPr="007E0781">
        <w:rPr>
          <w:rFonts w:ascii="Garamond" w:hAnsi="Garamond"/>
          <w:noProof/>
        </w:rPr>
        <w:t>Dodávateľa</w:t>
      </w:r>
      <w:r w:rsidR="00C9457F" w:rsidRPr="007E0781">
        <w:rPr>
          <w:rFonts w:ascii="Garamond" w:hAnsi="Garamond"/>
          <w:noProof/>
        </w:rPr>
        <w:t xml:space="preserve"> </w:t>
      </w:r>
      <w:r w:rsidRPr="007E0781">
        <w:rPr>
          <w:rFonts w:ascii="Garamond" w:hAnsi="Garamond"/>
          <w:noProof/>
        </w:rPr>
        <w:t>uvedených</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tomto</w:t>
      </w:r>
      <w:r w:rsidR="00C9457F" w:rsidRPr="007E0781">
        <w:rPr>
          <w:rFonts w:ascii="Garamond" w:hAnsi="Garamond"/>
          <w:noProof/>
        </w:rPr>
        <w:t xml:space="preserve"> </w:t>
      </w:r>
      <w:r w:rsidRPr="007E0781">
        <w:rPr>
          <w:rFonts w:ascii="Garamond" w:hAnsi="Garamond"/>
          <w:noProof/>
        </w:rPr>
        <w:t>článku</w:t>
      </w:r>
      <w:r w:rsidR="00C9457F" w:rsidRPr="007E0781">
        <w:rPr>
          <w:rFonts w:ascii="Garamond" w:hAnsi="Garamond"/>
          <w:noProof/>
        </w:rPr>
        <w:t xml:space="preserve"> </w:t>
      </w:r>
      <w:r w:rsidRPr="007E0781">
        <w:rPr>
          <w:rFonts w:ascii="Garamond" w:hAnsi="Garamond"/>
          <w:noProof/>
        </w:rPr>
        <w:t>bode</w:t>
      </w:r>
      <w:r w:rsidR="00C9457F" w:rsidRPr="007E0781">
        <w:rPr>
          <w:rFonts w:ascii="Garamond" w:hAnsi="Garamond"/>
          <w:noProof/>
        </w:rPr>
        <w:t xml:space="preserve"> </w:t>
      </w:r>
      <w:r w:rsidRPr="007E0781">
        <w:rPr>
          <w:rFonts w:ascii="Garamond" w:hAnsi="Garamond"/>
          <w:noProof/>
        </w:rPr>
        <w:t>6.1</w:t>
      </w:r>
      <w:r w:rsidR="00C9457F" w:rsidRPr="007E0781">
        <w:rPr>
          <w:rFonts w:ascii="Garamond" w:hAnsi="Garamond"/>
          <w:noProof/>
        </w:rPr>
        <w:t xml:space="preserve"> </w:t>
      </w:r>
      <w:r w:rsidR="00C05449" w:rsidRPr="007E0781">
        <w:rPr>
          <w:rFonts w:ascii="Garamond" w:hAnsi="Garamond"/>
          <w:noProof/>
        </w:rPr>
        <w:t>a</w:t>
      </w:r>
      <w:r w:rsidR="00C9457F" w:rsidRPr="007E0781">
        <w:rPr>
          <w:rFonts w:ascii="Garamond" w:hAnsi="Garamond"/>
          <w:noProof/>
        </w:rPr>
        <w:t xml:space="preserve"> </w:t>
      </w:r>
      <w:r w:rsidR="00C05449" w:rsidRPr="007E0781">
        <w:rPr>
          <w:rFonts w:ascii="Garamond" w:hAnsi="Garamond"/>
          <w:noProof/>
        </w:rPr>
        <w:t>bode</w:t>
      </w:r>
      <w:r w:rsidR="00C9457F" w:rsidRPr="007E0781">
        <w:rPr>
          <w:rFonts w:ascii="Garamond" w:hAnsi="Garamond"/>
          <w:noProof/>
        </w:rPr>
        <w:t xml:space="preserve"> </w:t>
      </w:r>
      <w:r w:rsidR="00C05449" w:rsidRPr="007E0781">
        <w:rPr>
          <w:rFonts w:ascii="Garamond" w:hAnsi="Garamond"/>
          <w:noProof/>
        </w:rPr>
        <w:t>6.2</w:t>
      </w:r>
      <w:r w:rsidR="00C9457F" w:rsidRPr="007E0781">
        <w:rPr>
          <w:rFonts w:ascii="Garamond" w:hAnsi="Garamond"/>
          <w:noProof/>
        </w:rPr>
        <w:t xml:space="preserve"> </w:t>
      </w:r>
      <w:r w:rsidRPr="007E0781">
        <w:rPr>
          <w:rFonts w:ascii="Garamond" w:hAnsi="Garamond"/>
          <w:noProof/>
        </w:rPr>
        <w:t>Zmluvy</w:t>
      </w:r>
      <w:r w:rsidR="00C9457F" w:rsidRPr="007E0781">
        <w:rPr>
          <w:rFonts w:ascii="Garamond" w:hAnsi="Garamond"/>
          <w:noProof/>
        </w:rPr>
        <w:t xml:space="preserve"> </w:t>
      </w:r>
      <w:r w:rsidRPr="007E0781">
        <w:rPr>
          <w:rFonts w:ascii="Garamond" w:hAnsi="Garamond"/>
          <w:noProof/>
        </w:rPr>
        <w:t>nebolo</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čase</w:t>
      </w:r>
      <w:r w:rsidR="00C9457F" w:rsidRPr="007E0781">
        <w:rPr>
          <w:rFonts w:ascii="Garamond" w:hAnsi="Garamond"/>
          <w:noProof/>
        </w:rPr>
        <w:t xml:space="preserve"> </w:t>
      </w:r>
      <w:r w:rsidRPr="007E0781">
        <w:rPr>
          <w:rFonts w:ascii="Garamond" w:hAnsi="Garamond"/>
          <w:noProof/>
        </w:rPr>
        <w:t>uzatvorenia</w:t>
      </w:r>
      <w:r w:rsidR="00C9457F" w:rsidRPr="007E0781">
        <w:rPr>
          <w:rFonts w:ascii="Garamond" w:hAnsi="Garamond"/>
          <w:noProof/>
        </w:rPr>
        <w:t xml:space="preserve"> </w:t>
      </w:r>
      <w:r w:rsidRPr="007E0781">
        <w:rPr>
          <w:rFonts w:ascii="Garamond" w:hAnsi="Garamond"/>
          <w:noProof/>
        </w:rPr>
        <w:t>Zmluvy</w:t>
      </w:r>
      <w:r w:rsidR="00C9457F" w:rsidRPr="007E0781">
        <w:rPr>
          <w:rFonts w:ascii="Garamond" w:hAnsi="Garamond"/>
          <w:noProof/>
        </w:rPr>
        <w:t xml:space="preserve"> </w:t>
      </w:r>
      <w:r w:rsidRPr="007E0781">
        <w:rPr>
          <w:rFonts w:ascii="Garamond" w:hAnsi="Garamond"/>
          <w:noProof/>
        </w:rPr>
        <w:t>pravdivým,</w:t>
      </w:r>
      <w:r w:rsidR="00C9457F" w:rsidRPr="007E0781">
        <w:rPr>
          <w:rFonts w:ascii="Garamond" w:hAnsi="Garamond"/>
          <w:noProof/>
        </w:rPr>
        <w:t xml:space="preserve"> </w:t>
      </w:r>
      <w:r w:rsidRPr="007E0781">
        <w:rPr>
          <w:rFonts w:ascii="Garamond" w:hAnsi="Garamond"/>
          <w:noProof/>
        </w:rPr>
        <w:t>alebo</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čase</w:t>
      </w:r>
      <w:r w:rsidR="00C9457F" w:rsidRPr="007E0781">
        <w:rPr>
          <w:rFonts w:ascii="Garamond" w:hAnsi="Garamond"/>
          <w:noProof/>
        </w:rPr>
        <w:t xml:space="preserve"> </w:t>
      </w:r>
      <w:r w:rsidRPr="007E0781">
        <w:rPr>
          <w:rFonts w:ascii="Garamond" w:hAnsi="Garamond"/>
          <w:noProof/>
        </w:rPr>
        <w:t>nasledujúcom</w:t>
      </w:r>
      <w:r w:rsidR="00C9457F" w:rsidRPr="007E0781">
        <w:rPr>
          <w:rFonts w:ascii="Garamond" w:hAnsi="Garamond"/>
          <w:noProof/>
        </w:rPr>
        <w:t xml:space="preserve"> </w:t>
      </w:r>
      <w:r w:rsidRPr="007E0781">
        <w:rPr>
          <w:rFonts w:ascii="Garamond" w:hAnsi="Garamond"/>
          <w:noProof/>
        </w:rPr>
        <w:t>po</w:t>
      </w:r>
      <w:r w:rsidR="00C9457F" w:rsidRPr="007E0781">
        <w:rPr>
          <w:rFonts w:ascii="Garamond" w:hAnsi="Garamond"/>
          <w:noProof/>
        </w:rPr>
        <w:t xml:space="preserve"> </w:t>
      </w:r>
      <w:r w:rsidRPr="007E0781">
        <w:rPr>
          <w:rFonts w:ascii="Garamond" w:hAnsi="Garamond"/>
          <w:noProof/>
        </w:rPr>
        <w:t>uzatvorení</w:t>
      </w:r>
      <w:r w:rsidR="00C9457F" w:rsidRPr="007E0781">
        <w:rPr>
          <w:rFonts w:ascii="Garamond" w:hAnsi="Garamond"/>
          <w:noProof/>
        </w:rPr>
        <w:t xml:space="preserve"> </w:t>
      </w:r>
      <w:r w:rsidRPr="007E0781">
        <w:rPr>
          <w:rFonts w:ascii="Garamond" w:hAnsi="Garamond"/>
          <w:noProof/>
        </w:rPr>
        <w:t>Zmluvy</w:t>
      </w:r>
      <w:r w:rsidR="00C9457F" w:rsidRPr="007E0781">
        <w:rPr>
          <w:rFonts w:ascii="Garamond" w:hAnsi="Garamond"/>
          <w:noProof/>
        </w:rPr>
        <w:t xml:space="preserve"> </w:t>
      </w:r>
      <w:r w:rsidRPr="007E0781">
        <w:rPr>
          <w:rFonts w:ascii="Garamond" w:hAnsi="Garamond"/>
          <w:noProof/>
        </w:rPr>
        <w:t>prestalo</w:t>
      </w:r>
      <w:r w:rsidR="00C9457F" w:rsidRPr="007E0781">
        <w:rPr>
          <w:rFonts w:ascii="Garamond" w:hAnsi="Garamond"/>
          <w:noProof/>
        </w:rPr>
        <w:t xml:space="preserve"> </w:t>
      </w:r>
      <w:r w:rsidRPr="007E0781">
        <w:rPr>
          <w:rFonts w:ascii="Garamond" w:hAnsi="Garamond"/>
          <w:noProof/>
        </w:rPr>
        <w:t>byť</w:t>
      </w:r>
      <w:r w:rsidR="00C9457F" w:rsidRPr="007E0781">
        <w:rPr>
          <w:rFonts w:ascii="Garamond" w:hAnsi="Garamond"/>
          <w:noProof/>
        </w:rPr>
        <w:t xml:space="preserve"> </w:t>
      </w:r>
      <w:r w:rsidRPr="007E0781">
        <w:rPr>
          <w:rFonts w:ascii="Garamond" w:hAnsi="Garamond"/>
          <w:noProof/>
        </w:rPr>
        <w:t>pravdivým</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dôsledku</w:t>
      </w:r>
      <w:r w:rsidR="00C9457F" w:rsidRPr="007E0781">
        <w:rPr>
          <w:rFonts w:ascii="Garamond" w:hAnsi="Garamond"/>
          <w:noProof/>
        </w:rPr>
        <w:t xml:space="preserve"> </w:t>
      </w:r>
      <w:r w:rsidRPr="007E0781">
        <w:rPr>
          <w:rFonts w:ascii="Garamond" w:hAnsi="Garamond"/>
          <w:noProof/>
        </w:rPr>
        <w:t>konania</w:t>
      </w:r>
      <w:r w:rsidR="00C9457F" w:rsidRPr="007E0781">
        <w:rPr>
          <w:rFonts w:ascii="Garamond" w:hAnsi="Garamond"/>
          <w:noProof/>
        </w:rPr>
        <w:t xml:space="preserve"> </w:t>
      </w:r>
      <w:r w:rsidRPr="007E0781">
        <w:rPr>
          <w:rFonts w:ascii="Garamond" w:hAnsi="Garamond"/>
          <w:noProof/>
        </w:rPr>
        <w:t>Dodávateľa,</w:t>
      </w:r>
      <w:r w:rsidR="00C9457F" w:rsidRPr="007E0781">
        <w:rPr>
          <w:rFonts w:ascii="Garamond" w:hAnsi="Garamond"/>
          <w:noProof/>
        </w:rPr>
        <w:t xml:space="preserve"> </w:t>
      </w:r>
      <w:r w:rsidRPr="007E0781">
        <w:rPr>
          <w:rFonts w:ascii="Garamond" w:hAnsi="Garamond"/>
          <w:noProof/>
        </w:rPr>
        <w:t>zaväzuje</w:t>
      </w:r>
      <w:r w:rsidR="00C9457F" w:rsidRPr="007E0781">
        <w:rPr>
          <w:rFonts w:ascii="Garamond" w:hAnsi="Garamond"/>
          <w:noProof/>
        </w:rPr>
        <w:t xml:space="preserve"> </w:t>
      </w:r>
      <w:r w:rsidRPr="007E0781">
        <w:rPr>
          <w:rFonts w:ascii="Garamond" w:hAnsi="Garamond"/>
          <w:noProof/>
        </w:rPr>
        <w:t>sa</w:t>
      </w:r>
      <w:r w:rsidR="00C9457F" w:rsidRPr="007E0781">
        <w:rPr>
          <w:rFonts w:ascii="Garamond" w:hAnsi="Garamond"/>
          <w:noProof/>
        </w:rPr>
        <w:t xml:space="preserve"> </w:t>
      </w:r>
      <w:r w:rsidRPr="007E0781">
        <w:rPr>
          <w:rFonts w:ascii="Garamond" w:hAnsi="Garamond"/>
          <w:noProof/>
        </w:rPr>
        <w:t>Dodávateľ</w:t>
      </w:r>
      <w:r w:rsidR="00C9457F" w:rsidRPr="007E0781">
        <w:rPr>
          <w:rFonts w:ascii="Garamond" w:hAnsi="Garamond"/>
          <w:noProof/>
        </w:rPr>
        <w:t xml:space="preserve"> </w:t>
      </w:r>
      <w:r w:rsidRPr="007E0781">
        <w:rPr>
          <w:rFonts w:ascii="Garamond" w:hAnsi="Garamond"/>
          <w:noProof/>
        </w:rPr>
        <w:t>nahradiť</w:t>
      </w:r>
      <w:r w:rsidR="00C9457F" w:rsidRPr="007E0781">
        <w:rPr>
          <w:rFonts w:ascii="Garamond" w:hAnsi="Garamond"/>
          <w:noProof/>
        </w:rPr>
        <w:t xml:space="preserve"> </w:t>
      </w:r>
      <w:r w:rsidRPr="007E0781">
        <w:rPr>
          <w:rFonts w:ascii="Garamond" w:hAnsi="Garamond"/>
          <w:noProof/>
        </w:rPr>
        <w:t>škodu,</w:t>
      </w:r>
      <w:r w:rsidR="00C9457F" w:rsidRPr="007E0781">
        <w:rPr>
          <w:rFonts w:ascii="Garamond" w:hAnsi="Garamond"/>
          <w:noProof/>
        </w:rPr>
        <w:t xml:space="preserve"> </w:t>
      </w:r>
      <w:r w:rsidRPr="007E0781">
        <w:rPr>
          <w:rFonts w:ascii="Garamond" w:hAnsi="Garamond"/>
          <w:noProof/>
        </w:rPr>
        <w:t>ktorá</w:t>
      </w:r>
      <w:r w:rsidR="00C9457F" w:rsidRPr="007E0781">
        <w:rPr>
          <w:rFonts w:ascii="Garamond" w:hAnsi="Garamond"/>
          <w:noProof/>
        </w:rPr>
        <w:t xml:space="preserve"> </w:t>
      </w:r>
      <w:r w:rsidRPr="007E0781">
        <w:rPr>
          <w:rFonts w:ascii="Garamond" w:hAnsi="Garamond"/>
          <w:noProof/>
        </w:rPr>
        <w:t>vznikne</w:t>
      </w:r>
      <w:r w:rsidR="00C9457F" w:rsidRPr="007E0781">
        <w:rPr>
          <w:rFonts w:ascii="Garamond" w:hAnsi="Garamond"/>
          <w:noProof/>
        </w:rPr>
        <w:t xml:space="preserve"> </w:t>
      </w:r>
      <w:r w:rsidRPr="007E0781">
        <w:rPr>
          <w:rFonts w:ascii="Garamond" w:hAnsi="Garamond"/>
          <w:noProof/>
        </w:rPr>
        <w:t>Objednávateľovi</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dôsledku</w:t>
      </w:r>
      <w:r w:rsidR="00C9457F" w:rsidRPr="007E0781">
        <w:rPr>
          <w:rFonts w:ascii="Garamond" w:hAnsi="Garamond"/>
          <w:noProof/>
        </w:rPr>
        <w:t xml:space="preserve"> </w:t>
      </w:r>
      <w:r w:rsidRPr="007E0781">
        <w:rPr>
          <w:rFonts w:ascii="Garamond" w:hAnsi="Garamond"/>
          <w:noProof/>
        </w:rPr>
        <w:t>skutočností,</w:t>
      </w:r>
      <w:r w:rsidR="00C9457F" w:rsidRPr="007E0781">
        <w:rPr>
          <w:rFonts w:ascii="Garamond" w:hAnsi="Garamond"/>
          <w:noProof/>
        </w:rPr>
        <w:t xml:space="preserve"> </w:t>
      </w:r>
      <w:r w:rsidRPr="007E0781">
        <w:rPr>
          <w:rFonts w:ascii="Garamond" w:hAnsi="Garamond"/>
          <w:noProof/>
        </w:rPr>
        <w:t>ktoré</w:t>
      </w:r>
      <w:r w:rsidR="00C9457F" w:rsidRPr="007E0781">
        <w:rPr>
          <w:rFonts w:ascii="Garamond" w:hAnsi="Garamond"/>
          <w:noProof/>
        </w:rPr>
        <w:t xml:space="preserve"> </w:t>
      </w:r>
      <w:r w:rsidRPr="007E0781">
        <w:rPr>
          <w:rFonts w:ascii="Garamond" w:hAnsi="Garamond"/>
          <w:noProof/>
        </w:rPr>
        <w:t>sú</w:t>
      </w:r>
      <w:r w:rsidR="00C9457F" w:rsidRPr="007E0781">
        <w:rPr>
          <w:rFonts w:ascii="Garamond" w:hAnsi="Garamond"/>
          <w:noProof/>
        </w:rPr>
        <w:t xml:space="preserve"> </w:t>
      </w:r>
      <w:r w:rsidRPr="007E0781">
        <w:rPr>
          <w:rFonts w:ascii="Garamond" w:hAnsi="Garamond"/>
          <w:noProof/>
        </w:rPr>
        <w:t>obsahom</w:t>
      </w:r>
      <w:r w:rsidR="00C9457F" w:rsidRPr="007E0781">
        <w:rPr>
          <w:rFonts w:ascii="Garamond" w:hAnsi="Garamond"/>
          <w:noProof/>
        </w:rPr>
        <w:t xml:space="preserve"> </w:t>
      </w:r>
      <w:r w:rsidRPr="007E0781">
        <w:rPr>
          <w:rFonts w:ascii="Garamond" w:hAnsi="Garamond"/>
          <w:noProof/>
        </w:rPr>
        <w:t>tohto</w:t>
      </w:r>
      <w:r w:rsidR="00C9457F" w:rsidRPr="007E0781">
        <w:rPr>
          <w:rFonts w:ascii="Garamond" w:hAnsi="Garamond"/>
          <w:noProof/>
        </w:rPr>
        <w:t xml:space="preserve"> </w:t>
      </w:r>
      <w:r w:rsidRPr="007E0781">
        <w:rPr>
          <w:rFonts w:ascii="Garamond" w:hAnsi="Garamond"/>
          <w:noProof/>
        </w:rPr>
        <w:t>vyhlásenia.</w:t>
      </w:r>
      <w:r w:rsidR="00C9457F" w:rsidRPr="007E0781">
        <w:rPr>
          <w:rFonts w:ascii="Garamond" w:hAnsi="Garamond"/>
          <w:noProof/>
        </w:rPr>
        <w:t xml:space="preserve"> </w:t>
      </w:r>
    </w:p>
    <w:p w14:paraId="1710F1EA" w14:textId="77777777" w:rsidR="00C7408B" w:rsidRPr="007E0781" w:rsidRDefault="00C7408B" w:rsidP="00EB4543">
      <w:pPr>
        <w:keepNext/>
        <w:keepLines/>
        <w:tabs>
          <w:tab w:val="left" w:pos="0"/>
          <w:tab w:val="center" w:pos="4536"/>
          <w:tab w:val="right" w:pos="9072"/>
        </w:tabs>
        <w:spacing w:after="0" w:line="240" w:lineRule="auto"/>
        <w:ind w:left="709"/>
        <w:contextualSpacing/>
        <w:jc w:val="both"/>
        <w:rPr>
          <w:rFonts w:ascii="Garamond" w:eastAsia="Calibri" w:hAnsi="Garamond"/>
        </w:rPr>
      </w:pPr>
    </w:p>
    <w:p w14:paraId="001D6EB6" w14:textId="04A0A183" w:rsidR="00013130" w:rsidRPr="007E0781" w:rsidRDefault="00013130" w:rsidP="00EB4543">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7E0781">
        <w:rPr>
          <w:rFonts w:ascii="Garamond" w:eastAsia="Calibri" w:hAnsi="Garamond"/>
        </w:rPr>
        <w:t>Objednávateľ</w:t>
      </w:r>
      <w:r w:rsidR="00C9457F" w:rsidRPr="007E0781">
        <w:rPr>
          <w:rFonts w:ascii="Garamond" w:eastAsia="Calibri" w:hAnsi="Garamond"/>
        </w:rPr>
        <w:t xml:space="preserve"> </w:t>
      </w:r>
      <w:r w:rsidRPr="007E0781">
        <w:rPr>
          <w:rFonts w:ascii="Garamond" w:eastAsia="Calibri" w:hAnsi="Garamond"/>
        </w:rPr>
        <w:t>vyhlasuje</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ubezpečuje</w:t>
      </w:r>
      <w:r w:rsidR="00C9457F" w:rsidRPr="007E0781">
        <w:rPr>
          <w:rFonts w:ascii="Garamond" w:eastAsia="Calibri" w:hAnsi="Garamond"/>
        </w:rPr>
        <w:t xml:space="preserve"> </w:t>
      </w:r>
      <w:r w:rsidRPr="007E0781">
        <w:rPr>
          <w:rFonts w:ascii="Garamond" w:eastAsia="Calibri" w:hAnsi="Garamond"/>
        </w:rPr>
        <w:t>Dodávateľa,</w:t>
      </w:r>
      <w:r w:rsidR="00C9457F" w:rsidRPr="007E0781">
        <w:rPr>
          <w:rFonts w:ascii="Garamond" w:eastAsia="Calibri" w:hAnsi="Garamond"/>
        </w:rPr>
        <w:t xml:space="preserve"> </w:t>
      </w:r>
      <w:r w:rsidRPr="007E0781">
        <w:rPr>
          <w:rFonts w:ascii="Garamond" w:eastAsia="Calibri" w:hAnsi="Garamond"/>
        </w:rPr>
        <w:t>že</w:t>
      </w:r>
      <w:r w:rsidR="00C9457F" w:rsidRPr="007E0781">
        <w:rPr>
          <w:rFonts w:ascii="Garamond" w:eastAsia="Calibri" w:hAnsi="Garamond"/>
        </w:rPr>
        <w:t xml:space="preserve"> </w:t>
      </w:r>
      <w:r w:rsidRPr="007E0781">
        <w:rPr>
          <w:rFonts w:ascii="Garamond" w:eastAsia="Calibri" w:hAnsi="Garamond"/>
        </w:rPr>
        <w:t>ku</w:t>
      </w:r>
      <w:r w:rsidR="00C9457F" w:rsidRPr="007E0781">
        <w:rPr>
          <w:rFonts w:ascii="Garamond" w:eastAsia="Calibri" w:hAnsi="Garamond"/>
        </w:rPr>
        <w:t xml:space="preserve"> </w:t>
      </w:r>
      <w:r w:rsidRPr="007E0781">
        <w:rPr>
          <w:rFonts w:ascii="Garamond" w:eastAsia="Calibri" w:hAnsi="Garamond"/>
        </w:rPr>
        <w:t>dňu</w:t>
      </w:r>
      <w:r w:rsidR="00C9457F" w:rsidRPr="007E0781">
        <w:rPr>
          <w:rFonts w:ascii="Garamond" w:eastAsia="Calibri" w:hAnsi="Garamond"/>
        </w:rPr>
        <w:t xml:space="preserve"> </w:t>
      </w:r>
      <w:r w:rsidRPr="007E0781">
        <w:rPr>
          <w:rFonts w:ascii="Garamond" w:eastAsia="Calibri" w:hAnsi="Garamond"/>
        </w:rPr>
        <w:t>podpisu</w:t>
      </w:r>
      <w:r w:rsidR="00C9457F" w:rsidRPr="007E0781">
        <w:rPr>
          <w:rFonts w:ascii="Garamond" w:eastAsia="Calibri" w:hAnsi="Garamond"/>
        </w:rPr>
        <w:t xml:space="preserve"> </w:t>
      </w:r>
      <w:r w:rsidRPr="007E0781">
        <w:rPr>
          <w:rFonts w:ascii="Garamond" w:eastAsia="Calibri" w:hAnsi="Garamond"/>
        </w:rPr>
        <w:t>Zmluvy</w:t>
      </w:r>
      <w:r w:rsidR="00C9457F" w:rsidRPr="007E0781">
        <w:rPr>
          <w:rFonts w:ascii="Garamond" w:eastAsia="Calibri" w:hAnsi="Garamond"/>
        </w:rPr>
        <w:t xml:space="preserve"> </w:t>
      </w:r>
      <w:r w:rsidR="005E4872" w:rsidRPr="007E0781">
        <w:rPr>
          <w:rFonts w:ascii="Garamond" w:eastAsia="Calibri" w:hAnsi="Garamond"/>
        </w:rPr>
        <w:t>Objednávateľom</w:t>
      </w:r>
      <w:r w:rsidRPr="007E0781">
        <w:rPr>
          <w:rFonts w:ascii="Garamond" w:eastAsia="Calibri" w:hAnsi="Garamond"/>
        </w:rPr>
        <w:t>:</w:t>
      </w:r>
    </w:p>
    <w:p w14:paraId="042CE149" w14:textId="77777777" w:rsidR="00C7408B" w:rsidRPr="007E0781" w:rsidRDefault="00C7408B" w:rsidP="00EB4543">
      <w:pPr>
        <w:keepNext/>
        <w:keepLines/>
        <w:tabs>
          <w:tab w:val="left" w:pos="0"/>
          <w:tab w:val="center" w:pos="4536"/>
          <w:tab w:val="right" w:pos="9072"/>
        </w:tabs>
        <w:spacing w:after="0" w:line="240" w:lineRule="auto"/>
        <w:ind w:left="709"/>
        <w:contextualSpacing/>
        <w:jc w:val="both"/>
        <w:rPr>
          <w:rFonts w:ascii="Garamond" w:eastAsia="Calibri" w:hAnsi="Garamond"/>
        </w:rPr>
      </w:pPr>
    </w:p>
    <w:p w14:paraId="48CB6498" w14:textId="72260F7E" w:rsidR="00013130" w:rsidRPr="007E0781" w:rsidRDefault="00013130" w:rsidP="00EB4543">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má</w:t>
      </w:r>
      <w:r w:rsidR="00C9457F" w:rsidRPr="007E0781">
        <w:rPr>
          <w:rFonts w:ascii="Garamond" w:eastAsia="Calibri" w:hAnsi="Garamond"/>
        </w:rPr>
        <w:t xml:space="preserve"> </w:t>
      </w:r>
      <w:r w:rsidRPr="007E0781">
        <w:rPr>
          <w:rFonts w:ascii="Garamond" w:eastAsia="Calibri" w:hAnsi="Garamond"/>
        </w:rPr>
        <w:t>oprávnenie</w:t>
      </w:r>
      <w:r w:rsidR="00C9457F" w:rsidRPr="007E0781">
        <w:rPr>
          <w:rFonts w:ascii="Garamond" w:eastAsia="Calibri" w:hAnsi="Garamond"/>
        </w:rPr>
        <w:t xml:space="preserve"> </w:t>
      </w:r>
      <w:r w:rsidRPr="007E0781">
        <w:rPr>
          <w:rFonts w:ascii="Garamond" w:eastAsia="Calibri" w:hAnsi="Garamond"/>
        </w:rPr>
        <w:t>podpísať</w:t>
      </w:r>
      <w:r w:rsidR="00C9457F" w:rsidRPr="007E0781">
        <w:rPr>
          <w:rFonts w:ascii="Garamond" w:eastAsia="Calibri" w:hAnsi="Garamond"/>
        </w:rPr>
        <w:t xml:space="preserve"> </w:t>
      </w:r>
      <w:r w:rsidRPr="007E0781">
        <w:rPr>
          <w:rFonts w:ascii="Garamond" w:eastAsia="Calibri" w:hAnsi="Garamond"/>
        </w:rPr>
        <w:t>Zmluvu,</w:t>
      </w:r>
      <w:r w:rsidR="00C9457F" w:rsidRPr="007E0781">
        <w:rPr>
          <w:rFonts w:ascii="Garamond" w:eastAsia="Calibri" w:hAnsi="Garamond"/>
        </w:rPr>
        <w:t xml:space="preserve"> </w:t>
      </w:r>
      <w:r w:rsidRPr="007E0781">
        <w:rPr>
          <w:rFonts w:ascii="Garamond" w:eastAsia="Calibri" w:hAnsi="Garamond"/>
        </w:rPr>
        <w:t>vykonávať</w:t>
      </w:r>
      <w:r w:rsidR="00C9457F" w:rsidRPr="007E0781">
        <w:rPr>
          <w:rFonts w:ascii="Garamond" w:eastAsia="Calibri" w:hAnsi="Garamond"/>
        </w:rPr>
        <w:t xml:space="preserve"> </w:t>
      </w:r>
      <w:r w:rsidRPr="007E0781">
        <w:rPr>
          <w:rFonts w:ascii="Garamond" w:eastAsia="Calibri" w:hAnsi="Garamond"/>
        </w:rPr>
        <w:t>práva</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plniť</w:t>
      </w:r>
      <w:r w:rsidR="00C9457F" w:rsidRPr="007E0781">
        <w:rPr>
          <w:rFonts w:ascii="Garamond" w:eastAsia="Calibri" w:hAnsi="Garamond"/>
        </w:rPr>
        <w:t xml:space="preserve"> </w:t>
      </w:r>
      <w:r w:rsidRPr="007E0781">
        <w:rPr>
          <w:rFonts w:ascii="Garamond" w:eastAsia="Calibri" w:hAnsi="Garamond"/>
        </w:rPr>
        <w:t>záväzky</w:t>
      </w:r>
      <w:r w:rsidR="00C9457F" w:rsidRPr="007E0781">
        <w:rPr>
          <w:rFonts w:ascii="Garamond" w:eastAsia="Calibri" w:hAnsi="Garamond"/>
        </w:rPr>
        <w:t xml:space="preserve"> </w:t>
      </w:r>
      <w:r w:rsidRPr="007E0781">
        <w:rPr>
          <w:rFonts w:ascii="Garamond" w:eastAsia="Calibri" w:hAnsi="Garamond"/>
        </w:rPr>
        <w:t>vyplývajúce</w:t>
      </w:r>
      <w:r w:rsidR="00C9457F" w:rsidRPr="007E0781">
        <w:rPr>
          <w:rFonts w:ascii="Garamond" w:eastAsia="Calibri" w:hAnsi="Garamond"/>
        </w:rPr>
        <w:t xml:space="preserve"> </w:t>
      </w:r>
      <w:r w:rsidRPr="007E0781">
        <w:rPr>
          <w:rFonts w:ascii="Garamond" w:eastAsia="Calibri" w:hAnsi="Garamond"/>
        </w:rPr>
        <w:t>pre</w:t>
      </w:r>
      <w:r w:rsidR="00C9457F" w:rsidRPr="007E0781">
        <w:rPr>
          <w:rFonts w:ascii="Garamond" w:eastAsia="Calibri" w:hAnsi="Garamond"/>
        </w:rPr>
        <w:t xml:space="preserve"> </w:t>
      </w:r>
      <w:r w:rsidRPr="007E0781">
        <w:rPr>
          <w:rFonts w:ascii="Garamond" w:eastAsia="Calibri" w:hAnsi="Garamond"/>
        </w:rPr>
        <w:t>neho</w:t>
      </w:r>
      <w:r w:rsidR="00C9457F" w:rsidRPr="007E0781">
        <w:rPr>
          <w:rFonts w:ascii="Garamond" w:eastAsia="Calibri" w:hAnsi="Garamond"/>
        </w:rPr>
        <w:t xml:space="preserve"> </w:t>
      </w:r>
      <w:r w:rsidRPr="007E0781">
        <w:rPr>
          <w:rFonts w:ascii="Garamond" w:eastAsia="Calibri" w:hAnsi="Garamond"/>
        </w:rPr>
        <w:t>zo</w:t>
      </w:r>
      <w:r w:rsidR="00C9457F" w:rsidRPr="007E0781">
        <w:rPr>
          <w:rFonts w:ascii="Garamond" w:hAnsi="Garamond"/>
        </w:rPr>
        <w:t xml:space="preserve"> </w:t>
      </w:r>
      <w:r w:rsidRPr="007E0781">
        <w:rPr>
          <w:rFonts w:ascii="Garamond" w:eastAsia="Calibri" w:hAnsi="Garamond"/>
        </w:rPr>
        <w:t>Zmluvy;</w:t>
      </w:r>
      <w:r w:rsidR="00C9457F" w:rsidRPr="007E0781">
        <w:rPr>
          <w:rFonts w:ascii="Garamond" w:eastAsia="Calibri" w:hAnsi="Garamond"/>
        </w:rPr>
        <w:t xml:space="preserve"> </w:t>
      </w:r>
    </w:p>
    <w:p w14:paraId="3DDEF079"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2CBC3012" w14:textId="371C636B" w:rsidR="00013130" w:rsidRPr="007E0781" w:rsidRDefault="00013130" w:rsidP="00EB4543">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osoby</w:t>
      </w:r>
      <w:r w:rsidR="00C9457F" w:rsidRPr="007E0781">
        <w:rPr>
          <w:rFonts w:ascii="Garamond" w:eastAsia="Calibri" w:hAnsi="Garamond"/>
        </w:rPr>
        <w:t xml:space="preserve"> </w:t>
      </w:r>
      <w:r w:rsidRPr="007E0781">
        <w:rPr>
          <w:rFonts w:ascii="Garamond" w:eastAsia="Calibri" w:hAnsi="Garamond"/>
        </w:rPr>
        <w:t>konajúce</w:t>
      </w:r>
      <w:r w:rsidR="00C9457F" w:rsidRPr="007E0781">
        <w:rPr>
          <w:rFonts w:ascii="Garamond" w:eastAsia="Calibri" w:hAnsi="Garamond"/>
        </w:rPr>
        <w:t xml:space="preserve"> </w:t>
      </w:r>
      <w:r w:rsidRPr="007E0781">
        <w:rPr>
          <w:rFonts w:ascii="Garamond" w:eastAsia="Calibri" w:hAnsi="Garamond"/>
        </w:rPr>
        <w:t>za</w:t>
      </w:r>
      <w:r w:rsidR="00C9457F" w:rsidRPr="007E0781">
        <w:rPr>
          <w:rFonts w:ascii="Garamond" w:eastAsia="Calibri" w:hAnsi="Garamond"/>
        </w:rPr>
        <w:t xml:space="preserve"> </w:t>
      </w:r>
      <w:r w:rsidRPr="007E0781">
        <w:rPr>
          <w:rFonts w:ascii="Garamond" w:eastAsia="Calibri" w:hAnsi="Garamond"/>
        </w:rPr>
        <w:t>Objednávateľa</w:t>
      </w:r>
      <w:r w:rsidR="00C9457F" w:rsidRPr="007E0781">
        <w:rPr>
          <w:rFonts w:ascii="Garamond" w:eastAsia="Calibri" w:hAnsi="Garamond"/>
        </w:rPr>
        <w:t xml:space="preserve"> </w:t>
      </w:r>
      <w:r w:rsidRPr="007E0781">
        <w:rPr>
          <w:rFonts w:ascii="Garamond" w:eastAsia="Calibri" w:hAnsi="Garamond"/>
        </w:rPr>
        <w:t>sú</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plnom</w:t>
      </w:r>
      <w:r w:rsidR="00C9457F" w:rsidRPr="007E0781">
        <w:rPr>
          <w:rFonts w:ascii="Garamond" w:eastAsia="Calibri" w:hAnsi="Garamond"/>
        </w:rPr>
        <w:t xml:space="preserve"> </w:t>
      </w:r>
      <w:r w:rsidRPr="007E0781">
        <w:rPr>
          <w:rFonts w:ascii="Garamond" w:eastAsia="Calibri" w:hAnsi="Garamond"/>
        </w:rPr>
        <w:t>rozsahu</w:t>
      </w:r>
      <w:r w:rsidR="00C9457F" w:rsidRPr="007E0781">
        <w:rPr>
          <w:rFonts w:ascii="Garamond" w:eastAsia="Calibri" w:hAnsi="Garamond"/>
        </w:rPr>
        <w:t xml:space="preserve"> </w:t>
      </w:r>
      <w:r w:rsidRPr="007E0781">
        <w:rPr>
          <w:rFonts w:ascii="Garamond" w:eastAsia="Calibri" w:hAnsi="Garamond"/>
        </w:rPr>
        <w:t>oprávnené</w:t>
      </w:r>
      <w:r w:rsidR="00C9457F" w:rsidRPr="007E0781">
        <w:rPr>
          <w:rFonts w:ascii="Garamond" w:eastAsia="Calibri" w:hAnsi="Garamond"/>
        </w:rPr>
        <w:t xml:space="preserve"> </w:t>
      </w:r>
      <w:r w:rsidRPr="007E0781">
        <w:rPr>
          <w:rFonts w:ascii="Garamond" w:eastAsia="Calibri" w:hAnsi="Garamond"/>
        </w:rPr>
        <w:t>dojednať,</w:t>
      </w:r>
      <w:r w:rsidR="00C9457F" w:rsidRPr="007E0781">
        <w:rPr>
          <w:rFonts w:ascii="Garamond" w:eastAsia="Calibri" w:hAnsi="Garamond"/>
        </w:rPr>
        <w:t xml:space="preserve"> </w:t>
      </w:r>
      <w:r w:rsidRPr="007E0781">
        <w:rPr>
          <w:rFonts w:ascii="Garamond" w:eastAsia="Calibri" w:hAnsi="Garamond"/>
        </w:rPr>
        <w:t>uzavrieť</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podpísať</w:t>
      </w:r>
      <w:r w:rsidR="00C9457F" w:rsidRPr="007E0781">
        <w:rPr>
          <w:rFonts w:ascii="Garamond" w:eastAsia="Calibri" w:hAnsi="Garamond"/>
        </w:rPr>
        <w:t xml:space="preserve"> </w:t>
      </w:r>
      <w:r w:rsidRPr="007E0781">
        <w:rPr>
          <w:rFonts w:ascii="Garamond" w:eastAsia="Calibri" w:hAnsi="Garamond"/>
        </w:rPr>
        <w:t>Zmluvu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vykonávať</w:t>
      </w:r>
      <w:r w:rsidR="00C9457F" w:rsidRPr="007E0781">
        <w:rPr>
          <w:rFonts w:ascii="Garamond" w:eastAsia="Calibri" w:hAnsi="Garamond"/>
        </w:rPr>
        <w:t xml:space="preserve"> </w:t>
      </w:r>
      <w:r w:rsidRPr="007E0781">
        <w:rPr>
          <w:rFonts w:ascii="Garamond" w:eastAsia="Calibri" w:hAnsi="Garamond"/>
        </w:rPr>
        <w:t>práva</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povinnosti</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nej</w:t>
      </w:r>
      <w:r w:rsidR="00C9457F" w:rsidRPr="007E0781">
        <w:rPr>
          <w:rFonts w:ascii="Garamond" w:eastAsia="Calibri" w:hAnsi="Garamond"/>
        </w:rPr>
        <w:t xml:space="preserve"> </w:t>
      </w:r>
      <w:r w:rsidRPr="007E0781">
        <w:rPr>
          <w:rFonts w:ascii="Garamond" w:eastAsia="Calibri" w:hAnsi="Garamond"/>
        </w:rPr>
        <w:t>upravené;</w:t>
      </w:r>
      <w:r w:rsidR="00C9457F" w:rsidRPr="007E0781">
        <w:rPr>
          <w:rFonts w:ascii="Garamond" w:eastAsia="Calibri" w:hAnsi="Garamond"/>
        </w:rPr>
        <w:t xml:space="preserve"> </w:t>
      </w:r>
      <w:r w:rsidR="005147CB" w:rsidRPr="007E0781">
        <w:rPr>
          <w:rFonts w:ascii="Garamond" w:eastAsia="Calibri" w:hAnsi="Garamond"/>
        </w:rPr>
        <w:t>a</w:t>
      </w:r>
    </w:p>
    <w:p w14:paraId="4A8CDB69" w14:textId="77777777" w:rsidR="00C7408B" w:rsidRPr="007E0781" w:rsidRDefault="00C7408B" w:rsidP="00EB4543">
      <w:pPr>
        <w:keepNext/>
        <w:keepLines/>
        <w:tabs>
          <w:tab w:val="left" w:pos="0"/>
          <w:tab w:val="left" w:pos="709"/>
          <w:tab w:val="center" w:pos="4536"/>
          <w:tab w:val="right" w:pos="9072"/>
        </w:tabs>
        <w:spacing w:after="0" w:line="240" w:lineRule="auto"/>
        <w:ind w:left="1429"/>
        <w:contextualSpacing/>
        <w:jc w:val="both"/>
        <w:rPr>
          <w:rFonts w:ascii="Garamond" w:eastAsia="Calibri" w:hAnsi="Garamond"/>
        </w:rPr>
      </w:pPr>
    </w:p>
    <w:p w14:paraId="18CA1FD1" w14:textId="2B81D583" w:rsidR="00013130" w:rsidRPr="007E0781" w:rsidRDefault="00013130" w:rsidP="00EB4543">
      <w:pPr>
        <w:keepNext/>
        <w:keepLines/>
        <w:numPr>
          <w:ilvl w:val="0"/>
          <w:numId w:val="14"/>
        </w:numPr>
        <w:tabs>
          <w:tab w:val="left" w:pos="0"/>
          <w:tab w:val="left" w:pos="709"/>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spoločnosťou</w:t>
      </w:r>
      <w:r w:rsidR="00C9457F" w:rsidRPr="007E0781">
        <w:rPr>
          <w:rFonts w:ascii="Garamond" w:eastAsia="Calibri" w:hAnsi="Garamond"/>
        </w:rPr>
        <w:t xml:space="preserve"> </w:t>
      </w:r>
      <w:r w:rsidRPr="007E0781">
        <w:rPr>
          <w:rFonts w:ascii="Garamond" w:eastAsia="Calibri" w:hAnsi="Garamond"/>
        </w:rPr>
        <w:t>riadne</w:t>
      </w:r>
      <w:r w:rsidR="00C9457F" w:rsidRPr="007E0781">
        <w:rPr>
          <w:rFonts w:ascii="Garamond" w:eastAsia="Calibri" w:hAnsi="Garamond"/>
        </w:rPr>
        <w:t xml:space="preserve"> </w:t>
      </w:r>
      <w:r w:rsidRPr="007E0781">
        <w:rPr>
          <w:rFonts w:ascii="Garamond" w:eastAsia="Calibri" w:hAnsi="Garamond"/>
        </w:rPr>
        <w:t>založenou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existujúcou</w:t>
      </w:r>
      <w:r w:rsidR="00C9457F" w:rsidRPr="007E0781">
        <w:rPr>
          <w:rFonts w:ascii="Garamond" w:eastAsia="Calibri" w:hAnsi="Garamond"/>
        </w:rPr>
        <w:t xml:space="preserve"> </w:t>
      </w:r>
      <w:r w:rsidRPr="007E0781">
        <w:rPr>
          <w:rFonts w:ascii="Garamond" w:eastAsia="Calibri" w:hAnsi="Garamond"/>
        </w:rPr>
        <w:t>podľa</w:t>
      </w:r>
      <w:r w:rsidR="00C9457F" w:rsidRPr="007E0781">
        <w:rPr>
          <w:rFonts w:ascii="Garamond" w:eastAsia="Calibri" w:hAnsi="Garamond"/>
        </w:rPr>
        <w:t xml:space="preserve"> </w:t>
      </w:r>
      <w:r w:rsidRPr="007E0781">
        <w:rPr>
          <w:rFonts w:ascii="Garamond" w:eastAsia="Calibri" w:hAnsi="Garamond"/>
        </w:rPr>
        <w:t>právneho</w:t>
      </w:r>
      <w:r w:rsidR="00C9457F" w:rsidRPr="007E0781">
        <w:rPr>
          <w:rFonts w:ascii="Garamond" w:eastAsia="Calibri" w:hAnsi="Garamond"/>
        </w:rPr>
        <w:t xml:space="preserve"> </w:t>
      </w:r>
      <w:r w:rsidRPr="007E0781">
        <w:rPr>
          <w:rFonts w:ascii="Garamond" w:eastAsia="Calibri" w:hAnsi="Garamond"/>
        </w:rPr>
        <w:t>poriadku</w:t>
      </w:r>
      <w:r w:rsidR="00C9457F" w:rsidRPr="007E0781">
        <w:rPr>
          <w:rFonts w:ascii="Garamond" w:eastAsia="Calibri" w:hAnsi="Garamond"/>
        </w:rPr>
        <w:t xml:space="preserve"> </w:t>
      </w:r>
      <w:r w:rsidRPr="007E0781">
        <w:rPr>
          <w:rFonts w:ascii="Garamond" w:eastAsia="Calibri" w:hAnsi="Garamond"/>
        </w:rPr>
        <w:t>Slovenskej</w:t>
      </w:r>
      <w:r w:rsidR="00C9457F" w:rsidRPr="007E0781">
        <w:rPr>
          <w:rFonts w:ascii="Garamond" w:eastAsia="Calibri" w:hAnsi="Garamond"/>
        </w:rPr>
        <w:t xml:space="preserve"> </w:t>
      </w:r>
      <w:r w:rsidRPr="007E0781">
        <w:rPr>
          <w:rFonts w:ascii="Garamond" w:eastAsia="Calibri" w:hAnsi="Garamond"/>
        </w:rPr>
        <w:t>republiky,</w:t>
      </w:r>
      <w:r w:rsidR="00C9457F" w:rsidRPr="007E0781">
        <w:rPr>
          <w:rFonts w:ascii="Garamond" w:eastAsia="Calibri" w:hAnsi="Garamond"/>
        </w:rPr>
        <w:t xml:space="preserve"> </w:t>
      </w:r>
      <w:r w:rsidRPr="007E0781">
        <w:rPr>
          <w:rFonts w:ascii="Garamond" w:eastAsia="Calibri" w:hAnsi="Garamond"/>
        </w:rPr>
        <w:t>neexistuje</w:t>
      </w:r>
      <w:r w:rsidR="00C9457F" w:rsidRPr="007E0781">
        <w:rPr>
          <w:rFonts w:ascii="Garamond" w:eastAsia="Calibri" w:hAnsi="Garamond"/>
        </w:rPr>
        <w:t xml:space="preserve"> </w:t>
      </w:r>
      <w:r w:rsidRPr="007E0781">
        <w:rPr>
          <w:rFonts w:ascii="Garamond" w:eastAsia="Calibri" w:hAnsi="Garamond"/>
        </w:rPr>
        <w:t>žiaden</w:t>
      </w:r>
      <w:r w:rsidR="00C9457F" w:rsidRPr="007E0781">
        <w:rPr>
          <w:rFonts w:ascii="Garamond" w:eastAsia="Calibri" w:hAnsi="Garamond"/>
        </w:rPr>
        <w:t xml:space="preserve"> </w:t>
      </w:r>
      <w:r w:rsidRPr="007E0781">
        <w:rPr>
          <w:rFonts w:ascii="Garamond" w:eastAsia="Calibri" w:hAnsi="Garamond"/>
        </w:rPr>
        <w:t>dôvod</w:t>
      </w:r>
      <w:r w:rsidR="00C9457F" w:rsidRPr="007E0781">
        <w:rPr>
          <w:rFonts w:ascii="Garamond" w:eastAsia="Calibri" w:hAnsi="Garamond"/>
        </w:rPr>
        <w:t xml:space="preserve"> </w:t>
      </w:r>
      <w:r w:rsidRPr="007E0781">
        <w:rPr>
          <w:rFonts w:ascii="Garamond" w:eastAsia="Calibri" w:hAnsi="Garamond"/>
        </w:rPr>
        <w:t>neplatnosti</w:t>
      </w:r>
      <w:r w:rsidR="00C9457F" w:rsidRPr="007E0781">
        <w:rPr>
          <w:rFonts w:ascii="Garamond" w:eastAsia="Calibri" w:hAnsi="Garamond"/>
        </w:rPr>
        <w:t xml:space="preserve"> </w:t>
      </w:r>
      <w:r w:rsidRPr="007E0781">
        <w:rPr>
          <w:rFonts w:ascii="Garamond" w:eastAsia="Calibri" w:hAnsi="Garamond"/>
        </w:rPr>
        <w:t>spoločnosti,</w:t>
      </w:r>
      <w:r w:rsidR="00C9457F" w:rsidRPr="007E0781">
        <w:rPr>
          <w:rFonts w:ascii="Garamond" w:eastAsia="Calibri" w:hAnsi="Garamond"/>
        </w:rPr>
        <w:t xml:space="preserve"> </w:t>
      </w:r>
      <w:r w:rsidRPr="007E0781">
        <w:rPr>
          <w:rFonts w:ascii="Garamond" w:eastAsia="Calibri" w:hAnsi="Garamond"/>
        </w:rPr>
        <w:t>má</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potrebné</w:t>
      </w:r>
      <w:r w:rsidR="00C9457F" w:rsidRPr="007E0781">
        <w:rPr>
          <w:rFonts w:ascii="Garamond" w:eastAsia="Calibri" w:hAnsi="Garamond"/>
        </w:rPr>
        <w:t xml:space="preserve"> </w:t>
      </w:r>
      <w:r w:rsidRPr="007E0781">
        <w:rPr>
          <w:rFonts w:ascii="Garamond" w:eastAsia="Calibri" w:hAnsi="Garamond"/>
        </w:rPr>
        <w:t>právomoci</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oprávnenia</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hAnsi="Garamond"/>
        </w:rPr>
        <w:t xml:space="preserve"> </w:t>
      </w:r>
      <w:r w:rsidRPr="007E0781">
        <w:rPr>
          <w:rFonts w:ascii="Garamond" w:eastAsia="Calibri" w:hAnsi="Garamond"/>
        </w:rPr>
        <w:t>kúpu</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riadne</w:t>
      </w:r>
      <w:r w:rsidR="00C9457F" w:rsidRPr="007E0781">
        <w:rPr>
          <w:rFonts w:ascii="Garamond" w:eastAsia="Calibri" w:hAnsi="Garamond"/>
        </w:rPr>
        <w:t xml:space="preserve"> </w:t>
      </w:r>
      <w:r w:rsidRPr="007E0781">
        <w:rPr>
          <w:rFonts w:ascii="Garamond" w:eastAsia="Calibri" w:hAnsi="Garamond"/>
        </w:rPr>
        <w:t>plní</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povinnosti,</w:t>
      </w:r>
      <w:r w:rsidR="00C9457F" w:rsidRPr="007E0781">
        <w:rPr>
          <w:rFonts w:ascii="Garamond" w:eastAsia="Calibri" w:hAnsi="Garamond"/>
        </w:rPr>
        <w:t xml:space="preserve"> </w:t>
      </w:r>
      <w:r w:rsidRPr="007E0781">
        <w:rPr>
          <w:rFonts w:ascii="Garamond" w:eastAsia="Calibri" w:hAnsi="Garamond"/>
        </w:rPr>
        <w:t>porušenie</w:t>
      </w:r>
      <w:r w:rsidR="00C9457F" w:rsidRPr="007E0781">
        <w:rPr>
          <w:rFonts w:ascii="Garamond" w:eastAsia="Calibri" w:hAnsi="Garamond"/>
        </w:rPr>
        <w:t xml:space="preserve"> </w:t>
      </w:r>
      <w:r w:rsidRPr="007E0781">
        <w:rPr>
          <w:rFonts w:ascii="Garamond" w:eastAsia="Calibri" w:hAnsi="Garamond"/>
        </w:rPr>
        <w:t>ktorých</w:t>
      </w:r>
      <w:r w:rsidR="00C9457F" w:rsidRPr="007E0781">
        <w:rPr>
          <w:rFonts w:ascii="Garamond" w:eastAsia="Calibri" w:hAnsi="Garamond"/>
        </w:rPr>
        <w:t xml:space="preserve"> </w:t>
      </w:r>
      <w:r w:rsidRPr="007E0781">
        <w:rPr>
          <w:rFonts w:ascii="Garamond" w:eastAsia="Calibri" w:hAnsi="Garamond"/>
        </w:rPr>
        <w:t>by</w:t>
      </w:r>
      <w:r w:rsidR="00C9457F" w:rsidRPr="007E0781">
        <w:rPr>
          <w:rFonts w:ascii="Garamond" w:eastAsia="Calibri" w:hAnsi="Garamond"/>
        </w:rPr>
        <w:t xml:space="preserve"> </w:t>
      </w:r>
      <w:r w:rsidRPr="007E0781">
        <w:rPr>
          <w:rFonts w:ascii="Garamond" w:eastAsia="Calibri" w:hAnsi="Garamond"/>
        </w:rPr>
        <w:t>mohlo</w:t>
      </w:r>
      <w:r w:rsidR="00C9457F" w:rsidRPr="007E0781">
        <w:rPr>
          <w:rFonts w:ascii="Garamond" w:eastAsia="Calibri" w:hAnsi="Garamond"/>
        </w:rPr>
        <w:t xml:space="preserve"> </w:t>
      </w:r>
      <w:r w:rsidRPr="007E0781">
        <w:rPr>
          <w:rFonts w:ascii="Garamond" w:eastAsia="Calibri" w:hAnsi="Garamond"/>
        </w:rPr>
        <w:t>viesť</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jeho</w:t>
      </w:r>
      <w:r w:rsidR="00C9457F" w:rsidRPr="007E0781">
        <w:rPr>
          <w:rFonts w:ascii="Garamond" w:eastAsia="Calibri" w:hAnsi="Garamond"/>
        </w:rPr>
        <w:t xml:space="preserve"> </w:t>
      </w:r>
      <w:r w:rsidRPr="007E0781">
        <w:rPr>
          <w:rFonts w:ascii="Garamond" w:eastAsia="Calibri" w:hAnsi="Garamond"/>
        </w:rPr>
        <w:t>zrušeniu.</w:t>
      </w:r>
    </w:p>
    <w:p w14:paraId="7AA3A0D3" w14:textId="17A44B56" w:rsidR="0085694A" w:rsidRPr="007E0781" w:rsidRDefault="0085694A" w:rsidP="00EB4543">
      <w:pPr>
        <w:keepNext/>
        <w:keepLines/>
        <w:tabs>
          <w:tab w:val="left" w:pos="720"/>
        </w:tabs>
        <w:spacing w:after="0" w:line="240" w:lineRule="auto"/>
        <w:ind w:left="720"/>
        <w:jc w:val="both"/>
        <w:outlineLvl w:val="1"/>
        <w:rPr>
          <w:rFonts w:ascii="Garamond" w:eastAsia="Calibri" w:hAnsi="Garamond"/>
          <w:b/>
        </w:rPr>
      </w:pPr>
    </w:p>
    <w:p w14:paraId="65863099" w14:textId="7E0D3772" w:rsidR="009800DB" w:rsidRPr="009800DB" w:rsidRDefault="009800DB" w:rsidP="009800DB">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Pr>
          <w:rFonts w:ascii="Garamond" w:eastAsia="Calibri" w:hAnsi="Garamond"/>
        </w:rPr>
        <w:t>Dodávateľ</w:t>
      </w:r>
      <w:r w:rsidRPr="009800DB">
        <w:rPr>
          <w:rFonts w:ascii="Garamond" w:eastAsia="Calibri" w:hAnsi="Garamond"/>
        </w:rPr>
        <w:t xml:space="preserve"> berie na vedomie, že Obstarávateľ má záujem o</w:t>
      </w:r>
      <w:r>
        <w:rPr>
          <w:rFonts w:ascii="Garamond" w:eastAsia="Calibri" w:hAnsi="Garamond"/>
        </w:rPr>
        <w:t> dodanie Tovaru</w:t>
      </w:r>
      <w:r w:rsidRPr="009800DB">
        <w:rPr>
          <w:rFonts w:ascii="Garamond" w:eastAsia="Calibri" w:hAnsi="Garamond"/>
        </w:rPr>
        <w:t xml:space="preserve"> v súlade so zásadami spoločensky zodpovedného verejného obstarávania zohľadňujúceho dopady najmä v oblasti zamestnanosti, sociálnych a pracovných práv a životného prostredia, na základe čoho sa </w:t>
      </w:r>
      <w:r>
        <w:rPr>
          <w:rFonts w:ascii="Garamond" w:eastAsia="Calibri" w:hAnsi="Garamond"/>
        </w:rPr>
        <w:t>Dodávateľ</w:t>
      </w:r>
      <w:r w:rsidRPr="009800DB">
        <w:rPr>
          <w:rFonts w:ascii="Garamond" w:eastAsia="Calibri" w:hAnsi="Garamond"/>
        </w:rPr>
        <w:t xml:space="preserve"> zaväzuje pri </w:t>
      </w:r>
      <w:r>
        <w:rPr>
          <w:rFonts w:ascii="Garamond" w:eastAsia="Calibri" w:hAnsi="Garamond"/>
        </w:rPr>
        <w:t>dodaní Tovaru</w:t>
      </w:r>
      <w:r w:rsidRPr="009800DB">
        <w:rPr>
          <w:rFonts w:ascii="Garamond" w:eastAsia="Calibri" w:hAnsi="Garamond"/>
        </w:rPr>
        <w:t xml:space="preserve"> najmä:</w:t>
      </w:r>
    </w:p>
    <w:p w14:paraId="68034FB2" w14:textId="77777777" w:rsidR="009800DB" w:rsidRPr="009800DB" w:rsidRDefault="009800DB" w:rsidP="009800DB">
      <w:pPr>
        <w:keepNext/>
        <w:keepLines/>
        <w:tabs>
          <w:tab w:val="left" w:pos="720"/>
        </w:tabs>
        <w:spacing w:after="0" w:line="240" w:lineRule="auto"/>
        <w:ind w:left="720"/>
        <w:jc w:val="both"/>
        <w:outlineLvl w:val="1"/>
        <w:rPr>
          <w:rFonts w:ascii="Garamond" w:eastAsia="Calibri" w:hAnsi="Garamond"/>
          <w:b/>
        </w:rPr>
      </w:pPr>
      <w:r w:rsidRPr="009800DB">
        <w:rPr>
          <w:rFonts w:ascii="Garamond" w:eastAsia="Calibri" w:hAnsi="Garamond"/>
          <w:b/>
        </w:rPr>
        <w:t xml:space="preserve">                </w:t>
      </w:r>
    </w:p>
    <w:p w14:paraId="62155201" w14:textId="683E7F9B" w:rsidR="009800DB" w:rsidRPr="009800DB" w:rsidRDefault="009800DB" w:rsidP="009800DB">
      <w:pPr>
        <w:keepNext/>
        <w:keepLines/>
        <w:numPr>
          <w:ilvl w:val="0"/>
          <w:numId w:val="44"/>
        </w:numPr>
        <w:tabs>
          <w:tab w:val="left" w:pos="720"/>
        </w:tabs>
        <w:spacing w:after="0" w:line="240" w:lineRule="auto"/>
        <w:jc w:val="both"/>
        <w:outlineLvl w:val="1"/>
        <w:rPr>
          <w:rFonts w:ascii="Garamond" w:eastAsia="Calibri" w:hAnsi="Garamond"/>
          <w:bCs/>
        </w:rPr>
      </w:pPr>
      <w:r w:rsidRPr="009800DB">
        <w:rPr>
          <w:rFonts w:ascii="Garamond" w:eastAsia="Calibri" w:hAnsi="Garamond"/>
          <w:bCs/>
        </w:rPr>
        <w:t xml:space="preserve">zaistiť legálne zamestnávanie, rovnoprávne a dôstojné pracovné podmienky a zodpovedajúcu úroveň bezpečnosti pre všetky osoby, ktoré sa budú na </w:t>
      </w:r>
      <w:r>
        <w:rPr>
          <w:rFonts w:ascii="Garamond" w:eastAsia="Calibri" w:hAnsi="Garamond"/>
          <w:bCs/>
        </w:rPr>
        <w:t>dodaní Tovaru</w:t>
      </w:r>
      <w:r w:rsidRPr="009800DB">
        <w:rPr>
          <w:rFonts w:ascii="Garamond" w:eastAsia="Calibri" w:hAnsi="Garamond"/>
          <w:bCs/>
        </w:rPr>
        <w:t xml:space="preserve"> podieľať;</w:t>
      </w:r>
    </w:p>
    <w:p w14:paraId="66F7D13E" w14:textId="77777777" w:rsidR="009800DB" w:rsidRPr="009800DB" w:rsidRDefault="009800DB" w:rsidP="009800DB">
      <w:pPr>
        <w:keepNext/>
        <w:keepLines/>
        <w:tabs>
          <w:tab w:val="left" w:pos="720"/>
        </w:tabs>
        <w:spacing w:after="0" w:line="240" w:lineRule="auto"/>
        <w:ind w:left="720"/>
        <w:jc w:val="both"/>
        <w:outlineLvl w:val="1"/>
        <w:rPr>
          <w:rFonts w:ascii="Garamond" w:eastAsia="Calibri" w:hAnsi="Garamond"/>
          <w:bCs/>
        </w:rPr>
      </w:pPr>
    </w:p>
    <w:p w14:paraId="4C233268" w14:textId="77777777" w:rsidR="009800DB" w:rsidRPr="009800DB" w:rsidRDefault="009800DB" w:rsidP="009800DB">
      <w:pPr>
        <w:keepNext/>
        <w:keepLines/>
        <w:numPr>
          <w:ilvl w:val="0"/>
          <w:numId w:val="44"/>
        </w:numPr>
        <w:tabs>
          <w:tab w:val="left" w:pos="720"/>
        </w:tabs>
        <w:spacing w:after="0" w:line="240" w:lineRule="auto"/>
        <w:jc w:val="both"/>
        <w:outlineLvl w:val="1"/>
        <w:rPr>
          <w:rFonts w:ascii="Garamond" w:eastAsia="Calibri" w:hAnsi="Garamond"/>
          <w:bCs/>
        </w:rPr>
      </w:pPr>
      <w:r w:rsidRPr="009800DB">
        <w:rPr>
          <w:rFonts w:ascii="Garamond" w:eastAsia="Calibri" w:hAnsi="Garamond"/>
          <w:bCs/>
        </w:rPr>
        <w:t>pokiaľ je to možné, minimalizovať dopad na životné prostredie, rešpektovať udržateľnosť a možnosť cirkulárnej ekonomiky;</w:t>
      </w:r>
    </w:p>
    <w:p w14:paraId="7D51956C" w14:textId="77777777" w:rsidR="009800DB" w:rsidRPr="009800DB" w:rsidRDefault="009800DB" w:rsidP="009800DB">
      <w:pPr>
        <w:keepNext/>
        <w:keepLines/>
        <w:tabs>
          <w:tab w:val="left" w:pos="720"/>
        </w:tabs>
        <w:spacing w:after="0" w:line="240" w:lineRule="auto"/>
        <w:ind w:left="720"/>
        <w:jc w:val="both"/>
        <w:outlineLvl w:val="1"/>
        <w:rPr>
          <w:rFonts w:ascii="Garamond" w:eastAsia="Calibri" w:hAnsi="Garamond"/>
          <w:bCs/>
        </w:rPr>
      </w:pPr>
    </w:p>
    <w:p w14:paraId="3DDE41AD" w14:textId="5179F8BF" w:rsidR="009800DB" w:rsidRPr="009800DB" w:rsidRDefault="009800DB" w:rsidP="009800DB">
      <w:pPr>
        <w:keepNext/>
        <w:keepLines/>
        <w:numPr>
          <w:ilvl w:val="0"/>
          <w:numId w:val="44"/>
        </w:numPr>
        <w:tabs>
          <w:tab w:val="left" w:pos="720"/>
        </w:tabs>
        <w:spacing w:after="0" w:line="240" w:lineRule="auto"/>
        <w:jc w:val="both"/>
        <w:outlineLvl w:val="1"/>
        <w:rPr>
          <w:rFonts w:ascii="Garamond" w:eastAsia="Calibri" w:hAnsi="Garamond"/>
          <w:bCs/>
        </w:rPr>
      </w:pPr>
      <w:r w:rsidRPr="009800DB">
        <w:rPr>
          <w:rFonts w:ascii="Garamond" w:eastAsia="Calibri" w:hAnsi="Garamond"/>
          <w:bCs/>
        </w:rPr>
        <w:t>pokiaľ je to možné a vhodné, implementovať nové alebo zlepšené produkty, služby alebo postupy súvisiace s</w:t>
      </w:r>
      <w:r>
        <w:rPr>
          <w:rFonts w:ascii="Garamond" w:eastAsia="Calibri" w:hAnsi="Garamond"/>
          <w:bCs/>
        </w:rPr>
        <w:t> dodaním Tovaru</w:t>
      </w:r>
      <w:r w:rsidRPr="009800DB">
        <w:rPr>
          <w:rFonts w:ascii="Garamond" w:eastAsia="Calibri" w:hAnsi="Garamond"/>
          <w:bCs/>
        </w:rPr>
        <w:t>;</w:t>
      </w:r>
    </w:p>
    <w:p w14:paraId="128A63FD" w14:textId="77777777" w:rsidR="009800DB" w:rsidRPr="009800DB" w:rsidRDefault="009800DB" w:rsidP="009800DB">
      <w:pPr>
        <w:keepNext/>
        <w:keepLines/>
        <w:tabs>
          <w:tab w:val="left" w:pos="720"/>
        </w:tabs>
        <w:spacing w:after="0" w:line="240" w:lineRule="auto"/>
        <w:ind w:left="720"/>
        <w:jc w:val="both"/>
        <w:outlineLvl w:val="1"/>
        <w:rPr>
          <w:rFonts w:ascii="Garamond" w:eastAsia="Calibri" w:hAnsi="Garamond"/>
          <w:bCs/>
        </w:rPr>
      </w:pPr>
    </w:p>
    <w:p w14:paraId="622AA817" w14:textId="77777777" w:rsidR="009800DB" w:rsidRPr="009800DB" w:rsidRDefault="009800DB" w:rsidP="009800DB">
      <w:pPr>
        <w:keepNext/>
        <w:keepLines/>
        <w:numPr>
          <w:ilvl w:val="0"/>
          <w:numId w:val="44"/>
        </w:numPr>
        <w:tabs>
          <w:tab w:val="left" w:pos="720"/>
        </w:tabs>
        <w:spacing w:after="0" w:line="240" w:lineRule="auto"/>
        <w:jc w:val="both"/>
        <w:outlineLvl w:val="1"/>
        <w:rPr>
          <w:rFonts w:ascii="Garamond" w:eastAsia="Calibri" w:hAnsi="Garamond"/>
          <w:bCs/>
        </w:rPr>
      </w:pPr>
      <w:r w:rsidRPr="009800DB">
        <w:rPr>
          <w:rFonts w:ascii="Garamond" w:eastAsia="Calibri" w:hAnsi="Garamond"/>
          <w:bCs/>
        </w:rPr>
        <w:t xml:space="preserve">dodržiavať rovnosť pracovných podmienok a bezpečnosti práce. </w:t>
      </w:r>
    </w:p>
    <w:p w14:paraId="197F69A0" w14:textId="77777777" w:rsidR="009800DB" w:rsidRPr="009800DB" w:rsidRDefault="009800DB" w:rsidP="009800DB">
      <w:pPr>
        <w:keepNext/>
        <w:keepLines/>
        <w:tabs>
          <w:tab w:val="left" w:pos="720"/>
        </w:tabs>
        <w:spacing w:after="0" w:line="240" w:lineRule="auto"/>
        <w:ind w:left="720"/>
        <w:jc w:val="both"/>
        <w:outlineLvl w:val="1"/>
        <w:rPr>
          <w:rFonts w:ascii="Garamond" w:eastAsia="Calibri" w:hAnsi="Garamond"/>
          <w:bCs/>
        </w:rPr>
      </w:pPr>
    </w:p>
    <w:p w14:paraId="4803EED9" w14:textId="49F23B09" w:rsidR="009800DB" w:rsidRPr="009800DB" w:rsidRDefault="009800DB" w:rsidP="009800DB">
      <w:pPr>
        <w:keepNext/>
        <w:keepLines/>
        <w:tabs>
          <w:tab w:val="left" w:pos="720"/>
        </w:tabs>
        <w:spacing w:after="0" w:line="240" w:lineRule="auto"/>
        <w:ind w:left="720"/>
        <w:jc w:val="both"/>
        <w:outlineLvl w:val="1"/>
        <w:rPr>
          <w:rFonts w:ascii="Garamond" w:eastAsia="Calibri" w:hAnsi="Garamond"/>
          <w:bCs/>
        </w:rPr>
      </w:pPr>
      <w:r w:rsidRPr="009800DB">
        <w:rPr>
          <w:rFonts w:ascii="Garamond" w:eastAsia="Calibri" w:hAnsi="Garamond"/>
          <w:bCs/>
        </w:rPr>
        <w:t xml:space="preserve">Splnenie požiadaviek spoločensky zodpovedného verejného obstarávania podľa tohto bodu Zmluvy sa </w:t>
      </w:r>
      <w:r>
        <w:rPr>
          <w:rFonts w:ascii="Garamond" w:eastAsia="Calibri" w:hAnsi="Garamond"/>
          <w:bCs/>
        </w:rPr>
        <w:t>Dod</w:t>
      </w:r>
      <w:r w:rsidR="002E63AE">
        <w:rPr>
          <w:rFonts w:ascii="Garamond" w:eastAsia="Calibri" w:hAnsi="Garamond"/>
          <w:bCs/>
        </w:rPr>
        <w:t>áva</w:t>
      </w:r>
      <w:r>
        <w:rPr>
          <w:rFonts w:ascii="Garamond" w:eastAsia="Calibri" w:hAnsi="Garamond"/>
          <w:bCs/>
        </w:rPr>
        <w:t>teľ</w:t>
      </w:r>
      <w:r w:rsidRPr="009800DB">
        <w:rPr>
          <w:rFonts w:ascii="Garamond" w:eastAsia="Calibri" w:hAnsi="Garamond"/>
          <w:bCs/>
        </w:rPr>
        <w:t xml:space="preserve"> zaväzuje zaistiť aj u svojich Subdodávateľov.</w:t>
      </w:r>
    </w:p>
    <w:p w14:paraId="4F68E89C" w14:textId="77777777" w:rsidR="00B6392E" w:rsidRDefault="00B6392E" w:rsidP="00EB4543">
      <w:pPr>
        <w:keepNext/>
        <w:keepLines/>
        <w:tabs>
          <w:tab w:val="left" w:pos="720"/>
        </w:tabs>
        <w:spacing w:after="0" w:line="240" w:lineRule="auto"/>
        <w:ind w:left="720"/>
        <w:jc w:val="both"/>
        <w:outlineLvl w:val="1"/>
        <w:rPr>
          <w:rFonts w:ascii="Garamond" w:eastAsia="Calibri" w:hAnsi="Garamond"/>
          <w:b/>
        </w:rPr>
      </w:pPr>
    </w:p>
    <w:p w14:paraId="6D15755A" w14:textId="77777777" w:rsidR="0085694A" w:rsidRDefault="0085694A" w:rsidP="00EB4543">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7E0781">
        <w:rPr>
          <w:rFonts w:ascii="Garamond" w:hAnsi="Garamond" w:cs="Arial"/>
          <w:b/>
          <w:bCs/>
          <w:lang w:eastAsia="ar-SA"/>
        </w:rPr>
        <w:lastRenderedPageBreak/>
        <w:t>SUBDODÁVATELIA</w:t>
      </w:r>
    </w:p>
    <w:p w14:paraId="58689959" w14:textId="77777777" w:rsidR="00252BD3" w:rsidRPr="007E0781" w:rsidRDefault="00252BD3" w:rsidP="00252BD3">
      <w:pPr>
        <w:keepNext/>
        <w:keepLines/>
        <w:tabs>
          <w:tab w:val="left" w:pos="720"/>
        </w:tabs>
        <w:spacing w:after="0" w:line="240" w:lineRule="auto"/>
        <w:ind w:left="720"/>
        <w:jc w:val="both"/>
        <w:outlineLvl w:val="1"/>
        <w:rPr>
          <w:rFonts w:ascii="Garamond" w:hAnsi="Garamond" w:cs="Arial"/>
          <w:b/>
          <w:bCs/>
          <w:lang w:eastAsia="ar-SA"/>
        </w:rPr>
      </w:pPr>
    </w:p>
    <w:p w14:paraId="28148D76" w14:textId="06B09A0B" w:rsidR="0085694A" w:rsidRPr="007E0781" w:rsidRDefault="0085694A" w:rsidP="00EB4543">
      <w:pPr>
        <w:pStyle w:val="Odstavecseseznamem"/>
        <w:keepNext/>
        <w:keepLines/>
        <w:numPr>
          <w:ilvl w:val="0"/>
          <w:numId w:val="42"/>
        </w:numPr>
        <w:spacing w:after="0" w:line="240" w:lineRule="auto"/>
        <w:ind w:hanging="720"/>
        <w:jc w:val="both"/>
        <w:rPr>
          <w:rFonts w:ascii="Garamond" w:hAnsi="Garamond"/>
        </w:rPr>
      </w:pPr>
      <w:r w:rsidRPr="007E0781">
        <w:rPr>
          <w:rFonts w:ascii="Garamond" w:hAnsi="Garamond"/>
        </w:rPr>
        <w:t>Každá zmluva, na základe ktorej Dodávateľ poverí tretiu stranu dodaním časti Tovaru sa považuje za zmluvu so Subdodávateľom. Dodávateľ je pred uzatvorením zmluvy so Subdodávateľom, ktorý nie je uvedený v Prílohe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dní odo dňa doručenia žiadosti o súhlas, v ktorom v prípade neudelenia súhlasu uvedie príslušné dôvody.</w:t>
      </w:r>
    </w:p>
    <w:p w14:paraId="401244A7" w14:textId="77777777" w:rsidR="00B6392E" w:rsidRPr="007E0781" w:rsidRDefault="00B6392E" w:rsidP="00EB4543">
      <w:pPr>
        <w:pStyle w:val="Odstavecseseznamem"/>
        <w:keepNext/>
        <w:keepLines/>
        <w:spacing w:after="0" w:line="240" w:lineRule="auto"/>
        <w:jc w:val="both"/>
        <w:rPr>
          <w:rFonts w:ascii="Garamond" w:hAnsi="Garamond"/>
        </w:rPr>
      </w:pPr>
    </w:p>
    <w:p w14:paraId="531E6046" w14:textId="77777777" w:rsidR="0085694A" w:rsidRPr="007E0781" w:rsidRDefault="0085694A" w:rsidP="00EB4543">
      <w:pPr>
        <w:pStyle w:val="Odstavecseseznamem"/>
        <w:keepNext/>
        <w:keepLines/>
        <w:numPr>
          <w:ilvl w:val="0"/>
          <w:numId w:val="42"/>
        </w:numPr>
        <w:spacing w:after="0" w:line="240" w:lineRule="auto"/>
        <w:ind w:hanging="720"/>
        <w:jc w:val="both"/>
        <w:rPr>
          <w:rFonts w:ascii="Garamond" w:hAnsi="Garamond"/>
        </w:rPr>
      </w:pPr>
      <w:r w:rsidRPr="007E0781">
        <w:rPr>
          <w:rFonts w:ascii="Garamond" w:hAnsi="Garamond"/>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4F603013" w14:textId="77777777" w:rsidR="0085694A" w:rsidRPr="007E0781" w:rsidRDefault="0085694A" w:rsidP="00EB4543">
      <w:pPr>
        <w:pStyle w:val="Odstavecseseznamem"/>
        <w:keepNext/>
        <w:keepLines/>
        <w:rPr>
          <w:rFonts w:ascii="Garamond" w:hAnsi="Garamond"/>
        </w:rPr>
      </w:pPr>
    </w:p>
    <w:p w14:paraId="38213028" w14:textId="77777777" w:rsidR="0085694A" w:rsidRPr="007E0781" w:rsidRDefault="0085694A" w:rsidP="00EB4543">
      <w:pPr>
        <w:pStyle w:val="Odstavecseseznamem"/>
        <w:keepNext/>
        <w:keepLines/>
        <w:numPr>
          <w:ilvl w:val="0"/>
          <w:numId w:val="42"/>
        </w:numPr>
        <w:spacing w:after="0" w:line="240" w:lineRule="auto"/>
        <w:ind w:hanging="720"/>
        <w:jc w:val="both"/>
        <w:rPr>
          <w:rFonts w:ascii="Garamond" w:hAnsi="Garamond"/>
        </w:rPr>
      </w:pPr>
      <w:r w:rsidRPr="007E0781">
        <w:rPr>
          <w:rFonts w:ascii="Garamond" w:hAnsi="Garamond"/>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6C412D8B" w14:textId="77777777" w:rsidR="0085694A" w:rsidRPr="007E0781" w:rsidRDefault="0085694A" w:rsidP="00EB4543">
      <w:pPr>
        <w:pStyle w:val="Odstavecseseznamem"/>
        <w:keepNext/>
        <w:keepLines/>
        <w:spacing w:after="0" w:line="240" w:lineRule="auto"/>
        <w:jc w:val="both"/>
        <w:rPr>
          <w:rFonts w:ascii="Garamond" w:hAnsi="Garamond"/>
        </w:rPr>
      </w:pPr>
    </w:p>
    <w:p w14:paraId="1B7D247C" w14:textId="77777777" w:rsidR="0085694A" w:rsidRPr="007E0781" w:rsidRDefault="0085694A" w:rsidP="00EB4543">
      <w:pPr>
        <w:pStyle w:val="Odstavecseseznamem"/>
        <w:keepNext/>
        <w:keepLines/>
        <w:numPr>
          <w:ilvl w:val="0"/>
          <w:numId w:val="42"/>
        </w:numPr>
        <w:spacing w:after="0" w:line="240" w:lineRule="auto"/>
        <w:ind w:hanging="720"/>
        <w:jc w:val="both"/>
        <w:rPr>
          <w:rFonts w:ascii="Garamond" w:hAnsi="Garamond"/>
        </w:rPr>
      </w:pPr>
      <w:r w:rsidRPr="007E0781">
        <w:rPr>
          <w:rFonts w:ascii="Garamond" w:hAnsi="Garamond"/>
        </w:rPr>
        <w:t>Časť Tovaru, ktorého poskytovaním poveril Dodávateľ na základe zmluvného vzťahu Subdodávateľa, nesmie byť zverená Subdodávateľom tretej osobe.</w:t>
      </w:r>
    </w:p>
    <w:p w14:paraId="2AED6D9C" w14:textId="77777777" w:rsidR="0085694A" w:rsidRPr="007E0781" w:rsidRDefault="0085694A" w:rsidP="00EB4543">
      <w:pPr>
        <w:pStyle w:val="Odstavecseseznamem"/>
        <w:keepNext/>
        <w:keepLines/>
        <w:rPr>
          <w:rFonts w:ascii="Garamond" w:hAnsi="Garamond"/>
        </w:rPr>
      </w:pPr>
    </w:p>
    <w:p w14:paraId="7192B4DD" w14:textId="77777777" w:rsidR="0085694A" w:rsidRPr="007E0781" w:rsidRDefault="0085694A" w:rsidP="00EB4543">
      <w:pPr>
        <w:pStyle w:val="Odstavecseseznamem"/>
        <w:keepNext/>
        <w:keepLines/>
        <w:numPr>
          <w:ilvl w:val="0"/>
          <w:numId w:val="42"/>
        </w:numPr>
        <w:spacing w:after="0" w:line="240" w:lineRule="auto"/>
        <w:ind w:hanging="720"/>
        <w:jc w:val="both"/>
        <w:rPr>
          <w:rFonts w:ascii="Garamond" w:eastAsia="Times New Roman" w:hAnsi="Garamond"/>
          <w:bCs/>
        </w:rPr>
      </w:pPr>
      <w:r w:rsidRPr="007E0781">
        <w:rPr>
          <w:rFonts w:ascii="Garamond" w:hAnsi="Garamond"/>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11BA65F2" w14:textId="77777777" w:rsidR="0085694A" w:rsidRPr="007E0781" w:rsidRDefault="0085694A" w:rsidP="00EB4543">
      <w:pPr>
        <w:keepNext/>
        <w:keepLines/>
        <w:tabs>
          <w:tab w:val="left" w:pos="720"/>
        </w:tabs>
        <w:spacing w:after="0" w:line="240" w:lineRule="auto"/>
        <w:ind w:left="720"/>
        <w:jc w:val="both"/>
        <w:outlineLvl w:val="1"/>
        <w:rPr>
          <w:rFonts w:ascii="Garamond" w:eastAsia="Calibri" w:hAnsi="Garamond"/>
          <w:b/>
        </w:rPr>
      </w:pPr>
    </w:p>
    <w:p w14:paraId="0C8927D9" w14:textId="5EFED50C"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eastAsia="Calibri" w:hAnsi="Garamond"/>
          <w:b/>
        </w:rPr>
      </w:pPr>
      <w:r w:rsidRPr="007E0781">
        <w:rPr>
          <w:rFonts w:ascii="Garamond" w:hAnsi="Garamond" w:cs="Arial"/>
          <w:b/>
          <w:bCs/>
          <w:lang w:eastAsia="ar-SA"/>
        </w:rPr>
        <w:t>SANKCIE</w:t>
      </w:r>
    </w:p>
    <w:p w14:paraId="71401296" w14:textId="77777777" w:rsidR="0044334F" w:rsidRPr="007E0781" w:rsidRDefault="0044334F" w:rsidP="00EB4543">
      <w:pPr>
        <w:keepNext/>
        <w:keepLines/>
        <w:tabs>
          <w:tab w:val="left" w:pos="720"/>
        </w:tabs>
        <w:spacing w:after="0" w:line="240" w:lineRule="auto"/>
        <w:ind w:left="720"/>
        <w:jc w:val="both"/>
        <w:outlineLvl w:val="1"/>
        <w:rPr>
          <w:rFonts w:ascii="Garamond" w:eastAsia="Calibri" w:hAnsi="Garamond"/>
          <w:b/>
        </w:rPr>
      </w:pPr>
    </w:p>
    <w:p w14:paraId="64BDAEF2" w14:textId="133D5AFD"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dostane</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r w:rsidRPr="007E0781">
        <w:rPr>
          <w:rFonts w:ascii="Garamond" w:hAnsi="Garamond"/>
        </w:rPr>
        <w:t>so</w:t>
      </w:r>
      <w:r w:rsidR="00C9457F" w:rsidRPr="007E0781">
        <w:rPr>
          <w:rFonts w:ascii="Garamond" w:hAnsi="Garamond"/>
        </w:rPr>
        <w:t xml:space="preserve"> </w:t>
      </w:r>
      <w:r w:rsidRPr="007E0781">
        <w:rPr>
          <w:rFonts w:ascii="Garamond" w:hAnsi="Garamond"/>
        </w:rPr>
        <w:t>splnením</w:t>
      </w:r>
      <w:r w:rsidR="00C9457F" w:rsidRPr="007E0781">
        <w:rPr>
          <w:rFonts w:ascii="Garamond" w:hAnsi="Garamond"/>
        </w:rPr>
        <w:t xml:space="preserve"> </w:t>
      </w:r>
      <w:r w:rsidRPr="007E0781">
        <w:rPr>
          <w:rFonts w:ascii="Garamond" w:hAnsi="Garamond"/>
        </w:rPr>
        <w:t>svojej</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dodať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r w:rsidRPr="007E0781">
        <w:rPr>
          <w:rFonts w:ascii="Garamond" w:hAnsi="Garamond"/>
        </w:rPr>
        <w:t>včas,</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oprávnený</w:t>
      </w:r>
      <w:r w:rsidR="00C9457F" w:rsidRPr="007E0781">
        <w:rPr>
          <w:rFonts w:ascii="Garamond" w:hAnsi="Garamond"/>
        </w:rPr>
        <w:t xml:space="preserve"> </w:t>
      </w:r>
      <w:r w:rsidRPr="007E0781">
        <w:rPr>
          <w:rFonts w:ascii="Garamond" w:hAnsi="Garamond"/>
        </w:rPr>
        <w:t>požadovať</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zaplatenie</w:t>
      </w:r>
      <w:r w:rsidR="00C9457F" w:rsidRPr="007E0781">
        <w:rPr>
          <w:rFonts w:ascii="Garamond" w:hAnsi="Garamond"/>
        </w:rPr>
        <w:t xml:space="preserve"> </w:t>
      </w:r>
      <w:r w:rsidRPr="007E0781">
        <w:rPr>
          <w:rFonts w:ascii="Garamond" w:hAnsi="Garamond"/>
        </w:rPr>
        <w:t>zmluvnej</w:t>
      </w:r>
      <w:r w:rsidR="00C9457F" w:rsidRPr="007E0781">
        <w:rPr>
          <w:rFonts w:ascii="Garamond" w:hAnsi="Garamond"/>
        </w:rPr>
        <w:t xml:space="preserve"> </w:t>
      </w:r>
      <w:r w:rsidRPr="007E0781">
        <w:rPr>
          <w:rFonts w:ascii="Garamond" w:hAnsi="Garamond"/>
        </w:rPr>
        <w:t>pokuty</w:t>
      </w:r>
      <w:r w:rsidR="00C9457F" w:rsidRPr="007E0781">
        <w:rPr>
          <w:rFonts w:ascii="Garamond" w:hAnsi="Garamond"/>
        </w:rPr>
        <w:t xml:space="preserve"> </w:t>
      </w:r>
      <w:r w:rsidRPr="007E0781">
        <w:rPr>
          <w:rFonts w:ascii="Garamond" w:hAnsi="Garamond"/>
        </w:rPr>
        <w:t>vo</w:t>
      </w:r>
      <w:r w:rsidR="00C9457F" w:rsidRPr="007E0781">
        <w:rPr>
          <w:rFonts w:ascii="Garamond" w:hAnsi="Garamond"/>
        </w:rPr>
        <w:t xml:space="preserve"> </w:t>
      </w:r>
      <w:r w:rsidRPr="007E0781">
        <w:rPr>
          <w:rFonts w:ascii="Garamond" w:hAnsi="Garamond"/>
        </w:rPr>
        <w:t>výške</w:t>
      </w:r>
      <w:r w:rsidR="00C9457F" w:rsidRPr="007E0781">
        <w:rPr>
          <w:rFonts w:ascii="Garamond" w:hAnsi="Garamond"/>
        </w:rPr>
        <w:t xml:space="preserve"> </w:t>
      </w:r>
      <w:r w:rsidR="00B9696A">
        <w:rPr>
          <w:rFonts w:ascii="Garamond" w:hAnsi="Garamond"/>
        </w:rPr>
        <w:t>10</w:t>
      </w:r>
      <w:r w:rsidR="007E0781">
        <w:rPr>
          <w:rFonts w:ascii="Garamond" w:hAnsi="Garamond"/>
        </w:rPr>
        <w:t xml:space="preserve"> % z Kúpnej ceny nedodaného tovaru za</w:t>
      </w:r>
      <w:r w:rsidR="00C9457F" w:rsidRPr="007E0781">
        <w:rPr>
          <w:rFonts w:ascii="Garamond" w:hAnsi="Garamond"/>
        </w:rPr>
        <w:t xml:space="preserve"> </w:t>
      </w:r>
      <w:r w:rsidRPr="007E0781">
        <w:rPr>
          <w:rFonts w:ascii="Garamond" w:hAnsi="Garamond"/>
        </w:rPr>
        <w:t>každý</w:t>
      </w:r>
      <w:r w:rsidR="00C9457F" w:rsidRPr="007E0781">
        <w:rPr>
          <w:rFonts w:ascii="Garamond" w:hAnsi="Garamond"/>
        </w:rPr>
        <w:t xml:space="preserve"> </w:t>
      </w:r>
      <w:r w:rsidRPr="007E0781">
        <w:rPr>
          <w:rFonts w:ascii="Garamond" w:hAnsi="Garamond"/>
        </w:rPr>
        <w:t>začatý</w:t>
      </w:r>
      <w:r w:rsidR="00C9457F" w:rsidRPr="007E0781">
        <w:rPr>
          <w:rFonts w:ascii="Garamond" w:hAnsi="Garamond"/>
        </w:rPr>
        <w:t xml:space="preserve"> </w:t>
      </w:r>
      <w:r w:rsidRPr="007E0781">
        <w:rPr>
          <w:rFonts w:ascii="Garamond" w:hAnsi="Garamond"/>
        </w:rPr>
        <w:t>deň</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p>
    <w:p w14:paraId="5BED6104" w14:textId="77777777" w:rsidR="00A30BA1" w:rsidRPr="007E0781" w:rsidRDefault="00A30BA1" w:rsidP="00EB4543">
      <w:pPr>
        <w:keepNext/>
        <w:keepLines/>
        <w:tabs>
          <w:tab w:val="left" w:pos="709"/>
        </w:tabs>
        <w:spacing w:after="0" w:line="240" w:lineRule="auto"/>
        <w:ind w:left="709"/>
        <w:contextualSpacing/>
        <w:jc w:val="both"/>
        <w:rPr>
          <w:rFonts w:ascii="Garamond" w:hAnsi="Garamond"/>
        </w:rPr>
      </w:pPr>
    </w:p>
    <w:p w14:paraId="3CAFADE5" w14:textId="03AEA471"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so</w:t>
      </w:r>
      <w:r w:rsidR="00C9457F" w:rsidRPr="007E0781">
        <w:rPr>
          <w:rFonts w:ascii="Garamond" w:hAnsi="Garamond"/>
        </w:rPr>
        <w:t xml:space="preserve"> </w:t>
      </w:r>
      <w:r w:rsidRPr="007E0781">
        <w:rPr>
          <w:rFonts w:ascii="Garamond" w:hAnsi="Garamond"/>
        </w:rPr>
        <w:t>zaplatením</w:t>
      </w:r>
      <w:r w:rsidR="00C9457F" w:rsidRPr="007E0781">
        <w:rPr>
          <w:rFonts w:ascii="Garamond" w:hAnsi="Garamond"/>
        </w:rPr>
        <w:t xml:space="preserve"> </w:t>
      </w:r>
      <w:r w:rsidRPr="007E0781">
        <w:rPr>
          <w:rFonts w:ascii="Garamond" w:hAnsi="Garamond"/>
        </w:rPr>
        <w:t>faktúry</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oprávnený</w:t>
      </w:r>
      <w:r w:rsidR="00C9457F" w:rsidRPr="007E0781">
        <w:rPr>
          <w:rFonts w:ascii="Garamond" w:hAnsi="Garamond"/>
        </w:rPr>
        <w:t xml:space="preserve"> </w:t>
      </w:r>
      <w:r w:rsidRPr="007E0781">
        <w:rPr>
          <w:rFonts w:ascii="Garamond" w:hAnsi="Garamond"/>
        </w:rPr>
        <w:t>požadovať</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uhradenie</w:t>
      </w:r>
      <w:r w:rsidR="00C9457F" w:rsidRPr="007E0781">
        <w:rPr>
          <w:rFonts w:ascii="Garamond" w:hAnsi="Garamond"/>
        </w:rPr>
        <w:t xml:space="preserve"> </w:t>
      </w:r>
      <w:r w:rsidRPr="007E0781">
        <w:rPr>
          <w:rFonts w:ascii="Garamond" w:hAnsi="Garamond"/>
        </w:rPr>
        <w:t>úrokov</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r w:rsidRPr="007E0781">
        <w:rPr>
          <w:rFonts w:ascii="Garamond" w:hAnsi="Garamond"/>
        </w:rPr>
        <w:t>vo</w:t>
      </w:r>
      <w:r w:rsidR="00C9457F" w:rsidRPr="007E0781">
        <w:rPr>
          <w:rFonts w:ascii="Garamond" w:hAnsi="Garamond"/>
        </w:rPr>
        <w:t xml:space="preserve"> </w:t>
      </w:r>
      <w:r w:rsidRPr="007E0781">
        <w:rPr>
          <w:rFonts w:ascii="Garamond" w:hAnsi="Garamond"/>
        </w:rPr>
        <w:t>výške</w:t>
      </w:r>
      <w:r w:rsidR="00C9457F" w:rsidRPr="007E0781">
        <w:rPr>
          <w:rFonts w:ascii="Garamond" w:hAnsi="Garamond"/>
        </w:rPr>
        <w:t xml:space="preserve"> </w:t>
      </w:r>
      <w:r w:rsidRPr="007E0781">
        <w:rPr>
          <w:rFonts w:ascii="Garamond" w:hAnsi="Garamond"/>
        </w:rPr>
        <w:t>0,022</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dlžnej</w:t>
      </w:r>
      <w:r w:rsidR="00C9457F" w:rsidRPr="007E0781">
        <w:rPr>
          <w:rFonts w:ascii="Garamond" w:hAnsi="Garamond"/>
        </w:rPr>
        <w:t xml:space="preserve"> </w:t>
      </w:r>
      <w:r w:rsidRPr="007E0781">
        <w:rPr>
          <w:rFonts w:ascii="Garamond" w:hAnsi="Garamond"/>
        </w:rPr>
        <w:t>čiastky</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každý</w:t>
      </w:r>
      <w:r w:rsidR="00C9457F" w:rsidRPr="007E0781">
        <w:rPr>
          <w:rFonts w:ascii="Garamond" w:hAnsi="Garamond"/>
        </w:rPr>
        <w:t xml:space="preserve"> </w:t>
      </w:r>
      <w:r w:rsidRPr="007E0781">
        <w:rPr>
          <w:rFonts w:ascii="Garamond" w:hAnsi="Garamond"/>
        </w:rPr>
        <w:t>deň</w:t>
      </w:r>
      <w:r w:rsidR="00C9457F" w:rsidRPr="007E0781">
        <w:rPr>
          <w:rFonts w:ascii="Garamond" w:hAnsi="Garamond"/>
        </w:rPr>
        <w:t xml:space="preserve"> </w:t>
      </w:r>
      <w:r w:rsidRPr="007E0781">
        <w:rPr>
          <w:rFonts w:ascii="Garamond" w:hAnsi="Garamond"/>
        </w:rPr>
        <w:t>omeškania.</w:t>
      </w:r>
    </w:p>
    <w:p w14:paraId="3AAF030F" w14:textId="77777777" w:rsidR="00A30BA1" w:rsidRPr="007E0781" w:rsidRDefault="00A30BA1" w:rsidP="00EB4543">
      <w:pPr>
        <w:keepNext/>
        <w:keepLines/>
        <w:tabs>
          <w:tab w:val="left" w:pos="426"/>
          <w:tab w:val="left" w:pos="709"/>
        </w:tabs>
        <w:spacing w:after="0" w:line="240" w:lineRule="auto"/>
        <w:ind w:left="709" w:hanging="709"/>
        <w:jc w:val="both"/>
        <w:rPr>
          <w:rFonts w:ascii="Garamond" w:hAnsi="Garamond"/>
        </w:rPr>
      </w:pPr>
    </w:p>
    <w:p w14:paraId="67151A42" w14:textId="33D85F59"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dostane</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r w:rsidRPr="007E0781">
        <w:rPr>
          <w:rFonts w:ascii="Garamond" w:hAnsi="Garamond"/>
        </w:rPr>
        <w:t>so</w:t>
      </w:r>
      <w:r w:rsidR="00C9457F" w:rsidRPr="007E0781">
        <w:rPr>
          <w:rFonts w:ascii="Garamond" w:hAnsi="Garamond"/>
        </w:rPr>
        <w:t xml:space="preserve"> </w:t>
      </w:r>
      <w:r w:rsidRPr="007E0781">
        <w:rPr>
          <w:rFonts w:ascii="Garamond" w:hAnsi="Garamond"/>
        </w:rPr>
        <w:t>splnením</w:t>
      </w:r>
      <w:r w:rsidR="00C9457F" w:rsidRPr="007E0781">
        <w:rPr>
          <w:rFonts w:ascii="Garamond" w:hAnsi="Garamond"/>
        </w:rPr>
        <w:t xml:space="preserve"> </w:t>
      </w:r>
      <w:r w:rsidRPr="007E0781">
        <w:rPr>
          <w:rFonts w:ascii="Garamond" w:hAnsi="Garamond"/>
        </w:rPr>
        <w:t>svojej</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odstrániť</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E844DC" w:rsidRPr="007E0781">
        <w:rPr>
          <w:rFonts w:ascii="Garamond" w:hAnsi="Garamond"/>
        </w:rPr>
        <w:t>5</w:t>
      </w:r>
      <w:r w:rsidR="00C9457F" w:rsidRPr="007E0781">
        <w:rPr>
          <w:rFonts w:ascii="Garamond" w:hAnsi="Garamond"/>
        </w:rPr>
        <w:t xml:space="preserve"> </w:t>
      </w:r>
      <w:r w:rsidRPr="007E0781">
        <w:rPr>
          <w:rFonts w:ascii="Garamond" w:hAnsi="Garamond"/>
        </w:rPr>
        <w:t>bodu</w:t>
      </w:r>
      <w:r w:rsidR="00C9457F" w:rsidRPr="007E0781">
        <w:rPr>
          <w:rFonts w:ascii="Garamond" w:hAnsi="Garamond"/>
        </w:rPr>
        <w:t xml:space="preserve"> </w:t>
      </w:r>
      <w:r w:rsidR="00E844DC" w:rsidRPr="007E0781">
        <w:rPr>
          <w:rFonts w:ascii="Garamond" w:hAnsi="Garamond"/>
        </w:rPr>
        <w:t>5</w:t>
      </w:r>
      <w:r w:rsidRPr="007E0781">
        <w:rPr>
          <w:rFonts w:ascii="Garamond" w:hAnsi="Garamond"/>
        </w:rPr>
        <w:t>.</w:t>
      </w:r>
      <w:r w:rsidR="00BD2FDB" w:rsidRPr="007E0781">
        <w:rPr>
          <w:rFonts w:ascii="Garamond" w:hAnsi="Garamond"/>
        </w:rPr>
        <w:t>8</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oprávnený</w:t>
      </w:r>
      <w:r w:rsidR="00C9457F" w:rsidRPr="007E0781">
        <w:rPr>
          <w:rFonts w:ascii="Garamond" w:hAnsi="Garamond"/>
        </w:rPr>
        <w:t xml:space="preserve"> </w:t>
      </w:r>
      <w:r w:rsidRPr="007E0781">
        <w:rPr>
          <w:rFonts w:ascii="Garamond" w:hAnsi="Garamond"/>
        </w:rPr>
        <w:t>požadovať</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zaplatenie</w:t>
      </w:r>
      <w:r w:rsidR="00C9457F" w:rsidRPr="007E0781">
        <w:rPr>
          <w:rFonts w:ascii="Garamond" w:hAnsi="Garamond"/>
        </w:rPr>
        <w:t xml:space="preserve"> </w:t>
      </w:r>
      <w:r w:rsidRPr="007E0781">
        <w:rPr>
          <w:rFonts w:ascii="Garamond" w:hAnsi="Garamond"/>
        </w:rPr>
        <w:t>zmluvnej</w:t>
      </w:r>
      <w:r w:rsidR="00C9457F" w:rsidRPr="007E0781">
        <w:rPr>
          <w:rFonts w:ascii="Garamond" w:hAnsi="Garamond"/>
        </w:rPr>
        <w:t xml:space="preserve"> </w:t>
      </w:r>
      <w:r w:rsidRPr="007E0781">
        <w:rPr>
          <w:rFonts w:ascii="Garamond" w:hAnsi="Garamond"/>
        </w:rPr>
        <w:t>pokuty</w:t>
      </w:r>
      <w:r w:rsidR="00C9457F" w:rsidRPr="007E0781">
        <w:rPr>
          <w:rFonts w:ascii="Garamond" w:hAnsi="Garamond"/>
        </w:rPr>
        <w:t xml:space="preserve"> </w:t>
      </w:r>
      <w:r w:rsidRPr="007E0781">
        <w:rPr>
          <w:rFonts w:ascii="Garamond" w:hAnsi="Garamond"/>
        </w:rPr>
        <w:t>vo</w:t>
      </w:r>
      <w:r w:rsidR="00C9457F" w:rsidRPr="007E0781">
        <w:rPr>
          <w:rFonts w:ascii="Garamond" w:hAnsi="Garamond"/>
        </w:rPr>
        <w:t xml:space="preserve"> </w:t>
      </w:r>
      <w:r w:rsidRPr="007E0781">
        <w:rPr>
          <w:rFonts w:ascii="Garamond" w:hAnsi="Garamond"/>
        </w:rPr>
        <w:t>výške</w:t>
      </w:r>
      <w:r w:rsidR="00C9457F" w:rsidRPr="007E0781">
        <w:rPr>
          <w:rFonts w:ascii="Garamond" w:hAnsi="Garamond"/>
        </w:rPr>
        <w:t xml:space="preserve"> </w:t>
      </w:r>
      <w:r w:rsidR="00880F61">
        <w:rPr>
          <w:rFonts w:ascii="Garamond" w:hAnsi="Garamond"/>
        </w:rPr>
        <w:t>5</w:t>
      </w:r>
      <w:r w:rsidR="007E0781">
        <w:rPr>
          <w:rFonts w:ascii="Garamond" w:hAnsi="Garamond"/>
        </w:rPr>
        <w:t xml:space="preserve"> % z Kúpnej ceny</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každý</w:t>
      </w:r>
      <w:r w:rsidR="00C9457F" w:rsidRPr="007E0781">
        <w:rPr>
          <w:rFonts w:ascii="Garamond" w:hAnsi="Garamond"/>
        </w:rPr>
        <w:t xml:space="preserve"> </w:t>
      </w:r>
      <w:r w:rsidRPr="007E0781">
        <w:rPr>
          <w:rFonts w:ascii="Garamond" w:hAnsi="Garamond"/>
        </w:rPr>
        <w:t>začatý</w:t>
      </w:r>
      <w:r w:rsidR="00C9457F" w:rsidRPr="007E0781">
        <w:rPr>
          <w:rFonts w:ascii="Garamond" w:hAnsi="Garamond"/>
        </w:rPr>
        <w:t xml:space="preserve"> </w:t>
      </w:r>
      <w:r w:rsidRPr="007E0781">
        <w:rPr>
          <w:rFonts w:ascii="Garamond" w:hAnsi="Garamond"/>
        </w:rPr>
        <w:t>deň</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p>
    <w:p w14:paraId="2F9D3E94" w14:textId="77777777" w:rsidR="00A30BA1" w:rsidRPr="007E0781" w:rsidRDefault="00A30BA1" w:rsidP="00EB4543">
      <w:pPr>
        <w:keepNext/>
        <w:keepLines/>
        <w:tabs>
          <w:tab w:val="left" w:pos="709"/>
        </w:tabs>
        <w:spacing w:after="0" w:line="240" w:lineRule="auto"/>
        <w:contextualSpacing/>
        <w:jc w:val="both"/>
        <w:rPr>
          <w:rFonts w:ascii="Garamond" w:hAnsi="Garamond"/>
        </w:rPr>
      </w:pPr>
    </w:p>
    <w:p w14:paraId="3E767D1F" w14:textId="73B53FE9"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odstúpeniu</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dôjde</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dôvodu,</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nie</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schopný</w:t>
      </w:r>
      <w:r w:rsidR="00C9457F" w:rsidRPr="007E0781">
        <w:rPr>
          <w:rFonts w:ascii="Garamond" w:hAnsi="Garamond"/>
        </w:rPr>
        <w:t xml:space="preserve"> </w:t>
      </w:r>
      <w:r w:rsidRPr="007E0781">
        <w:rPr>
          <w:rFonts w:ascii="Garamond" w:hAnsi="Garamond"/>
        </w:rPr>
        <w:t>dodávať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požadovanej</w:t>
      </w:r>
      <w:r w:rsidR="00C9457F" w:rsidRPr="007E0781">
        <w:rPr>
          <w:rFonts w:ascii="Garamond" w:hAnsi="Garamond"/>
        </w:rPr>
        <w:t xml:space="preserve"> </w:t>
      </w:r>
      <w:r w:rsidRPr="007E0781">
        <w:rPr>
          <w:rFonts w:ascii="Garamond" w:hAnsi="Garamond"/>
        </w:rPr>
        <w:t>kvalite,</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požadovanom</w:t>
      </w:r>
      <w:r w:rsidR="00C9457F" w:rsidRPr="007E0781">
        <w:rPr>
          <w:rFonts w:ascii="Garamond" w:hAnsi="Garamond"/>
        </w:rPr>
        <w:t xml:space="preserve"> </w:t>
      </w:r>
      <w:r w:rsidRPr="007E0781">
        <w:rPr>
          <w:rFonts w:ascii="Garamond" w:hAnsi="Garamond"/>
        </w:rPr>
        <w:t>množstve</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Kúpnu</w:t>
      </w:r>
      <w:r w:rsidR="00C9457F" w:rsidRPr="007E0781">
        <w:rPr>
          <w:rFonts w:ascii="Garamond" w:hAnsi="Garamond"/>
        </w:rPr>
        <w:t xml:space="preserve"> </w:t>
      </w:r>
      <w:r w:rsidRPr="007E0781">
        <w:rPr>
          <w:rFonts w:ascii="Garamond" w:hAnsi="Garamond"/>
        </w:rPr>
        <w:t>cenu,</w:t>
      </w:r>
      <w:r w:rsidR="00C9457F" w:rsidRPr="007E0781">
        <w:rPr>
          <w:rFonts w:ascii="Garamond" w:hAnsi="Garamond"/>
        </w:rPr>
        <w:t xml:space="preserve"> </w:t>
      </w:r>
      <w:r w:rsidRPr="007E0781">
        <w:rPr>
          <w:rFonts w:ascii="Garamond" w:hAnsi="Garamond"/>
        </w:rPr>
        <w:t>ktorú</w:t>
      </w:r>
      <w:r w:rsidR="00C9457F" w:rsidRPr="007E0781">
        <w:rPr>
          <w:rFonts w:ascii="Garamond" w:hAnsi="Garamond"/>
        </w:rPr>
        <w:t xml:space="preserve"> </w:t>
      </w:r>
      <w:r w:rsidRPr="007E0781">
        <w:rPr>
          <w:rFonts w:ascii="Garamond" w:hAnsi="Garamond"/>
        </w:rPr>
        <w:t>ponúkol,</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má</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požadovať</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zmluvnú</w:t>
      </w:r>
      <w:r w:rsidR="00C9457F" w:rsidRPr="007E0781">
        <w:rPr>
          <w:rFonts w:ascii="Garamond" w:hAnsi="Garamond"/>
        </w:rPr>
        <w:t xml:space="preserve"> </w:t>
      </w:r>
      <w:r w:rsidRPr="007E0781">
        <w:rPr>
          <w:rFonts w:ascii="Garamond" w:hAnsi="Garamond"/>
        </w:rPr>
        <w:t>pokutu</w:t>
      </w:r>
      <w:r w:rsidR="00C9457F" w:rsidRPr="007E0781">
        <w:rPr>
          <w:rFonts w:ascii="Garamond" w:hAnsi="Garamond"/>
        </w:rPr>
        <w:t xml:space="preserve"> </w:t>
      </w:r>
      <w:r w:rsidRPr="007E0781">
        <w:rPr>
          <w:rFonts w:ascii="Garamond" w:hAnsi="Garamond"/>
        </w:rPr>
        <w:t>vo</w:t>
      </w:r>
      <w:r w:rsidR="00C9457F" w:rsidRPr="007E0781">
        <w:rPr>
          <w:rFonts w:ascii="Garamond" w:hAnsi="Garamond"/>
        </w:rPr>
        <w:t xml:space="preserve"> </w:t>
      </w:r>
      <w:r w:rsidRPr="007E0781">
        <w:rPr>
          <w:rFonts w:ascii="Garamond" w:hAnsi="Garamond"/>
        </w:rPr>
        <w:t>výške</w:t>
      </w:r>
      <w:r w:rsidR="00C9457F" w:rsidRPr="007E0781">
        <w:rPr>
          <w:rFonts w:ascii="Garamond" w:hAnsi="Garamond"/>
        </w:rPr>
        <w:t xml:space="preserve"> </w:t>
      </w:r>
      <w:r w:rsidRPr="005C06F3">
        <w:rPr>
          <w:rFonts w:ascii="Garamond" w:hAnsi="Garamond"/>
        </w:rPr>
        <w:t>35</w:t>
      </w:r>
      <w:r w:rsidR="00C9457F" w:rsidRPr="005C06F3">
        <w:rPr>
          <w:rFonts w:ascii="Garamond" w:hAnsi="Garamond"/>
        </w:rPr>
        <w:t xml:space="preserve"> </w:t>
      </w:r>
      <w:r w:rsidRPr="005C06F3">
        <w:rPr>
          <w:rFonts w:ascii="Garamond" w:hAnsi="Garamond"/>
        </w:rPr>
        <w:t>%</w:t>
      </w:r>
      <w:r w:rsidR="00C9457F" w:rsidRPr="005C06F3">
        <w:rPr>
          <w:rFonts w:ascii="Garamond" w:hAnsi="Garamond"/>
        </w:rPr>
        <w:t xml:space="preserve"> </w:t>
      </w:r>
      <w:r w:rsidRPr="005C06F3">
        <w:rPr>
          <w:rFonts w:ascii="Garamond" w:hAnsi="Garamond"/>
        </w:rPr>
        <w:t>z</w:t>
      </w:r>
      <w:r w:rsidR="00C9457F" w:rsidRPr="005C06F3">
        <w:rPr>
          <w:rFonts w:ascii="Garamond" w:hAnsi="Garamond"/>
        </w:rPr>
        <w:t xml:space="preserve"> </w:t>
      </w:r>
      <w:r w:rsidRPr="005C06F3">
        <w:rPr>
          <w:rFonts w:ascii="Garamond" w:hAnsi="Garamond"/>
        </w:rPr>
        <w:t>obchodovateľného</w:t>
      </w:r>
      <w:r w:rsidR="00C9457F" w:rsidRPr="007E0781">
        <w:rPr>
          <w:rFonts w:ascii="Garamond" w:hAnsi="Garamond"/>
        </w:rPr>
        <w:t xml:space="preserve"> </w:t>
      </w:r>
      <w:r w:rsidRPr="007E0781">
        <w:rPr>
          <w:rFonts w:ascii="Garamond" w:hAnsi="Garamond"/>
        </w:rPr>
        <w:t>objemu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2</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Pr="007E0781">
        <w:rPr>
          <w:rFonts w:ascii="Garamond" w:hAnsi="Garamond"/>
        </w:rPr>
        <w:t>2.</w:t>
      </w:r>
      <w:r w:rsidR="007849F0">
        <w:rPr>
          <w:rFonts w:ascii="Garamond" w:hAnsi="Garamond"/>
        </w:rPr>
        <w:t>4</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Tým</w:t>
      </w:r>
      <w:r w:rsidR="00C9457F" w:rsidRPr="007E0781">
        <w:rPr>
          <w:rFonts w:ascii="Garamond" w:hAnsi="Garamond"/>
        </w:rPr>
        <w:t xml:space="preserve"> </w:t>
      </w:r>
      <w:r w:rsidRPr="007E0781">
        <w:rPr>
          <w:rFonts w:ascii="Garamond" w:hAnsi="Garamond"/>
        </w:rPr>
        <w:t>nie</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dotknuté</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náhradu</w:t>
      </w:r>
      <w:r w:rsidR="00C9457F" w:rsidRPr="007E0781">
        <w:rPr>
          <w:rFonts w:ascii="Garamond" w:hAnsi="Garamond"/>
        </w:rPr>
        <w:t xml:space="preserve"> </w:t>
      </w:r>
      <w:r w:rsidRPr="007E0781">
        <w:rPr>
          <w:rFonts w:ascii="Garamond" w:hAnsi="Garamond"/>
        </w:rPr>
        <w:t>škody.</w:t>
      </w:r>
      <w:r w:rsidR="00C9457F" w:rsidRPr="007E0781">
        <w:rPr>
          <w:rFonts w:ascii="Garamond" w:hAnsi="Garamond"/>
        </w:rPr>
        <w:t xml:space="preserve"> </w:t>
      </w:r>
    </w:p>
    <w:p w14:paraId="7FBF7E57" w14:textId="77777777" w:rsidR="0085694A" w:rsidRPr="007E0781" w:rsidRDefault="0085694A" w:rsidP="00EB4543">
      <w:pPr>
        <w:keepNext/>
        <w:keepLines/>
        <w:tabs>
          <w:tab w:val="left" w:pos="709"/>
        </w:tabs>
        <w:spacing w:after="0" w:line="240" w:lineRule="auto"/>
        <w:ind w:left="709"/>
        <w:contextualSpacing/>
        <w:jc w:val="both"/>
        <w:rPr>
          <w:rFonts w:ascii="Garamond" w:hAnsi="Garamond"/>
        </w:rPr>
      </w:pPr>
    </w:p>
    <w:p w14:paraId="27F08C44" w14:textId="3DDADD50" w:rsidR="0085694A" w:rsidRPr="007E0781" w:rsidRDefault="0085694A" w:rsidP="00EB4543">
      <w:pPr>
        <w:keepNext/>
        <w:keepLines/>
        <w:numPr>
          <w:ilvl w:val="0"/>
          <w:numId w:val="18"/>
        </w:numPr>
        <w:tabs>
          <w:tab w:val="left" w:pos="709"/>
        </w:tabs>
        <w:spacing w:after="0" w:line="240" w:lineRule="auto"/>
        <w:ind w:left="709" w:hanging="709"/>
        <w:contextualSpacing/>
        <w:jc w:val="both"/>
        <w:rPr>
          <w:rFonts w:ascii="Garamond" w:hAnsi="Garamond"/>
          <w:bCs/>
        </w:rPr>
      </w:pPr>
      <w:r w:rsidRPr="007E0781">
        <w:rPr>
          <w:rFonts w:ascii="Garamond" w:hAnsi="Garamond"/>
        </w:rPr>
        <w:t xml:space="preserve">V prípade porušenia ktorejkoľvek z povinností týkajúcej sa Subdodávateľov alebo ich zmeny (napr. neoznámenie zmeny Subdodávateľa, alebo povinnosť podľa § 11 ods. 1 ZVO v prípade Subdodávateľa, ktorý má povinnosť zapisovať sa do registra partnerov verejného sektora, má Objednávateľ právo požadovať od Dodávateľa uhradenie zmluvnej pokuty vo </w:t>
      </w:r>
      <w:r w:rsidRPr="00247E0C">
        <w:rPr>
          <w:rFonts w:ascii="Garamond" w:hAnsi="Garamond"/>
        </w:rPr>
        <w:t>výške 1</w:t>
      </w:r>
      <w:r w:rsidR="009E5EEB" w:rsidRPr="00247E0C">
        <w:rPr>
          <w:rFonts w:ascii="Garamond" w:hAnsi="Garamond"/>
        </w:rPr>
        <w:t> </w:t>
      </w:r>
      <w:r w:rsidRPr="00247E0C">
        <w:rPr>
          <w:rFonts w:ascii="Garamond" w:hAnsi="Garamond"/>
        </w:rPr>
        <w:t>000</w:t>
      </w:r>
      <w:r w:rsidR="009E5EEB" w:rsidRPr="00247E0C">
        <w:rPr>
          <w:rFonts w:ascii="Garamond" w:hAnsi="Garamond"/>
        </w:rPr>
        <w:t>,-</w:t>
      </w:r>
      <w:r w:rsidRPr="00247E0C">
        <w:rPr>
          <w:rFonts w:ascii="Garamond" w:hAnsi="Garamond"/>
        </w:rPr>
        <w:t xml:space="preserve"> EUR (slovom</w:t>
      </w:r>
      <w:r w:rsidRPr="007E0781">
        <w:rPr>
          <w:rFonts w:ascii="Garamond" w:hAnsi="Garamond"/>
        </w:rPr>
        <w:t>: jedentisíc eur), a to za každé porušenie ktorejkoľvek z vyššie uvedených povinností, a to aj opakovane. Zároveň má Objednávateľ v prípade porušenia týchto povinností právo odstúpiť od Zmluvy.</w:t>
      </w:r>
    </w:p>
    <w:p w14:paraId="4B236543" w14:textId="77777777" w:rsidR="0085694A" w:rsidRPr="007E0781" w:rsidRDefault="0085694A" w:rsidP="00EB4543">
      <w:pPr>
        <w:keepNext/>
        <w:keepLines/>
        <w:tabs>
          <w:tab w:val="left" w:pos="709"/>
        </w:tabs>
        <w:spacing w:after="0" w:line="240" w:lineRule="auto"/>
        <w:contextualSpacing/>
        <w:jc w:val="both"/>
        <w:rPr>
          <w:rFonts w:ascii="Garamond" w:hAnsi="Garamond"/>
        </w:rPr>
      </w:pPr>
    </w:p>
    <w:p w14:paraId="50972AA0" w14:textId="3B5F42D9" w:rsidR="00A30BA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cs="Arial"/>
        </w:rPr>
        <w:t>Povinnosť,</w:t>
      </w:r>
      <w:r w:rsidR="00C9457F" w:rsidRPr="007E0781">
        <w:rPr>
          <w:rFonts w:ascii="Garamond" w:hAnsi="Garamond" w:cs="Arial"/>
        </w:rPr>
        <w:t xml:space="preserve"> </w:t>
      </w:r>
      <w:r w:rsidRPr="007E0781">
        <w:rPr>
          <w:rFonts w:ascii="Garamond" w:hAnsi="Garamond" w:cs="Arial"/>
        </w:rPr>
        <w:t>splnenie</w:t>
      </w:r>
      <w:r w:rsidR="00C9457F" w:rsidRPr="007E0781">
        <w:rPr>
          <w:rFonts w:ascii="Garamond" w:hAnsi="Garamond" w:cs="Arial"/>
        </w:rPr>
        <w:t xml:space="preserve"> </w:t>
      </w:r>
      <w:r w:rsidRPr="007E0781">
        <w:rPr>
          <w:rFonts w:ascii="Garamond" w:hAnsi="Garamond" w:cs="Arial"/>
        </w:rPr>
        <w:t>ktorej</w:t>
      </w:r>
      <w:r w:rsidR="00C9457F" w:rsidRPr="007E0781">
        <w:rPr>
          <w:rFonts w:ascii="Garamond" w:hAnsi="Garamond" w:cs="Arial"/>
        </w:rPr>
        <w:t xml:space="preserve"> </w:t>
      </w:r>
      <w:r w:rsidRPr="007E0781">
        <w:rPr>
          <w:rFonts w:ascii="Garamond" w:hAnsi="Garamond" w:cs="Arial"/>
        </w:rPr>
        <w:t>bolo</w:t>
      </w:r>
      <w:r w:rsidR="00C9457F" w:rsidRPr="007E0781">
        <w:rPr>
          <w:rFonts w:ascii="Garamond" w:hAnsi="Garamond" w:cs="Arial"/>
        </w:rPr>
        <w:t xml:space="preserve"> </w:t>
      </w:r>
      <w:r w:rsidRPr="007E0781">
        <w:rPr>
          <w:rFonts w:ascii="Garamond" w:hAnsi="Garamond" w:cs="Arial"/>
        </w:rPr>
        <w:t>zaistené</w:t>
      </w:r>
      <w:r w:rsidR="00C9457F" w:rsidRPr="007E0781">
        <w:rPr>
          <w:rFonts w:ascii="Garamond" w:hAnsi="Garamond" w:cs="Arial"/>
        </w:rPr>
        <w:t xml:space="preserve"> </w:t>
      </w:r>
      <w:r w:rsidRPr="007E0781">
        <w:rPr>
          <w:rFonts w:ascii="Garamond" w:hAnsi="Garamond" w:cs="Arial"/>
        </w:rPr>
        <w:t>zmluvnou</w:t>
      </w:r>
      <w:r w:rsidR="00C9457F" w:rsidRPr="007E0781">
        <w:rPr>
          <w:rFonts w:ascii="Garamond" w:hAnsi="Garamond" w:cs="Arial"/>
        </w:rPr>
        <w:t xml:space="preserve"> </w:t>
      </w:r>
      <w:r w:rsidRPr="007E0781">
        <w:rPr>
          <w:rFonts w:ascii="Garamond" w:hAnsi="Garamond" w:cs="Arial"/>
        </w:rPr>
        <w:t>pokutou,</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Zmluvná</w:t>
      </w:r>
      <w:r w:rsidR="00C9457F" w:rsidRPr="007E0781">
        <w:rPr>
          <w:rFonts w:ascii="Garamond" w:hAnsi="Garamond" w:cs="Arial"/>
        </w:rPr>
        <w:t xml:space="preserve"> </w:t>
      </w:r>
      <w:r w:rsidRPr="007E0781">
        <w:rPr>
          <w:rFonts w:ascii="Garamond" w:hAnsi="Garamond" w:cs="Arial"/>
        </w:rPr>
        <w:t>strana</w:t>
      </w:r>
      <w:r w:rsidR="00C9457F" w:rsidRPr="007E0781">
        <w:rPr>
          <w:rFonts w:ascii="Garamond" w:hAnsi="Garamond" w:cs="Arial"/>
        </w:rPr>
        <w:t xml:space="preserve"> </w:t>
      </w:r>
      <w:r w:rsidRPr="007E0781">
        <w:rPr>
          <w:rFonts w:ascii="Garamond" w:hAnsi="Garamond" w:cs="Arial"/>
        </w:rPr>
        <w:t>povinná</w:t>
      </w:r>
      <w:r w:rsidR="00C9457F" w:rsidRPr="007E0781">
        <w:rPr>
          <w:rFonts w:ascii="Garamond" w:hAnsi="Garamond" w:cs="Arial"/>
        </w:rPr>
        <w:t xml:space="preserve"> </w:t>
      </w:r>
      <w:r w:rsidRPr="007E0781">
        <w:rPr>
          <w:rFonts w:ascii="Garamond" w:hAnsi="Garamond" w:cs="Arial"/>
        </w:rPr>
        <w:t>plniť</w:t>
      </w:r>
      <w:r w:rsidR="00C9457F" w:rsidRPr="007E0781">
        <w:rPr>
          <w:rFonts w:ascii="Garamond" w:hAnsi="Garamond" w:cs="Arial"/>
        </w:rPr>
        <w:t xml:space="preserve"> </w:t>
      </w:r>
      <w:r w:rsidRPr="007E0781">
        <w:rPr>
          <w:rFonts w:ascii="Garamond" w:hAnsi="Garamond" w:cs="Arial"/>
        </w:rPr>
        <w:t>i</w:t>
      </w:r>
      <w:r w:rsidR="00C9457F" w:rsidRPr="007E0781">
        <w:rPr>
          <w:rFonts w:ascii="Garamond" w:hAnsi="Garamond" w:cs="Arial"/>
        </w:rPr>
        <w:t xml:space="preserve"> </w:t>
      </w:r>
      <w:r w:rsidRPr="007E0781">
        <w:rPr>
          <w:rFonts w:ascii="Garamond" w:hAnsi="Garamond" w:cs="Arial"/>
        </w:rPr>
        <w:t>po</w:t>
      </w:r>
      <w:r w:rsidR="00C9457F" w:rsidRPr="007E0781">
        <w:rPr>
          <w:rFonts w:ascii="Garamond" w:hAnsi="Garamond" w:cs="Arial"/>
        </w:rPr>
        <w:t xml:space="preserve"> </w:t>
      </w:r>
      <w:r w:rsidRPr="007E0781">
        <w:rPr>
          <w:rFonts w:ascii="Garamond" w:hAnsi="Garamond" w:cs="Arial"/>
        </w:rPr>
        <w:t>zaplatení</w:t>
      </w:r>
      <w:r w:rsidR="00C9457F" w:rsidRPr="007E0781">
        <w:rPr>
          <w:rFonts w:ascii="Garamond" w:hAnsi="Garamond" w:cs="Arial"/>
        </w:rPr>
        <w:t xml:space="preserve"> </w:t>
      </w:r>
      <w:r w:rsidRPr="007E0781">
        <w:rPr>
          <w:rFonts w:ascii="Garamond" w:hAnsi="Garamond" w:cs="Arial"/>
        </w:rPr>
        <w:t>zmluvnej</w:t>
      </w:r>
      <w:r w:rsidR="00C9457F" w:rsidRPr="007E0781">
        <w:rPr>
          <w:rFonts w:ascii="Garamond" w:hAnsi="Garamond" w:cs="Arial"/>
        </w:rPr>
        <w:t xml:space="preserve"> </w:t>
      </w:r>
      <w:r w:rsidRPr="007E0781">
        <w:rPr>
          <w:rFonts w:ascii="Garamond" w:hAnsi="Garamond" w:cs="Arial"/>
        </w:rPr>
        <w:t>pokuty.</w:t>
      </w:r>
      <w:r w:rsidR="00C9457F" w:rsidRPr="007E0781">
        <w:rPr>
          <w:rFonts w:ascii="Garamond" w:hAnsi="Garamond"/>
        </w:rPr>
        <w:t xml:space="preserve"> </w:t>
      </w:r>
      <w:r w:rsidRPr="007E0781">
        <w:rPr>
          <w:rFonts w:ascii="Garamond" w:hAnsi="Garamond"/>
        </w:rPr>
        <w:t>Zaplatením</w:t>
      </w:r>
      <w:r w:rsidR="00C9457F" w:rsidRPr="007E0781">
        <w:rPr>
          <w:rFonts w:ascii="Garamond" w:hAnsi="Garamond"/>
        </w:rPr>
        <w:t xml:space="preserve"> </w:t>
      </w:r>
      <w:r w:rsidRPr="007E0781">
        <w:rPr>
          <w:rFonts w:ascii="Garamond" w:hAnsi="Garamond"/>
        </w:rPr>
        <w:t>zmluvnej</w:t>
      </w:r>
      <w:r w:rsidR="00C9457F" w:rsidRPr="007E0781">
        <w:rPr>
          <w:rFonts w:ascii="Garamond" w:hAnsi="Garamond"/>
        </w:rPr>
        <w:t xml:space="preserve"> </w:t>
      </w:r>
      <w:r w:rsidRPr="007E0781">
        <w:rPr>
          <w:rFonts w:ascii="Garamond" w:hAnsi="Garamond"/>
        </w:rPr>
        <w:t>pokuty</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zmysle</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nezaniká</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náhradu</w:t>
      </w:r>
      <w:r w:rsidR="00C9457F" w:rsidRPr="007E0781">
        <w:rPr>
          <w:rFonts w:ascii="Garamond" w:hAnsi="Garamond"/>
        </w:rPr>
        <w:t xml:space="preserve"> </w:t>
      </w:r>
      <w:r w:rsidRPr="007E0781">
        <w:rPr>
          <w:rFonts w:ascii="Garamond" w:hAnsi="Garamond"/>
        </w:rPr>
        <w:t>vzniknutej</w:t>
      </w:r>
      <w:r w:rsidR="00C9457F" w:rsidRPr="007E0781">
        <w:rPr>
          <w:rFonts w:ascii="Garamond" w:hAnsi="Garamond"/>
        </w:rPr>
        <w:t xml:space="preserve"> </w:t>
      </w:r>
      <w:r w:rsidRPr="007E0781">
        <w:rPr>
          <w:rFonts w:ascii="Garamond" w:hAnsi="Garamond"/>
        </w:rPr>
        <w:t>škody.</w:t>
      </w:r>
    </w:p>
    <w:p w14:paraId="261E9207" w14:textId="77777777" w:rsidR="009E5EEB" w:rsidRPr="007E0781" w:rsidRDefault="009E5EEB" w:rsidP="00EB4543">
      <w:pPr>
        <w:keepNext/>
        <w:keepLines/>
        <w:tabs>
          <w:tab w:val="left" w:pos="709"/>
        </w:tabs>
        <w:spacing w:after="0" w:line="240" w:lineRule="auto"/>
        <w:contextualSpacing/>
        <w:jc w:val="both"/>
        <w:rPr>
          <w:rFonts w:ascii="Garamond" w:hAnsi="Garamond"/>
        </w:rPr>
      </w:pPr>
    </w:p>
    <w:p w14:paraId="28BE3210" w14:textId="44893351"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cs="Arial"/>
        </w:rPr>
        <w:lastRenderedPageBreak/>
        <w:t>Zmluvné</w:t>
      </w:r>
      <w:r w:rsidR="00C9457F" w:rsidRPr="007E0781">
        <w:rPr>
          <w:rFonts w:ascii="Garamond" w:hAnsi="Garamond" w:cs="Arial"/>
        </w:rPr>
        <w:t xml:space="preserve"> </w:t>
      </w:r>
      <w:r w:rsidRPr="007E0781">
        <w:rPr>
          <w:rFonts w:ascii="Garamond" w:hAnsi="Garamond" w:cs="Arial"/>
        </w:rPr>
        <w:t>strany</w:t>
      </w:r>
      <w:r w:rsidR="00C9457F" w:rsidRPr="007E0781">
        <w:rPr>
          <w:rFonts w:ascii="Garamond" w:hAnsi="Garamond" w:cs="Arial"/>
        </w:rPr>
        <w:t xml:space="preserve"> </w:t>
      </w:r>
      <w:r w:rsidRPr="007E0781">
        <w:rPr>
          <w:rFonts w:ascii="Garamond" w:hAnsi="Garamond" w:cs="Arial"/>
        </w:rPr>
        <w:t>považujú</w:t>
      </w:r>
      <w:r w:rsidR="00C9457F" w:rsidRPr="007E0781">
        <w:rPr>
          <w:rFonts w:ascii="Garamond" w:hAnsi="Garamond" w:cs="Arial"/>
        </w:rPr>
        <w:t xml:space="preserve"> </w:t>
      </w:r>
      <w:r w:rsidRPr="007E0781">
        <w:rPr>
          <w:rFonts w:ascii="Garamond" w:hAnsi="Garamond" w:cs="Arial"/>
        </w:rPr>
        <w:t>takéto</w:t>
      </w:r>
      <w:r w:rsidR="00C9457F" w:rsidRPr="007E0781">
        <w:rPr>
          <w:rFonts w:ascii="Garamond" w:hAnsi="Garamond" w:cs="Arial"/>
        </w:rPr>
        <w:t xml:space="preserve"> </w:t>
      </w:r>
      <w:r w:rsidRPr="007E0781">
        <w:rPr>
          <w:rFonts w:ascii="Garamond" w:hAnsi="Garamond" w:cs="Arial"/>
        </w:rPr>
        <w:t>určenie</w:t>
      </w:r>
      <w:r w:rsidR="00C9457F" w:rsidRPr="007E0781">
        <w:rPr>
          <w:rFonts w:ascii="Garamond" w:hAnsi="Garamond" w:cs="Arial"/>
        </w:rPr>
        <w:t xml:space="preserve"> </w:t>
      </w:r>
      <w:r w:rsidRPr="007E0781">
        <w:rPr>
          <w:rFonts w:ascii="Garamond" w:hAnsi="Garamond" w:cs="Arial"/>
        </w:rPr>
        <w:t>zmluvnej</w:t>
      </w:r>
      <w:r w:rsidR="00C9457F" w:rsidRPr="007E0781">
        <w:rPr>
          <w:rFonts w:ascii="Garamond" w:hAnsi="Garamond" w:cs="Arial"/>
        </w:rPr>
        <w:t xml:space="preserve"> </w:t>
      </w:r>
      <w:r w:rsidRPr="007E0781">
        <w:rPr>
          <w:rFonts w:ascii="Garamond" w:hAnsi="Garamond" w:cs="Arial"/>
        </w:rPr>
        <w:t>pokuty</w:t>
      </w:r>
      <w:r w:rsidR="00C9457F" w:rsidRPr="007E0781">
        <w:rPr>
          <w:rFonts w:ascii="Garamond" w:hAnsi="Garamond" w:cs="Arial"/>
        </w:rPr>
        <w:t xml:space="preserve"> </w:t>
      </w:r>
      <w:r w:rsidRPr="007E0781">
        <w:rPr>
          <w:rFonts w:ascii="Garamond" w:hAnsi="Garamond" w:cs="Arial"/>
        </w:rPr>
        <w:t>za</w:t>
      </w:r>
      <w:r w:rsidR="00C9457F" w:rsidRPr="007E0781">
        <w:rPr>
          <w:rFonts w:ascii="Garamond" w:hAnsi="Garamond" w:cs="Arial"/>
        </w:rPr>
        <w:t xml:space="preserve"> </w:t>
      </w:r>
      <w:r w:rsidRPr="007E0781">
        <w:rPr>
          <w:rFonts w:ascii="Garamond" w:hAnsi="Garamond" w:cs="Arial"/>
        </w:rPr>
        <w:t>primerané</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dostatočne</w:t>
      </w:r>
      <w:r w:rsidR="00C9457F" w:rsidRPr="007E0781">
        <w:rPr>
          <w:rFonts w:ascii="Garamond" w:hAnsi="Garamond" w:cs="Arial"/>
        </w:rPr>
        <w:t xml:space="preserve"> </w:t>
      </w:r>
      <w:r w:rsidRPr="007E0781">
        <w:rPr>
          <w:rFonts w:ascii="Garamond" w:hAnsi="Garamond" w:cs="Arial"/>
        </w:rPr>
        <w:t>určité.</w:t>
      </w:r>
      <w:r w:rsidR="00C9457F" w:rsidRPr="007E0781">
        <w:rPr>
          <w:rFonts w:ascii="Garamond" w:hAnsi="Garamond" w:cs="Arial"/>
        </w:rPr>
        <w:t xml:space="preserve"> </w:t>
      </w:r>
      <w:r w:rsidRPr="007E0781">
        <w:rPr>
          <w:rFonts w:ascii="Garamond" w:hAnsi="Garamond" w:cs="Arial"/>
        </w:rPr>
        <w:t>Zmluvnú</w:t>
      </w:r>
      <w:r w:rsidR="00C9457F" w:rsidRPr="007E0781">
        <w:rPr>
          <w:rFonts w:ascii="Garamond" w:hAnsi="Garamond" w:cs="Arial"/>
        </w:rPr>
        <w:t xml:space="preserve"> </w:t>
      </w:r>
      <w:r w:rsidRPr="007E0781">
        <w:rPr>
          <w:rFonts w:ascii="Garamond" w:hAnsi="Garamond" w:cs="Arial"/>
        </w:rPr>
        <w:t>pokutu</w:t>
      </w:r>
      <w:r w:rsidR="00C9457F" w:rsidRPr="007E0781">
        <w:rPr>
          <w:rFonts w:ascii="Garamond" w:hAnsi="Garamond" w:cs="Arial"/>
        </w:rPr>
        <w:t xml:space="preserve"> </w:t>
      </w:r>
      <w:r w:rsidRPr="007E0781">
        <w:rPr>
          <w:rFonts w:ascii="Garamond" w:hAnsi="Garamond" w:cs="Arial"/>
        </w:rPr>
        <w:t>sa</w:t>
      </w:r>
      <w:r w:rsidR="00C9457F" w:rsidRPr="007E0781">
        <w:rPr>
          <w:rFonts w:ascii="Garamond" w:hAnsi="Garamond" w:cs="Arial"/>
        </w:rPr>
        <w:t xml:space="preserve"> </w:t>
      </w:r>
      <w:r w:rsidRPr="007E0781">
        <w:rPr>
          <w:rFonts w:ascii="Garamond" w:hAnsi="Garamond" w:cs="Arial"/>
        </w:rPr>
        <w:t>Dodávateľ</w:t>
      </w:r>
      <w:r w:rsidR="00C9457F" w:rsidRPr="007E0781">
        <w:rPr>
          <w:rFonts w:ascii="Garamond" w:hAnsi="Garamond" w:cs="Arial"/>
        </w:rPr>
        <w:t xml:space="preserve"> </w:t>
      </w:r>
      <w:r w:rsidRPr="007E0781">
        <w:rPr>
          <w:rFonts w:ascii="Garamond" w:hAnsi="Garamond" w:cs="Arial"/>
        </w:rPr>
        <w:t>zaväzuje</w:t>
      </w:r>
      <w:r w:rsidR="00C9457F" w:rsidRPr="007E0781">
        <w:rPr>
          <w:rFonts w:ascii="Garamond" w:hAnsi="Garamond" w:cs="Arial"/>
        </w:rPr>
        <w:t xml:space="preserve"> </w:t>
      </w:r>
      <w:r w:rsidRPr="007E0781">
        <w:rPr>
          <w:rFonts w:ascii="Garamond" w:hAnsi="Garamond" w:cs="Arial"/>
        </w:rPr>
        <w:t>uhradiť,</w:t>
      </w:r>
      <w:r w:rsidR="00C9457F" w:rsidRPr="007E0781">
        <w:rPr>
          <w:rFonts w:ascii="Garamond" w:hAnsi="Garamond" w:cs="Arial"/>
        </w:rPr>
        <w:t xml:space="preserve"> </w:t>
      </w:r>
      <w:r w:rsidRPr="007E0781">
        <w:rPr>
          <w:rFonts w:ascii="Garamond" w:hAnsi="Garamond" w:cs="Arial"/>
        </w:rPr>
        <w:t>najneskôr</w:t>
      </w:r>
      <w:r w:rsidR="00C9457F" w:rsidRPr="007E0781">
        <w:rPr>
          <w:rFonts w:ascii="Garamond" w:hAnsi="Garamond" w:cs="Arial"/>
        </w:rPr>
        <w:t xml:space="preserve"> </w:t>
      </w:r>
      <w:r w:rsidRPr="007E0781">
        <w:rPr>
          <w:rFonts w:ascii="Garamond" w:hAnsi="Garamond" w:cs="Arial"/>
        </w:rPr>
        <w:t>do</w:t>
      </w:r>
      <w:r w:rsidR="00C9457F" w:rsidRPr="007E0781">
        <w:rPr>
          <w:rFonts w:ascii="Garamond" w:hAnsi="Garamond" w:cs="Arial"/>
        </w:rPr>
        <w:t xml:space="preserve"> </w:t>
      </w:r>
      <w:r w:rsidRPr="007E0781">
        <w:rPr>
          <w:rFonts w:ascii="Garamond" w:hAnsi="Garamond" w:cs="Arial"/>
        </w:rPr>
        <w:t>10</w:t>
      </w:r>
      <w:r w:rsidR="00C9457F" w:rsidRPr="007E0781">
        <w:rPr>
          <w:rFonts w:ascii="Garamond" w:hAnsi="Garamond" w:cs="Arial"/>
        </w:rPr>
        <w:t xml:space="preserve"> </w:t>
      </w:r>
      <w:r w:rsidR="00BB7ACB" w:rsidRPr="007E0781">
        <w:rPr>
          <w:rFonts w:ascii="Garamond" w:hAnsi="Garamond" w:cs="Arial"/>
        </w:rPr>
        <w:t>(desiatich)</w:t>
      </w:r>
      <w:r w:rsidR="00C9457F" w:rsidRPr="007E0781">
        <w:rPr>
          <w:rFonts w:ascii="Garamond" w:hAnsi="Garamond" w:cs="Arial"/>
        </w:rPr>
        <w:t xml:space="preserve"> </w:t>
      </w:r>
      <w:r w:rsidRPr="007E0781">
        <w:rPr>
          <w:rFonts w:ascii="Garamond" w:hAnsi="Garamond" w:cs="Arial"/>
        </w:rPr>
        <w:t>Pracovných</w:t>
      </w:r>
      <w:r w:rsidR="00C9457F" w:rsidRPr="007E0781">
        <w:rPr>
          <w:rFonts w:ascii="Garamond" w:hAnsi="Garamond" w:cs="Arial"/>
        </w:rPr>
        <w:t xml:space="preserve"> </w:t>
      </w:r>
      <w:r w:rsidRPr="007E0781">
        <w:rPr>
          <w:rFonts w:ascii="Garamond" w:hAnsi="Garamond" w:cs="Arial"/>
        </w:rPr>
        <w:t>dní</w:t>
      </w:r>
      <w:r w:rsidR="00C9457F" w:rsidRPr="007E0781">
        <w:rPr>
          <w:rFonts w:ascii="Garamond" w:hAnsi="Garamond" w:cs="Arial"/>
        </w:rPr>
        <w:t xml:space="preserve"> </w:t>
      </w:r>
      <w:r w:rsidRPr="007E0781">
        <w:rPr>
          <w:rFonts w:ascii="Garamond" w:hAnsi="Garamond" w:cs="Arial"/>
        </w:rPr>
        <w:t>odo</w:t>
      </w:r>
      <w:r w:rsidR="00C9457F" w:rsidRPr="007E0781">
        <w:rPr>
          <w:rFonts w:ascii="Garamond" w:hAnsi="Garamond"/>
        </w:rPr>
        <w:t xml:space="preserve"> </w:t>
      </w:r>
      <w:r w:rsidRPr="007E0781">
        <w:rPr>
          <w:rFonts w:ascii="Garamond" w:hAnsi="Garamond" w:cs="Arial"/>
        </w:rPr>
        <w:t>dňa</w:t>
      </w:r>
      <w:r w:rsidR="00C9457F" w:rsidRPr="007E0781">
        <w:rPr>
          <w:rFonts w:ascii="Garamond" w:hAnsi="Garamond" w:cs="Arial"/>
        </w:rPr>
        <w:t xml:space="preserve"> </w:t>
      </w:r>
      <w:r w:rsidRPr="007E0781">
        <w:rPr>
          <w:rFonts w:ascii="Garamond" w:hAnsi="Garamond" w:cs="Arial"/>
        </w:rPr>
        <w:t>doručenia</w:t>
      </w:r>
      <w:r w:rsidR="00C9457F" w:rsidRPr="007E0781">
        <w:rPr>
          <w:rFonts w:ascii="Garamond" w:hAnsi="Garamond" w:cs="Arial"/>
        </w:rPr>
        <w:t xml:space="preserve"> </w:t>
      </w:r>
      <w:r w:rsidRPr="007E0781">
        <w:rPr>
          <w:rFonts w:ascii="Garamond" w:hAnsi="Garamond" w:cs="Arial"/>
        </w:rPr>
        <w:t>výzvy</w:t>
      </w:r>
      <w:r w:rsidR="00C9457F" w:rsidRPr="007E0781">
        <w:rPr>
          <w:rFonts w:ascii="Garamond" w:hAnsi="Garamond" w:cs="Arial"/>
        </w:rPr>
        <w:t xml:space="preserve"> </w:t>
      </w:r>
      <w:r w:rsidRPr="007E0781">
        <w:rPr>
          <w:rFonts w:ascii="Garamond" w:hAnsi="Garamond" w:cs="Arial"/>
        </w:rPr>
        <w:t>na</w:t>
      </w:r>
      <w:r w:rsidR="00C9457F" w:rsidRPr="007E0781">
        <w:rPr>
          <w:rFonts w:ascii="Garamond" w:hAnsi="Garamond" w:cs="Arial"/>
        </w:rPr>
        <w:t xml:space="preserve"> </w:t>
      </w:r>
      <w:r w:rsidRPr="007E0781">
        <w:rPr>
          <w:rFonts w:ascii="Garamond" w:hAnsi="Garamond" w:cs="Arial"/>
        </w:rPr>
        <w:t>zaplatenie</w:t>
      </w:r>
      <w:r w:rsidR="00C9457F" w:rsidRPr="007E0781">
        <w:rPr>
          <w:rFonts w:ascii="Garamond" w:hAnsi="Garamond" w:cs="Arial"/>
        </w:rPr>
        <w:t xml:space="preserve"> </w:t>
      </w:r>
      <w:r w:rsidRPr="007E0781">
        <w:rPr>
          <w:rFonts w:ascii="Garamond" w:hAnsi="Garamond" w:cs="Arial"/>
        </w:rPr>
        <w:t>zmluvnej</w:t>
      </w:r>
      <w:r w:rsidR="00C9457F" w:rsidRPr="007E0781">
        <w:rPr>
          <w:rFonts w:ascii="Garamond" w:hAnsi="Garamond" w:cs="Arial"/>
        </w:rPr>
        <w:t xml:space="preserve"> </w:t>
      </w:r>
      <w:r w:rsidRPr="007E0781">
        <w:rPr>
          <w:rFonts w:ascii="Garamond" w:hAnsi="Garamond" w:cs="Arial"/>
        </w:rPr>
        <w:t>pokuty.</w:t>
      </w:r>
    </w:p>
    <w:p w14:paraId="23936216" w14:textId="77777777" w:rsidR="00A30BA1" w:rsidRPr="008261DF" w:rsidRDefault="00A30BA1" w:rsidP="00EB4543">
      <w:pPr>
        <w:keepNext/>
        <w:keepLines/>
        <w:tabs>
          <w:tab w:val="left" w:pos="709"/>
        </w:tabs>
        <w:spacing w:after="0" w:line="240" w:lineRule="auto"/>
        <w:ind w:left="709"/>
        <w:contextualSpacing/>
        <w:jc w:val="both"/>
        <w:rPr>
          <w:rFonts w:ascii="Garamond" w:hAnsi="Garamond" w:cs="Arial"/>
        </w:rPr>
      </w:pPr>
    </w:p>
    <w:p w14:paraId="4C7231A7" w14:textId="6B3888BF" w:rsidR="00F71297" w:rsidRPr="008261DF" w:rsidRDefault="00F71297" w:rsidP="00EB4543">
      <w:pPr>
        <w:keepNext/>
        <w:keepLines/>
        <w:numPr>
          <w:ilvl w:val="0"/>
          <w:numId w:val="18"/>
        </w:numPr>
        <w:tabs>
          <w:tab w:val="left" w:pos="709"/>
        </w:tabs>
        <w:spacing w:after="0" w:line="240" w:lineRule="auto"/>
        <w:ind w:left="709" w:hanging="709"/>
        <w:contextualSpacing/>
        <w:jc w:val="both"/>
        <w:rPr>
          <w:rFonts w:ascii="Garamond" w:hAnsi="Garamond" w:cs="Arial"/>
        </w:rPr>
      </w:pPr>
      <w:r w:rsidRPr="008261DF">
        <w:rPr>
          <w:rFonts w:ascii="Garamond" w:hAnsi="Garamond" w:cs="Arial"/>
        </w:rPr>
        <w:t>Objednávateľ si v prípade nároku na zaplatenie sankcie a/alebo nároku na náhradu škody môže sankciu a/alebo škodu odpočítať z akýchkoľvek čiastok splatných v prospech Dodávateľa.</w:t>
      </w:r>
    </w:p>
    <w:p w14:paraId="77DF862B" w14:textId="77777777" w:rsidR="00F71297" w:rsidRPr="006C2FB3" w:rsidRDefault="00F71297" w:rsidP="00EB4543">
      <w:pPr>
        <w:keepNext/>
        <w:keepLines/>
        <w:tabs>
          <w:tab w:val="left" w:pos="709"/>
        </w:tabs>
        <w:spacing w:after="0" w:line="240" w:lineRule="auto"/>
        <w:ind w:left="709"/>
        <w:contextualSpacing/>
        <w:jc w:val="both"/>
        <w:rPr>
          <w:rFonts w:ascii="Garamond" w:hAnsi="Garamond"/>
          <w:b/>
        </w:rPr>
      </w:pPr>
    </w:p>
    <w:p w14:paraId="6826AA66" w14:textId="5EB599F0"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b/>
        </w:rPr>
      </w:pPr>
      <w:r w:rsidRPr="007E0781">
        <w:rPr>
          <w:rFonts w:ascii="Garamond" w:hAnsi="Garamond"/>
        </w:rPr>
        <w:t>Zmluvná</w:t>
      </w:r>
      <w:r w:rsidR="00C9457F" w:rsidRPr="007E0781">
        <w:rPr>
          <w:rFonts w:ascii="Garamond" w:hAnsi="Garamond"/>
        </w:rPr>
        <w:t xml:space="preserve"> </w:t>
      </w:r>
      <w:r w:rsidRPr="007E0781">
        <w:rPr>
          <w:rFonts w:ascii="Garamond" w:hAnsi="Garamond"/>
        </w:rPr>
        <w:t>strana</w:t>
      </w:r>
      <w:r w:rsidR="00C9457F" w:rsidRPr="007E0781">
        <w:rPr>
          <w:rFonts w:ascii="Garamond" w:hAnsi="Garamond"/>
        </w:rPr>
        <w:t xml:space="preserve"> </w:t>
      </w:r>
      <w:r w:rsidRPr="007E0781">
        <w:rPr>
          <w:rFonts w:ascii="Garamond" w:hAnsi="Garamond"/>
        </w:rPr>
        <w:t>zodpovedá</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škodu,</w:t>
      </w:r>
      <w:r w:rsidR="00C9457F" w:rsidRPr="007E0781">
        <w:rPr>
          <w:rFonts w:ascii="Garamond" w:hAnsi="Garamond"/>
        </w:rPr>
        <w:t xml:space="preserve"> </w:t>
      </w:r>
      <w:r w:rsidRPr="007E0781">
        <w:rPr>
          <w:rFonts w:ascii="Garamond" w:hAnsi="Garamond"/>
        </w:rPr>
        <w:t>ktorú</w:t>
      </w:r>
      <w:r w:rsidR="00C9457F" w:rsidRPr="007E0781">
        <w:rPr>
          <w:rFonts w:ascii="Garamond" w:hAnsi="Garamond"/>
        </w:rPr>
        <w:t xml:space="preserve"> </w:t>
      </w:r>
      <w:r w:rsidRPr="007E0781">
        <w:rPr>
          <w:rFonts w:ascii="Garamond" w:hAnsi="Garamond"/>
        </w:rPr>
        <w:t>spôsobí</w:t>
      </w:r>
      <w:r w:rsidR="00C9457F" w:rsidRPr="007E0781">
        <w:rPr>
          <w:rFonts w:ascii="Garamond" w:hAnsi="Garamond"/>
        </w:rPr>
        <w:t xml:space="preserve"> </w:t>
      </w:r>
      <w:r w:rsidRPr="007E0781">
        <w:rPr>
          <w:rFonts w:ascii="Garamond" w:hAnsi="Garamond"/>
        </w:rPr>
        <w:t>druhej</w:t>
      </w:r>
      <w:r w:rsidR="00C9457F" w:rsidRPr="007E0781">
        <w:rPr>
          <w:rFonts w:ascii="Garamond" w:hAnsi="Garamond"/>
        </w:rPr>
        <w:t xml:space="preserve"> </w:t>
      </w:r>
      <w:r w:rsidRPr="007E0781">
        <w:rPr>
          <w:rFonts w:ascii="Garamond" w:hAnsi="Garamond"/>
        </w:rPr>
        <w:t>Zmluvnej</w:t>
      </w:r>
      <w:r w:rsidR="00C9457F" w:rsidRPr="007E0781">
        <w:rPr>
          <w:rFonts w:ascii="Garamond" w:hAnsi="Garamond"/>
        </w:rPr>
        <w:t xml:space="preserve"> </w:t>
      </w:r>
      <w:r w:rsidRPr="007E0781">
        <w:rPr>
          <w:rFonts w:ascii="Garamond" w:hAnsi="Garamond"/>
        </w:rPr>
        <w:t>strane</w:t>
      </w:r>
      <w:r w:rsidR="00C9457F" w:rsidRPr="007E0781">
        <w:rPr>
          <w:rFonts w:ascii="Garamond" w:hAnsi="Garamond"/>
        </w:rPr>
        <w:t xml:space="preserve"> </w:t>
      </w:r>
      <w:r w:rsidRPr="007E0781">
        <w:rPr>
          <w:rFonts w:ascii="Garamond" w:hAnsi="Garamond"/>
        </w:rPr>
        <w:t>porušením</w:t>
      </w:r>
      <w:r w:rsidR="00C9457F" w:rsidRPr="007E0781">
        <w:rPr>
          <w:rFonts w:ascii="Garamond" w:hAnsi="Garamond"/>
        </w:rPr>
        <w:t xml:space="preserve"> </w:t>
      </w:r>
      <w:r w:rsidRPr="007E0781">
        <w:rPr>
          <w:rFonts w:ascii="Garamond" w:hAnsi="Garamond"/>
        </w:rPr>
        <w:t>svojej</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záväzkového</w:t>
      </w:r>
      <w:r w:rsidR="00C9457F" w:rsidRPr="007E0781">
        <w:rPr>
          <w:rFonts w:ascii="Garamond" w:hAnsi="Garamond"/>
        </w:rPr>
        <w:t xml:space="preserve"> </w:t>
      </w:r>
      <w:r w:rsidRPr="007E0781">
        <w:rPr>
          <w:rFonts w:ascii="Garamond" w:hAnsi="Garamond"/>
        </w:rPr>
        <w:t>vzťahu,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povinná</w:t>
      </w:r>
      <w:r w:rsidR="00C9457F" w:rsidRPr="007E0781">
        <w:rPr>
          <w:rFonts w:ascii="Garamond" w:hAnsi="Garamond"/>
        </w:rPr>
        <w:t xml:space="preserve"> </w:t>
      </w:r>
      <w:r w:rsidRPr="007E0781">
        <w:rPr>
          <w:rFonts w:ascii="Garamond" w:hAnsi="Garamond"/>
        </w:rPr>
        <w:t>ju</w:t>
      </w:r>
      <w:r w:rsidR="00C9457F" w:rsidRPr="007E0781">
        <w:rPr>
          <w:rFonts w:ascii="Garamond" w:hAnsi="Garamond"/>
        </w:rPr>
        <w:t xml:space="preserve"> </w:t>
      </w:r>
      <w:r w:rsidRPr="007E0781">
        <w:rPr>
          <w:rFonts w:ascii="Garamond" w:hAnsi="Garamond"/>
        </w:rPr>
        <w:t>nahradiť,</w:t>
      </w:r>
      <w:r w:rsidR="00C9457F" w:rsidRPr="007E0781">
        <w:rPr>
          <w:rFonts w:ascii="Garamond" w:hAnsi="Garamond"/>
        </w:rPr>
        <w:t xml:space="preserve"> </w:t>
      </w:r>
      <w:r w:rsidRPr="007E0781">
        <w:rPr>
          <w:rFonts w:ascii="Garamond" w:hAnsi="Garamond"/>
        </w:rPr>
        <w:t>ibaže</w:t>
      </w:r>
      <w:r w:rsidR="00C9457F" w:rsidRPr="007E0781">
        <w:rPr>
          <w:rFonts w:ascii="Garamond" w:hAnsi="Garamond"/>
        </w:rPr>
        <w:t xml:space="preserve"> </w:t>
      </w:r>
      <w:r w:rsidRPr="007E0781">
        <w:rPr>
          <w:rFonts w:ascii="Garamond" w:hAnsi="Garamond"/>
        </w:rPr>
        <w:t>preukáže,</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porušenie</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bolo</w:t>
      </w:r>
      <w:r w:rsidR="00C9457F" w:rsidRPr="007E0781">
        <w:rPr>
          <w:rFonts w:ascii="Garamond" w:hAnsi="Garamond"/>
        </w:rPr>
        <w:t xml:space="preserve"> </w:t>
      </w:r>
      <w:r w:rsidRPr="007E0781">
        <w:rPr>
          <w:rFonts w:ascii="Garamond" w:hAnsi="Garamond"/>
        </w:rPr>
        <w:t>spôsobené</w:t>
      </w:r>
      <w:r w:rsidR="00C9457F" w:rsidRPr="007E0781">
        <w:rPr>
          <w:rFonts w:ascii="Garamond" w:hAnsi="Garamond"/>
        </w:rPr>
        <w:t xml:space="preserve"> </w:t>
      </w:r>
      <w:r w:rsidRPr="007E0781">
        <w:rPr>
          <w:rFonts w:ascii="Garamond" w:hAnsi="Garamond"/>
        </w:rPr>
        <w:t>okolnosťami</w:t>
      </w:r>
      <w:r w:rsidR="00C9457F" w:rsidRPr="007E0781">
        <w:rPr>
          <w:rFonts w:ascii="Garamond" w:hAnsi="Garamond"/>
        </w:rPr>
        <w:t xml:space="preserve"> </w:t>
      </w:r>
      <w:r w:rsidRPr="007E0781">
        <w:rPr>
          <w:rFonts w:ascii="Garamond" w:hAnsi="Garamond"/>
        </w:rPr>
        <w:t>vylučujúcimi</w:t>
      </w:r>
      <w:r w:rsidR="00C9457F" w:rsidRPr="007E0781">
        <w:rPr>
          <w:rFonts w:ascii="Garamond" w:hAnsi="Garamond"/>
        </w:rPr>
        <w:t xml:space="preserve"> </w:t>
      </w:r>
      <w:r w:rsidRPr="007E0781">
        <w:rPr>
          <w:rFonts w:ascii="Garamond" w:hAnsi="Garamond"/>
        </w:rPr>
        <w:t>zodpovednosť.</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vzniku</w:t>
      </w:r>
      <w:r w:rsidR="00C9457F" w:rsidRPr="007E0781">
        <w:rPr>
          <w:rFonts w:ascii="Garamond" w:hAnsi="Garamond"/>
        </w:rPr>
        <w:t xml:space="preserve"> </w:t>
      </w:r>
      <w:r w:rsidRPr="007E0781">
        <w:rPr>
          <w:rFonts w:ascii="Garamond" w:hAnsi="Garamond"/>
        </w:rPr>
        <w:t>škody</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jej</w:t>
      </w:r>
      <w:r w:rsidR="00C9457F" w:rsidRPr="007E0781">
        <w:rPr>
          <w:rFonts w:ascii="Garamond" w:hAnsi="Garamond"/>
        </w:rPr>
        <w:t xml:space="preserve"> </w:t>
      </w:r>
      <w:r w:rsidRPr="007E0781">
        <w:rPr>
          <w:rFonts w:ascii="Garamond" w:hAnsi="Garamond"/>
        </w:rPr>
        <w:t>náhrade</w:t>
      </w:r>
      <w:r w:rsidR="00C9457F" w:rsidRPr="007E0781">
        <w:rPr>
          <w:rFonts w:ascii="Garamond" w:hAnsi="Garamond"/>
        </w:rPr>
        <w:t xml:space="preserve"> </w:t>
      </w:r>
      <w:r w:rsidRPr="007E0781">
        <w:rPr>
          <w:rFonts w:ascii="Garamond" w:hAnsi="Garamond"/>
        </w:rPr>
        <w:t>budú</w:t>
      </w:r>
      <w:r w:rsidR="00C9457F" w:rsidRPr="007E0781">
        <w:rPr>
          <w:rFonts w:ascii="Garamond" w:hAnsi="Garamond"/>
        </w:rPr>
        <w:t xml:space="preserve"> </w:t>
      </w:r>
      <w:r w:rsidRPr="007E0781">
        <w:rPr>
          <w:rFonts w:ascii="Garamond" w:hAnsi="Garamond"/>
        </w:rPr>
        <w:t>Zmluvné</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postupovať</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373</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proofErr w:type="spellStart"/>
      <w:r w:rsidRPr="007E0781">
        <w:rPr>
          <w:rFonts w:ascii="Garamond" w:hAnsi="Garamond"/>
        </w:rPr>
        <w:t>nasl</w:t>
      </w:r>
      <w:proofErr w:type="spellEnd"/>
      <w:r w:rsidRPr="007E0781">
        <w:rPr>
          <w:rFonts w:ascii="Garamond" w:hAnsi="Garamond"/>
        </w:rPr>
        <w:t>.</w:t>
      </w:r>
      <w:r w:rsidR="00C9457F" w:rsidRPr="007E0781">
        <w:rPr>
          <w:rFonts w:ascii="Garamond" w:hAnsi="Garamond"/>
        </w:rPr>
        <w:t xml:space="preserve"> </w:t>
      </w:r>
      <w:r w:rsidRPr="007E0781">
        <w:rPr>
          <w:rFonts w:ascii="Garamond" w:hAnsi="Garamond"/>
        </w:rPr>
        <w:t>Obchodného</w:t>
      </w:r>
      <w:r w:rsidR="00C9457F" w:rsidRPr="007E0781">
        <w:rPr>
          <w:rFonts w:ascii="Garamond" w:hAnsi="Garamond"/>
        </w:rPr>
        <w:t xml:space="preserve"> </w:t>
      </w:r>
      <w:r w:rsidRPr="007E0781">
        <w:rPr>
          <w:rFonts w:ascii="Garamond" w:hAnsi="Garamond"/>
        </w:rPr>
        <w:t>zákonníka.</w:t>
      </w:r>
    </w:p>
    <w:p w14:paraId="51ADE165" w14:textId="77777777" w:rsidR="00786481" w:rsidRPr="007E0781" w:rsidRDefault="00786481" w:rsidP="00EB4543">
      <w:pPr>
        <w:keepNext/>
        <w:keepLines/>
        <w:tabs>
          <w:tab w:val="left" w:pos="426"/>
          <w:tab w:val="left" w:pos="709"/>
        </w:tabs>
        <w:spacing w:after="0" w:line="240" w:lineRule="auto"/>
        <w:ind w:left="709" w:hanging="709"/>
        <w:jc w:val="both"/>
        <w:rPr>
          <w:rFonts w:ascii="Garamond" w:eastAsia="Calibri" w:hAnsi="Garamond"/>
        </w:rPr>
      </w:pPr>
    </w:p>
    <w:p w14:paraId="4E221F62" w14:textId="77777777" w:rsidR="00013130" w:rsidRPr="007E0781" w:rsidRDefault="00BF67B7" w:rsidP="00EB4543">
      <w:pPr>
        <w:keepNext/>
        <w:keepLines/>
        <w:numPr>
          <w:ilvl w:val="0"/>
          <w:numId w:val="3"/>
        </w:numPr>
        <w:tabs>
          <w:tab w:val="left" w:pos="720"/>
        </w:tabs>
        <w:spacing w:after="0" w:line="240" w:lineRule="auto"/>
        <w:ind w:hanging="720"/>
        <w:jc w:val="both"/>
        <w:outlineLvl w:val="1"/>
        <w:rPr>
          <w:rFonts w:ascii="Garamond" w:hAnsi="Garamond"/>
          <w:b/>
          <w:bCs/>
          <w:caps/>
        </w:rPr>
      </w:pPr>
      <w:r w:rsidRPr="007E0781">
        <w:rPr>
          <w:rFonts w:ascii="Garamond" w:hAnsi="Garamond" w:cs="Arial"/>
          <w:b/>
          <w:bCs/>
          <w:lang w:eastAsia="ar-SA"/>
        </w:rPr>
        <w:t>KOMUNIKÁCIA</w:t>
      </w:r>
    </w:p>
    <w:p w14:paraId="0E1AC8C6" w14:textId="77777777" w:rsidR="00013130" w:rsidRPr="007E0781" w:rsidRDefault="00013130" w:rsidP="00EB4543">
      <w:pPr>
        <w:keepNext/>
        <w:keepLines/>
        <w:numPr>
          <w:ilvl w:val="0"/>
          <w:numId w:val="7"/>
        </w:numPr>
        <w:tabs>
          <w:tab w:val="num" w:pos="360"/>
        </w:tabs>
        <w:spacing w:after="0" w:line="240" w:lineRule="auto"/>
        <w:ind w:left="0"/>
        <w:jc w:val="both"/>
        <w:rPr>
          <w:rFonts w:ascii="Garamond" w:hAnsi="Garamond"/>
          <w:bCs/>
        </w:rPr>
      </w:pPr>
    </w:p>
    <w:p w14:paraId="34950310" w14:textId="1286E62E" w:rsidR="002701A3" w:rsidRPr="007E0781" w:rsidRDefault="002701A3" w:rsidP="00EB4543">
      <w:pPr>
        <w:pStyle w:val="Odstavecseseznamem"/>
        <w:keepNext/>
        <w:keepLines/>
        <w:numPr>
          <w:ilvl w:val="1"/>
          <w:numId w:val="22"/>
        </w:numPr>
        <w:tabs>
          <w:tab w:val="num" w:pos="720"/>
        </w:tabs>
        <w:spacing w:after="0" w:line="240" w:lineRule="auto"/>
        <w:ind w:hanging="720"/>
        <w:jc w:val="both"/>
        <w:rPr>
          <w:rFonts w:ascii="Garamond" w:hAnsi="Garamond"/>
        </w:rPr>
      </w:pPr>
      <w:r w:rsidRPr="007E0781">
        <w:rPr>
          <w:rFonts w:ascii="Garamond" w:hAnsi="Garamond"/>
        </w:rPr>
        <w:t>Pokiaľ</w:t>
      </w:r>
      <w:r w:rsidR="00C9457F" w:rsidRPr="007E0781">
        <w:rPr>
          <w:rFonts w:ascii="Garamond" w:hAnsi="Garamond"/>
        </w:rPr>
        <w:t xml:space="preserve"> </w:t>
      </w:r>
      <w:r w:rsidRPr="007E0781">
        <w:rPr>
          <w:rFonts w:ascii="Garamond" w:hAnsi="Garamond"/>
        </w:rPr>
        <w:t>nie</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Zmluve</w:t>
      </w:r>
      <w:r w:rsidR="00C9457F" w:rsidRPr="007E0781">
        <w:rPr>
          <w:rFonts w:ascii="Garamond" w:hAnsi="Garamond"/>
        </w:rPr>
        <w:t xml:space="preserve"> </w:t>
      </w:r>
      <w:r w:rsidRPr="007E0781">
        <w:rPr>
          <w:rFonts w:ascii="Garamond" w:hAnsi="Garamond"/>
        </w:rPr>
        <w:t>uvedené</w:t>
      </w:r>
      <w:r w:rsidR="00C9457F" w:rsidRPr="007E0781">
        <w:rPr>
          <w:rFonts w:ascii="Garamond" w:hAnsi="Garamond"/>
        </w:rPr>
        <w:t xml:space="preserve"> </w:t>
      </w:r>
      <w:r w:rsidRPr="007E0781">
        <w:rPr>
          <w:rFonts w:ascii="Garamond" w:hAnsi="Garamond"/>
        </w:rPr>
        <w:t>inak,</w:t>
      </w:r>
      <w:r w:rsidR="00C9457F" w:rsidRPr="007E0781">
        <w:rPr>
          <w:rFonts w:ascii="Garamond" w:hAnsi="Garamond"/>
        </w:rPr>
        <w:t xml:space="preserve"> </w:t>
      </w:r>
      <w:r w:rsidRPr="007E0781">
        <w:rPr>
          <w:rFonts w:ascii="Garamond" w:hAnsi="Garamond"/>
        </w:rPr>
        <w:t>akákoľvek</w:t>
      </w:r>
      <w:r w:rsidR="00C9457F" w:rsidRPr="007E0781">
        <w:rPr>
          <w:rFonts w:ascii="Garamond" w:hAnsi="Garamond"/>
        </w:rPr>
        <w:t xml:space="preserve"> </w:t>
      </w:r>
      <w:r w:rsidRPr="007E0781">
        <w:rPr>
          <w:rFonts w:ascii="Garamond" w:hAnsi="Garamond"/>
        </w:rPr>
        <w:t>komunikácia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iné</w:t>
      </w:r>
      <w:r w:rsidR="00C9457F" w:rsidRPr="007E0781">
        <w:rPr>
          <w:rFonts w:ascii="Garamond" w:hAnsi="Garamond"/>
        </w:rPr>
        <w:t xml:space="preserve"> </w:t>
      </w:r>
      <w:r w:rsidRPr="007E0781">
        <w:rPr>
          <w:rFonts w:ascii="Garamond" w:hAnsi="Garamond"/>
        </w:rPr>
        <w:t>úkony</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súvislosti</w:t>
      </w:r>
      <w:r w:rsidR="00C9457F" w:rsidRPr="007E0781">
        <w:rPr>
          <w:rFonts w:ascii="Garamond" w:hAnsi="Garamond"/>
        </w:rPr>
        <w:t xml:space="preserve"> </w:t>
      </w:r>
      <w:r w:rsidRPr="007E0781">
        <w:rPr>
          <w:rFonts w:ascii="Garamond" w:hAnsi="Garamond"/>
        </w:rPr>
        <w:t>so</w:t>
      </w:r>
      <w:r w:rsidR="00C9457F" w:rsidRPr="007E0781">
        <w:rPr>
          <w:rFonts w:ascii="Garamond" w:hAnsi="Garamond"/>
        </w:rPr>
        <w:t xml:space="preserve"> </w:t>
      </w:r>
      <w:r w:rsidRPr="007E0781">
        <w:rPr>
          <w:rFonts w:ascii="Garamond" w:hAnsi="Garamond"/>
        </w:rPr>
        <w:t>Zmluvou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jej</w:t>
      </w:r>
      <w:r w:rsidR="00C9457F" w:rsidRPr="007E0781">
        <w:rPr>
          <w:rFonts w:ascii="Garamond" w:hAnsi="Garamond"/>
        </w:rPr>
        <w:t xml:space="preserve"> </w:t>
      </w:r>
      <w:r w:rsidRPr="007E0781">
        <w:rPr>
          <w:rFonts w:ascii="Garamond" w:hAnsi="Garamond"/>
        </w:rPr>
        <w:t>plnením,</w:t>
      </w:r>
      <w:r w:rsidR="00C9457F" w:rsidRPr="007E0781">
        <w:rPr>
          <w:rFonts w:ascii="Garamond" w:hAnsi="Garamond"/>
        </w:rPr>
        <w:t xml:space="preserve"> </w:t>
      </w:r>
      <w:r w:rsidRPr="007E0781">
        <w:rPr>
          <w:rFonts w:ascii="Garamond" w:hAnsi="Garamond"/>
        </w:rPr>
        <w:t>musia</w:t>
      </w:r>
      <w:r w:rsidR="00C9457F" w:rsidRPr="007E0781">
        <w:rPr>
          <w:rFonts w:ascii="Garamond" w:hAnsi="Garamond"/>
        </w:rPr>
        <w:t xml:space="preserve"> </w:t>
      </w:r>
      <w:r w:rsidRPr="007E0781">
        <w:rPr>
          <w:rFonts w:ascii="Garamond" w:hAnsi="Garamond"/>
        </w:rPr>
        <w:t>byť</w:t>
      </w:r>
      <w:r w:rsidR="00C9457F" w:rsidRPr="007E0781">
        <w:rPr>
          <w:rFonts w:ascii="Garamond" w:hAnsi="Garamond"/>
        </w:rPr>
        <w:t xml:space="preserve"> </w:t>
      </w:r>
      <w:r w:rsidRPr="007E0781">
        <w:rPr>
          <w:rFonts w:ascii="Garamond" w:hAnsi="Garamond"/>
        </w:rPr>
        <w:t>urobené</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písomnej</w:t>
      </w:r>
      <w:r w:rsidR="00C9457F" w:rsidRPr="007E0781">
        <w:rPr>
          <w:rFonts w:ascii="Garamond" w:hAnsi="Garamond"/>
        </w:rPr>
        <w:t xml:space="preserve"> </w:t>
      </w:r>
      <w:r w:rsidRPr="007E0781">
        <w:rPr>
          <w:rFonts w:ascii="Garamond" w:hAnsi="Garamond"/>
        </w:rPr>
        <w:t>forme</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doručené</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adresy</w:t>
      </w:r>
      <w:r w:rsidR="00C9457F" w:rsidRPr="007E0781">
        <w:rPr>
          <w:rFonts w:ascii="Garamond" w:hAnsi="Garamond"/>
        </w:rPr>
        <w:t xml:space="preserve"> </w:t>
      </w:r>
      <w:r w:rsidRPr="007E0781">
        <w:rPr>
          <w:rFonts w:ascii="Garamond" w:hAnsi="Garamond"/>
        </w:rPr>
        <w:t>uvedené</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záhlaví</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iné</w:t>
      </w:r>
      <w:r w:rsidR="00C9457F" w:rsidRPr="007E0781">
        <w:rPr>
          <w:rFonts w:ascii="Garamond" w:hAnsi="Garamond"/>
        </w:rPr>
        <w:t xml:space="preserve"> </w:t>
      </w:r>
      <w:r w:rsidRPr="007E0781">
        <w:rPr>
          <w:rFonts w:ascii="Garamond" w:hAnsi="Garamond"/>
        </w:rPr>
        <w:t>adresy</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kontaktné</w:t>
      </w:r>
      <w:r w:rsidR="00C9457F" w:rsidRPr="007E0781">
        <w:rPr>
          <w:rFonts w:ascii="Garamond" w:hAnsi="Garamond"/>
        </w:rPr>
        <w:t xml:space="preserve"> </w:t>
      </w:r>
      <w:r w:rsidRPr="007E0781">
        <w:rPr>
          <w:rFonts w:ascii="Garamond" w:hAnsi="Garamond"/>
        </w:rPr>
        <w:t>osoby,</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Zmluvné</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navzájom</w:t>
      </w:r>
      <w:r w:rsidR="00C9457F" w:rsidRPr="007E0781">
        <w:rPr>
          <w:rFonts w:ascii="Garamond" w:hAnsi="Garamond"/>
        </w:rPr>
        <w:t xml:space="preserve"> </w:t>
      </w:r>
      <w:r w:rsidRPr="007E0781">
        <w:rPr>
          <w:rFonts w:ascii="Garamond" w:hAnsi="Garamond"/>
        </w:rPr>
        <w:t>písomne</w:t>
      </w:r>
      <w:r w:rsidR="00C9457F" w:rsidRPr="007E0781">
        <w:rPr>
          <w:rFonts w:ascii="Garamond" w:hAnsi="Garamond"/>
        </w:rPr>
        <w:t xml:space="preserve"> </w:t>
      </w:r>
      <w:r w:rsidRPr="007E0781">
        <w:rPr>
          <w:rFonts w:ascii="Garamond" w:hAnsi="Garamond"/>
        </w:rPr>
        <w:t>oznámia.</w:t>
      </w:r>
    </w:p>
    <w:p w14:paraId="53A339F4" w14:textId="77777777" w:rsidR="002701A3" w:rsidRPr="007E0781" w:rsidRDefault="002701A3" w:rsidP="00EB4543">
      <w:pPr>
        <w:pStyle w:val="Odstavecseseznamem"/>
        <w:keepNext/>
        <w:keepLines/>
        <w:spacing w:after="0" w:line="240" w:lineRule="auto"/>
        <w:jc w:val="both"/>
        <w:rPr>
          <w:rFonts w:ascii="Garamond" w:hAnsi="Garamond"/>
        </w:rPr>
      </w:pPr>
    </w:p>
    <w:p w14:paraId="37F327DF" w14:textId="16ACC333" w:rsidR="002701A3" w:rsidRPr="007E0781" w:rsidRDefault="002701A3" w:rsidP="00EB4543">
      <w:pPr>
        <w:pStyle w:val="Odstavecseseznamem"/>
        <w:keepNext/>
        <w:keepLines/>
        <w:numPr>
          <w:ilvl w:val="1"/>
          <w:numId w:val="22"/>
        </w:numPr>
        <w:tabs>
          <w:tab w:val="num" w:pos="720"/>
        </w:tabs>
        <w:spacing w:after="0" w:line="240" w:lineRule="auto"/>
        <w:ind w:hanging="720"/>
        <w:jc w:val="both"/>
        <w:rPr>
          <w:rFonts w:ascii="Garamond" w:hAnsi="Garamond"/>
        </w:rPr>
      </w:pPr>
      <w:r w:rsidRPr="007E0781">
        <w:rPr>
          <w:rFonts w:ascii="Garamond" w:hAnsi="Garamond"/>
        </w:rPr>
        <w:t>Zmluvné</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dohodli,</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akékoľvek</w:t>
      </w:r>
      <w:r w:rsidR="00C9457F" w:rsidRPr="007E0781">
        <w:rPr>
          <w:rFonts w:ascii="Garamond" w:hAnsi="Garamond"/>
        </w:rPr>
        <w:t xml:space="preserve"> </w:t>
      </w:r>
      <w:r w:rsidRPr="007E0781">
        <w:rPr>
          <w:rFonts w:ascii="Garamond" w:hAnsi="Garamond"/>
        </w:rPr>
        <w:t>oznámenie</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iná</w:t>
      </w:r>
      <w:r w:rsidR="00C9457F" w:rsidRPr="007E0781">
        <w:rPr>
          <w:rFonts w:ascii="Garamond" w:hAnsi="Garamond"/>
        </w:rPr>
        <w:t xml:space="preserve"> </w:t>
      </w:r>
      <w:r w:rsidRPr="007E0781">
        <w:rPr>
          <w:rFonts w:ascii="Garamond" w:hAnsi="Garamond"/>
        </w:rPr>
        <w:t>formálna</w:t>
      </w:r>
      <w:r w:rsidR="00C9457F" w:rsidRPr="007E0781">
        <w:rPr>
          <w:rFonts w:ascii="Garamond" w:hAnsi="Garamond"/>
        </w:rPr>
        <w:t xml:space="preserve"> </w:t>
      </w:r>
      <w:r w:rsidRPr="007E0781">
        <w:rPr>
          <w:rFonts w:ascii="Garamond" w:hAnsi="Garamond"/>
        </w:rPr>
        <w:t>korešpondencia</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budú</w:t>
      </w:r>
      <w:r w:rsidR="00C9457F" w:rsidRPr="007E0781">
        <w:rPr>
          <w:rFonts w:ascii="Garamond" w:hAnsi="Garamond"/>
        </w:rPr>
        <w:t xml:space="preserve"> </w:t>
      </w:r>
      <w:r w:rsidRPr="007E0781">
        <w:rPr>
          <w:rFonts w:ascii="Garamond" w:hAnsi="Garamond"/>
        </w:rPr>
        <w:t>pre</w:t>
      </w:r>
      <w:r w:rsidR="00C9457F" w:rsidRPr="007E0781">
        <w:rPr>
          <w:rFonts w:ascii="Garamond" w:hAnsi="Garamond"/>
        </w:rPr>
        <w:t xml:space="preserve"> </w:t>
      </w:r>
      <w:r w:rsidRPr="007E0781">
        <w:rPr>
          <w:rFonts w:ascii="Garamond" w:hAnsi="Garamond"/>
        </w:rPr>
        <w:t>účely</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považovať</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doručené:</w:t>
      </w:r>
    </w:p>
    <w:p w14:paraId="7CC93764" w14:textId="77777777" w:rsidR="00786481" w:rsidRPr="007E0781" w:rsidRDefault="00786481" w:rsidP="00EB4543">
      <w:pPr>
        <w:pStyle w:val="Odstavecseseznamem"/>
        <w:keepNext/>
        <w:keepLines/>
        <w:spacing w:after="0" w:line="240" w:lineRule="auto"/>
        <w:jc w:val="both"/>
        <w:rPr>
          <w:rFonts w:ascii="Garamond" w:hAnsi="Garamond"/>
        </w:rPr>
      </w:pPr>
    </w:p>
    <w:p w14:paraId="64896733" w14:textId="3D1A84B0" w:rsidR="002701A3" w:rsidRPr="007E0781" w:rsidRDefault="002701A3" w:rsidP="00EB4543">
      <w:pPr>
        <w:keepNext/>
        <w:keepLines/>
        <w:numPr>
          <w:ilvl w:val="0"/>
          <w:numId w:val="23"/>
        </w:numPr>
        <w:spacing w:after="0" w:line="240" w:lineRule="auto"/>
        <w:ind w:left="1418" w:hanging="709"/>
        <w:contextualSpacing/>
        <w:jc w:val="both"/>
        <w:rPr>
          <w:rFonts w:ascii="Garamond" w:hAnsi="Garamond"/>
          <w:lang w:eastAsia="cs-CZ"/>
        </w:rPr>
      </w:pP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deň</w:t>
      </w:r>
      <w:r w:rsidR="00C9457F" w:rsidRPr="007E0781">
        <w:rPr>
          <w:rFonts w:ascii="Garamond" w:hAnsi="Garamond"/>
          <w:lang w:eastAsia="cs-CZ"/>
        </w:rPr>
        <w:t xml:space="preserve"> </w:t>
      </w:r>
      <w:r w:rsidRPr="007E0781">
        <w:rPr>
          <w:rFonts w:ascii="Garamond" w:hAnsi="Garamond"/>
          <w:lang w:eastAsia="cs-CZ"/>
        </w:rPr>
        <w:t>doručenia</w:t>
      </w:r>
      <w:r w:rsidR="00C9457F" w:rsidRPr="007E0781">
        <w:rPr>
          <w:rFonts w:ascii="Garamond" w:hAnsi="Garamond"/>
          <w:lang w:eastAsia="cs-CZ"/>
        </w:rPr>
        <w:t xml:space="preserve"> </w:t>
      </w:r>
      <w:r w:rsidRPr="007E0781">
        <w:rPr>
          <w:rFonts w:ascii="Garamond" w:hAnsi="Garamond"/>
          <w:lang w:eastAsia="cs-CZ"/>
        </w:rPr>
        <w:t>zásielky,</w:t>
      </w:r>
      <w:r w:rsidR="00C9457F" w:rsidRPr="007E0781">
        <w:rPr>
          <w:rFonts w:ascii="Garamond" w:hAnsi="Garamond"/>
          <w:lang w:eastAsia="cs-CZ"/>
        </w:rPr>
        <w:t xml:space="preserve"> </w:t>
      </w:r>
      <w:r w:rsidRPr="007E0781">
        <w:rPr>
          <w:rFonts w:ascii="Garamond" w:hAnsi="Garamond"/>
          <w:lang w:eastAsia="cs-CZ"/>
        </w:rPr>
        <w:t>ak</w:t>
      </w:r>
      <w:r w:rsidR="00C9457F" w:rsidRPr="007E0781">
        <w:rPr>
          <w:rFonts w:ascii="Garamond" w:hAnsi="Garamond"/>
          <w:lang w:eastAsia="cs-CZ"/>
        </w:rPr>
        <w:t xml:space="preserve"> </w:t>
      </w:r>
      <w:r w:rsidRPr="007E0781">
        <w:rPr>
          <w:rFonts w:ascii="Garamond" w:hAnsi="Garamond"/>
          <w:lang w:eastAsia="cs-CZ"/>
        </w:rPr>
        <w:t>bola</w:t>
      </w:r>
      <w:r w:rsidR="00C9457F" w:rsidRPr="007E0781">
        <w:rPr>
          <w:rFonts w:ascii="Garamond" w:hAnsi="Garamond"/>
          <w:lang w:eastAsia="cs-CZ"/>
        </w:rPr>
        <w:t xml:space="preserve"> </w:t>
      </w:r>
      <w:r w:rsidRPr="007E0781">
        <w:rPr>
          <w:rFonts w:ascii="Garamond" w:hAnsi="Garamond"/>
          <w:lang w:eastAsia="cs-CZ"/>
        </w:rPr>
        <w:t>zásielka</w:t>
      </w:r>
      <w:r w:rsidR="00C9457F" w:rsidRPr="007E0781">
        <w:rPr>
          <w:rFonts w:ascii="Garamond" w:hAnsi="Garamond"/>
          <w:lang w:eastAsia="cs-CZ"/>
        </w:rPr>
        <w:t xml:space="preserve"> </w:t>
      </w:r>
      <w:r w:rsidRPr="007E0781">
        <w:rPr>
          <w:rFonts w:ascii="Garamond" w:hAnsi="Garamond"/>
          <w:lang w:eastAsia="cs-CZ"/>
        </w:rPr>
        <w:t>doručená</w:t>
      </w:r>
      <w:r w:rsidR="00C9457F" w:rsidRPr="007E0781">
        <w:rPr>
          <w:rFonts w:ascii="Garamond" w:hAnsi="Garamond"/>
          <w:lang w:eastAsia="cs-CZ"/>
        </w:rPr>
        <w:t xml:space="preserve"> </w:t>
      </w:r>
      <w:r w:rsidRPr="007E0781">
        <w:rPr>
          <w:rFonts w:ascii="Garamond" w:hAnsi="Garamond"/>
          <w:lang w:eastAsia="cs-CZ"/>
        </w:rPr>
        <w:t>osobne</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kuriér</w:t>
      </w:r>
      <w:r w:rsidR="00786481" w:rsidRPr="007E0781">
        <w:rPr>
          <w:rFonts w:ascii="Garamond" w:hAnsi="Garamond"/>
          <w:lang w:eastAsia="cs-CZ"/>
        </w:rPr>
        <w:t>skou</w:t>
      </w:r>
      <w:r w:rsidR="00C9457F" w:rsidRPr="007E0781">
        <w:rPr>
          <w:rFonts w:ascii="Garamond" w:hAnsi="Garamond"/>
          <w:lang w:eastAsia="cs-CZ"/>
        </w:rPr>
        <w:t xml:space="preserve"> </w:t>
      </w:r>
      <w:r w:rsidRPr="007E0781">
        <w:rPr>
          <w:rFonts w:ascii="Garamond" w:hAnsi="Garamond"/>
          <w:lang w:eastAsia="cs-CZ"/>
        </w:rPr>
        <w:t>službou;</w:t>
      </w:r>
      <w:r w:rsidR="00C9457F" w:rsidRPr="007E0781">
        <w:rPr>
          <w:rFonts w:ascii="Garamond" w:hAnsi="Garamond"/>
          <w:lang w:eastAsia="cs-CZ"/>
        </w:rPr>
        <w:t xml:space="preserve"> </w:t>
      </w:r>
      <w:r w:rsidRPr="007E0781">
        <w:rPr>
          <w:rFonts w:ascii="Garamond" w:hAnsi="Garamond"/>
          <w:lang w:eastAsia="cs-CZ"/>
        </w:rPr>
        <w:t>alebo</w:t>
      </w:r>
    </w:p>
    <w:p w14:paraId="064907B7" w14:textId="77777777" w:rsidR="002701A3" w:rsidRPr="007E0781" w:rsidRDefault="002701A3" w:rsidP="00EB4543">
      <w:pPr>
        <w:keepNext/>
        <w:keepLines/>
        <w:spacing w:after="0" w:line="240" w:lineRule="auto"/>
        <w:ind w:left="1418"/>
        <w:contextualSpacing/>
        <w:jc w:val="both"/>
        <w:rPr>
          <w:rFonts w:ascii="Garamond" w:hAnsi="Garamond"/>
          <w:lang w:eastAsia="cs-CZ"/>
        </w:rPr>
      </w:pPr>
    </w:p>
    <w:p w14:paraId="3AB9B872" w14:textId="65ED9F6F" w:rsidR="002701A3" w:rsidRPr="007E0781" w:rsidRDefault="002701A3" w:rsidP="00EB4543">
      <w:pPr>
        <w:keepNext/>
        <w:keepLines/>
        <w:numPr>
          <w:ilvl w:val="0"/>
          <w:numId w:val="23"/>
        </w:numPr>
        <w:spacing w:after="0" w:line="240" w:lineRule="auto"/>
        <w:ind w:left="1418" w:hanging="709"/>
        <w:contextualSpacing/>
        <w:jc w:val="both"/>
        <w:rPr>
          <w:rFonts w:ascii="Garamond" w:hAnsi="Garamond"/>
          <w:lang w:eastAsia="cs-CZ"/>
        </w:rPr>
      </w:pPr>
      <w:r w:rsidRPr="007E0781">
        <w:rPr>
          <w:rFonts w:ascii="Garamond" w:hAnsi="Garamond"/>
          <w:lang w:eastAsia="cs-CZ"/>
        </w:rPr>
        <w:t>5</w:t>
      </w:r>
      <w:r w:rsidR="00BD2FDB" w:rsidRPr="007E0781">
        <w:rPr>
          <w:rFonts w:ascii="Garamond" w:hAnsi="Garamond"/>
          <w:lang w:eastAsia="cs-CZ"/>
        </w:rPr>
        <w:t>.</w:t>
      </w:r>
      <w:r w:rsidR="00C9457F" w:rsidRPr="007E0781">
        <w:rPr>
          <w:rFonts w:ascii="Garamond" w:hAnsi="Garamond"/>
          <w:lang w:eastAsia="cs-CZ"/>
        </w:rPr>
        <w:t xml:space="preserve"> </w:t>
      </w:r>
      <w:r w:rsidRPr="007E0781">
        <w:rPr>
          <w:rFonts w:ascii="Garamond" w:hAnsi="Garamond"/>
          <w:lang w:eastAsia="cs-CZ"/>
        </w:rPr>
        <w:t>(piaty)</w:t>
      </w:r>
      <w:r w:rsidR="00C9457F" w:rsidRPr="007E0781">
        <w:rPr>
          <w:rFonts w:ascii="Garamond" w:hAnsi="Garamond"/>
          <w:lang w:eastAsia="cs-CZ"/>
        </w:rPr>
        <w:t xml:space="preserve"> </w:t>
      </w:r>
      <w:r w:rsidRPr="007E0781">
        <w:rPr>
          <w:rFonts w:ascii="Garamond" w:hAnsi="Garamond"/>
          <w:lang w:eastAsia="cs-CZ"/>
        </w:rPr>
        <w:t>Pracovný</w:t>
      </w:r>
      <w:r w:rsidR="00C9457F" w:rsidRPr="007E0781">
        <w:rPr>
          <w:rFonts w:ascii="Garamond" w:hAnsi="Garamond"/>
          <w:lang w:eastAsia="cs-CZ"/>
        </w:rPr>
        <w:t xml:space="preserve"> </w:t>
      </w:r>
      <w:r w:rsidRPr="007E0781">
        <w:rPr>
          <w:rFonts w:ascii="Garamond" w:hAnsi="Garamond"/>
          <w:lang w:eastAsia="cs-CZ"/>
        </w:rPr>
        <w:t>deň</w:t>
      </w:r>
      <w:r w:rsidR="00C9457F" w:rsidRPr="007E0781">
        <w:rPr>
          <w:rFonts w:ascii="Garamond" w:hAnsi="Garamond"/>
          <w:lang w:eastAsia="cs-CZ"/>
        </w:rPr>
        <w:t xml:space="preserve"> </w:t>
      </w:r>
      <w:r w:rsidRPr="007E0781">
        <w:rPr>
          <w:rFonts w:ascii="Garamond" w:hAnsi="Garamond"/>
          <w:lang w:eastAsia="cs-CZ"/>
        </w:rPr>
        <w:t>nasledujúci</w:t>
      </w:r>
      <w:r w:rsidR="00C9457F" w:rsidRPr="007E0781">
        <w:rPr>
          <w:rFonts w:ascii="Garamond" w:hAnsi="Garamond"/>
          <w:lang w:eastAsia="cs-CZ"/>
        </w:rPr>
        <w:t xml:space="preserve"> </w:t>
      </w:r>
      <w:r w:rsidRPr="007E0781">
        <w:rPr>
          <w:rFonts w:ascii="Garamond" w:hAnsi="Garamond"/>
          <w:lang w:eastAsia="cs-CZ"/>
        </w:rPr>
        <w:t>po</w:t>
      </w:r>
      <w:r w:rsidR="00C9457F" w:rsidRPr="007E0781">
        <w:rPr>
          <w:rFonts w:ascii="Garamond" w:hAnsi="Garamond"/>
          <w:lang w:eastAsia="cs-CZ"/>
        </w:rPr>
        <w:t xml:space="preserve"> </w:t>
      </w:r>
      <w:r w:rsidRPr="007E0781">
        <w:rPr>
          <w:rFonts w:ascii="Garamond" w:hAnsi="Garamond"/>
          <w:lang w:eastAsia="cs-CZ"/>
        </w:rPr>
        <w:t>dni</w:t>
      </w:r>
      <w:r w:rsidR="00C9457F" w:rsidRPr="007E0781">
        <w:rPr>
          <w:rFonts w:ascii="Garamond" w:hAnsi="Garamond"/>
          <w:lang w:eastAsia="cs-CZ"/>
        </w:rPr>
        <w:t xml:space="preserve"> </w:t>
      </w:r>
      <w:r w:rsidRPr="007E0781">
        <w:rPr>
          <w:rFonts w:ascii="Garamond" w:hAnsi="Garamond"/>
          <w:lang w:eastAsia="cs-CZ"/>
        </w:rPr>
        <w:t>podania</w:t>
      </w:r>
      <w:r w:rsidR="00C9457F" w:rsidRPr="007E0781">
        <w:rPr>
          <w:rFonts w:ascii="Garamond" w:hAnsi="Garamond"/>
          <w:lang w:eastAsia="cs-CZ"/>
        </w:rPr>
        <w:t xml:space="preserve"> </w:t>
      </w:r>
      <w:r w:rsidRPr="007E0781">
        <w:rPr>
          <w:rFonts w:ascii="Garamond" w:hAnsi="Garamond"/>
          <w:lang w:eastAsia="cs-CZ"/>
        </w:rPr>
        <w:t>zásielky</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pošte,</w:t>
      </w:r>
      <w:r w:rsidR="00C9457F" w:rsidRPr="007E0781">
        <w:rPr>
          <w:rFonts w:ascii="Garamond" w:hAnsi="Garamond"/>
          <w:lang w:eastAsia="cs-CZ"/>
        </w:rPr>
        <w:t xml:space="preserve"> </w:t>
      </w:r>
      <w:r w:rsidRPr="007E0781">
        <w:rPr>
          <w:rFonts w:ascii="Garamond" w:hAnsi="Garamond"/>
          <w:lang w:eastAsia="cs-CZ"/>
        </w:rPr>
        <w:t>ak</w:t>
      </w:r>
      <w:r w:rsidR="00C9457F" w:rsidRPr="007E0781">
        <w:rPr>
          <w:rFonts w:ascii="Garamond" w:hAnsi="Garamond"/>
          <w:lang w:eastAsia="cs-CZ"/>
        </w:rPr>
        <w:t xml:space="preserve"> </w:t>
      </w:r>
      <w:r w:rsidRPr="007E0781">
        <w:rPr>
          <w:rFonts w:ascii="Garamond" w:hAnsi="Garamond"/>
          <w:lang w:eastAsia="cs-CZ"/>
        </w:rPr>
        <w:t>bola</w:t>
      </w:r>
      <w:r w:rsidR="00C9457F" w:rsidRPr="007E0781">
        <w:rPr>
          <w:rFonts w:ascii="Garamond" w:hAnsi="Garamond"/>
          <w:lang w:eastAsia="cs-CZ"/>
        </w:rPr>
        <w:t xml:space="preserve"> </w:t>
      </w:r>
      <w:r w:rsidRPr="007E0781">
        <w:rPr>
          <w:rFonts w:ascii="Garamond" w:hAnsi="Garamond"/>
          <w:lang w:eastAsia="cs-CZ"/>
        </w:rPr>
        <w:t>zásielka</w:t>
      </w:r>
      <w:r w:rsidR="00C9457F" w:rsidRPr="007E0781">
        <w:rPr>
          <w:rFonts w:ascii="Garamond" w:hAnsi="Garamond"/>
          <w:lang w:eastAsia="cs-CZ"/>
        </w:rPr>
        <w:t xml:space="preserve"> </w:t>
      </w:r>
      <w:r w:rsidRPr="007E0781">
        <w:rPr>
          <w:rFonts w:ascii="Garamond" w:hAnsi="Garamond"/>
          <w:lang w:eastAsia="cs-CZ"/>
        </w:rPr>
        <w:t>poslaná</w:t>
      </w:r>
      <w:r w:rsidR="00C9457F" w:rsidRPr="007E0781">
        <w:rPr>
          <w:rFonts w:ascii="Garamond" w:hAnsi="Garamond"/>
          <w:lang w:eastAsia="cs-CZ"/>
        </w:rPr>
        <w:t xml:space="preserve"> </w:t>
      </w:r>
      <w:r w:rsidRPr="007E0781">
        <w:rPr>
          <w:rFonts w:ascii="Garamond" w:hAnsi="Garamond"/>
          <w:lang w:eastAsia="cs-CZ"/>
        </w:rPr>
        <w:t>doporučenou</w:t>
      </w:r>
      <w:r w:rsidR="00C9457F" w:rsidRPr="007E0781">
        <w:rPr>
          <w:rFonts w:ascii="Garamond" w:hAnsi="Garamond"/>
          <w:lang w:eastAsia="cs-CZ"/>
        </w:rPr>
        <w:t xml:space="preserve"> </w:t>
      </w:r>
      <w:r w:rsidRPr="007E0781">
        <w:rPr>
          <w:rFonts w:ascii="Garamond" w:hAnsi="Garamond"/>
          <w:lang w:eastAsia="cs-CZ"/>
        </w:rPr>
        <w:t>poštou</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deň</w:t>
      </w:r>
      <w:r w:rsidR="00C9457F" w:rsidRPr="007E0781">
        <w:rPr>
          <w:rFonts w:ascii="Garamond" w:hAnsi="Garamond"/>
          <w:lang w:eastAsia="cs-CZ"/>
        </w:rPr>
        <w:t xml:space="preserve"> </w:t>
      </w:r>
      <w:r w:rsidRPr="007E0781">
        <w:rPr>
          <w:rFonts w:ascii="Garamond" w:hAnsi="Garamond"/>
          <w:lang w:eastAsia="cs-CZ"/>
        </w:rPr>
        <w:t>doručenia</w:t>
      </w:r>
      <w:r w:rsidR="00C9457F" w:rsidRPr="007E0781">
        <w:rPr>
          <w:rFonts w:ascii="Garamond" w:hAnsi="Garamond"/>
          <w:lang w:eastAsia="cs-CZ"/>
        </w:rPr>
        <w:t xml:space="preserve"> </w:t>
      </w:r>
      <w:r w:rsidRPr="007E0781">
        <w:rPr>
          <w:rFonts w:ascii="Garamond" w:hAnsi="Garamond"/>
          <w:lang w:eastAsia="cs-CZ"/>
        </w:rPr>
        <w:t>zásielky,</w:t>
      </w:r>
      <w:r w:rsidR="00C9457F" w:rsidRPr="007E0781">
        <w:rPr>
          <w:rFonts w:ascii="Garamond" w:hAnsi="Garamond"/>
          <w:lang w:eastAsia="cs-CZ"/>
        </w:rPr>
        <w:t xml:space="preserve"> </w:t>
      </w:r>
      <w:r w:rsidRPr="007E0781">
        <w:rPr>
          <w:rFonts w:ascii="Garamond" w:hAnsi="Garamond"/>
          <w:lang w:eastAsia="cs-CZ"/>
        </w:rPr>
        <w:t>podľa</w:t>
      </w:r>
      <w:r w:rsidR="00C9457F" w:rsidRPr="007E0781">
        <w:rPr>
          <w:rFonts w:ascii="Garamond" w:hAnsi="Garamond"/>
          <w:lang w:eastAsia="cs-CZ"/>
        </w:rPr>
        <w:t xml:space="preserve"> </w:t>
      </w:r>
      <w:r w:rsidRPr="007E0781">
        <w:rPr>
          <w:rFonts w:ascii="Garamond" w:hAnsi="Garamond"/>
          <w:lang w:eastAsia="cs-CZ"/>
        </w:rPr>
        <w:t>toho,</w:t>
      </w:r>
      <w:r w:rsidR="00C9457F" w:rsidRPr="007E0781">
        <w:rPr>
          <w:rFonts w:ascii="Garamond" w:hAnsi="Garamond"/>
          <w:lang w:eastAsia="cs-CZ"/>
        </w:rPr>
        <w:t xml:space="preserve"> </w:t>
      </w:r>
      <w:r w:rsidRPr="007E0781">
        <w:rPr>
          <w:rFonts w:ascii="Garamond" w:hAnsi="Garamond"/>
          <w:lang w:eastAsia="cs-CZ"/>
        </w:rPr>
        <w:t>čo</w:t>
      </w:r>
      <w:r w:rsidR="00C9457F" w:rsidRPr="007E0781">
        <w:rPr>
          <w:rFonts w:ascii="Garamond" w:hAnsi="Garamond"/>
          <w:lang w:eastAsia="cs-CZ"/>
        </w:rPr>
        <w:t xml:space="preserve"> </w:t>
      </w:r>
      <w:r w:rsidRPr="007E0781">
        <w:rPr>
          <w:rFonts w:ascii="Garamond" w:hAnsi="Garamond"/>
          <w:lang w:eastAsia="cs-CZ"/>
        </w:rPr>
        <w:t>nastane</w:t>
      </w:r>
      <w:r w:rsidR="00C9457F" w:rsidRPr="007E0781">
        <w:rPr>
          <w:rFonts w:ascii="Garamond" w:hAnsi="Garamond"/>
          <w:lang w:eastAsia="cs-CZ"/>
        </w:rPr>
        <w:t xml:space="preserve"> </w:t>
      </w:r>
      <w:r w:rsidRPr="007E0781">
        <w:rPr>
          <w:rFonts w:ascii="Garamond" w:hAnsi="Garamond"/>
          <w:lang w:eastAsia="cs-CZ"/>
        </w:rPr>
        <w:t>skôr;</w:t>
      </w:r>
      <w:r w:rsidR="00C9457F" w:rsidRPr="007E0781">
        <w:rPr>
          <w:rFonts w:ascii="Garamond" w:hAnsi="Garamond"/>
          <w:lang w:eastAsia="cs-CZ"/>
        </w:rPr>
        <w:t xml:space="preserve"> </w:t>
      </w:r>
      <w:r w:rsidRPr="007E0781">
        <w:rPr>
          <w:rFonts w:ascii="Garamond" w:hAnsi="Garamond"/>
          <w:lang w:eastAsia="cs-CZ"/>
        </w:rPr>
        <w:t>alebo</w:t>
      </w:r>
    </w:p>
    <w:p w14:paraId="01E5B367" w14:textId="77777777" w:rsidR="002701A3" w:rsidRPr="007E0781" w:rsidRDefault="002701A3" w:rsidP="00EB4543">
      <w:pPr>
        <w:keepNext/>
        <w:keepLines/>
        <w:spacing w:after="0" w:line="240" w:lineRule="auto"/>
        <w:ind w:left="1418"/>
        <w:contextualSpacing/>
        <w:jc w:val="both"/>
        <w:rPr>
          <w:rFonts w:ascii="Garamond" w:hAnsi="Garamond"/>
          <w:lang w:eastAsia="cs-CZ"/>
        </w:rPr>
      </w:pPr>
    </w:p>
    <w:p w14:paraId="64201C8E" w14:textId="36928EB4" w:rsidR="002701A3" w:rsidRPr="007E0781" w:rsidRDefault="00750E9A" w:rsidP="00EB4543">
      <w:pPr>
        <w:keepNext/>
        <w:keepLines/>
        <w:numPr>
          <w:ilvl w:val="0"/>
          <w:numId w:val="23"/>
        </w:numPr>
        <w:spacing w:after="0" w:line="240" w:lineRule="auto"/>
        <w:ind w:left="1418" w:hanging="709"/>
        <w:contextualSpacing/>
        <w:jc w:val="both"/>
        <w:rPr>
          <w:rFonts w:ascii="Garamond" w:hAnsi="Garamond"/>
          <w:lang w:eastAsia="cs-CZ"/>
        </w:rPr>
      </w:pPr>
      <w:r w:rsidRPr="00750E9A">
        <w:rPr>
          <w:rFonts w:ascii="Garamond" w:hAnsi="Garamond"/>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r w:rsidR="002701A3" w:rsidRPr="007E0781">
        <w:rPr>
          <w:rFonts w:ascii="Garamond" w:hAnsi="Garamond"/>
          <w:lang w:eastAsia="cs-CZ"/>
        </w:rPr>
        <w:t>.</w:t>
      </w:r>
    </w:p>
    <w:p w14:paraId="3EF45EE3" w14:textId="77777777" w:rsidR="002701A3" w:rsidRPr="007E0781" w:rsidRDefault="002701A3" w:rsidP="00EB4543">
      <w:pPr>
        <w:keepNext/>
        <w:keepLines/>
        <w:spacing w:after="0" w:line="240" w:lineRule="auto"/>
        <w:ind w:left="1418"/>
        <w:contextualSpacing/>
        <w:jc w:val="both"/>
        <w:rPr>
          <w:rFonts w:ascii="Garamond" w:hAnsi="Garamond"/>
          <w:lang w:eastAsia="cs-CZ"/>
        </w:rPr>
      </w:pPr>
    </w:p>
    <w:p w14:paraId="3FE8F924" w14:textId="3924315D" w:rsidR="002701A3" w:rsidRPr="007E0781" w:rsidRDefault="002701A3" w:rsidP="00EB4543">
      <w:pPr>
        <w:pStyle w:val="Odstavecseseznamem"/>
        <w:keepNext/>
        <w:keepLines/>
        <w:numPr>
          <w:ilvl w:val="1"/>
          <w:numId w:val="22"/>
        </w:numPr>
        <w:tabs>
          <w:tab w:val="num" w:pos="720"/>
        </w:tabs>
        <w:spacing w:after="0" w:line="240" w:lineRule="auto"/>
        <w:ind w:hanging="720"/>
        <w:jc w:val="both"/>
        <w:rPr>
          <w:rFonts w:ascii="Garamond" w:hAnsi="Garamond"/>
          <w:lang w:eastAsia="cs-CZ"/>
        </w:rPr>
      </w:pPr>
      <w:r w:rsidRPr="007E0781">
        <w:rPr>
          <w:rFonts w:ascii="Garamond" w:hAnsi="Garamond"/>
        </w:rPr>
        <w:t>Zmeny</w:t>
      </w:r>
      <w:r w:rsidR="00C9457F" w:rsidRPr="007E0781">
        <w:rPr>
          <w:rFonts w:ascii="Garamond" w:eastAsia="Calibri" w:hAnsi="Garamond"/>
          <w:noProof/>
        </w:rPr>
        <w:t xml:space="preserve"> </w:t>
      </w:r>
      <w:r w:rsidRPr="007E0781">
        <w:rPr>
          <w:rFonts w:ascii="Garamond" w:eastAsia="Calibri" w:hAnsi="Garamond"/>
          <w:noProof/>
        </w:rPr>
        <w:t>identifikačných</w:t>
      </w:r>
      <w:r w:rsidR="00C9457F" w:rsidRPr="007E0781">
        <w:rPr>
          <w:rFonts w:ascii="Garamond" w:eastAsia="Calibri" w:hAnsi="Garamond"/>
          <w:noProof/>
        </w:rPr>
        <w:t xml:space="preserve"> </w:t>
      </w:r>
      <w:r w:rsidRPr="007E0781">
        <w:rPr>
          <w:rFonts w:ascii="Garamond" w:eastAsia="Calibri" w:hAnsi="Garamond"/>
          <w:noProof/>
        </w:rPr>
        <w:t>údajov</w:t>
      </w:r>
      <w:r w:rsidR="00C9457F" w:rsidRPr="007E0781">
        <w:rPr>
          <w:rFonts w:ascii="Garamond" w:eastAsia="Calibri" w:hAnsi="Garamond"/>
          <w:noProof/>
        </w:rPr>
        <w:t xml:space="preserve"> </w:t>
      </w:r>
      <w:r w:rsidRPr="007E0781">
        <w:rPr>
          <w:rFonts w:ascii="Garamond" w:eastAsia="Calibri" w:hAnsi="Garamond"/>
          <w:noProof/>
        </w:rPr>
        <w:t>uvedených</w:t>
      </w:r>
      <w:r w:rsidR="00C9457F" w:rsidRPr="007E0781">
        <w:rPr>
          <w:rFonts w:ascii="Garamond" w:eastAsia="Calibri" w:hAnsi="Garamond"/>
          <w:noProof/>
        </w:rPr>
        <w:t xml:space="preserve"> </w:t>
      </w:r>
      <w:r w:rsidRPr="007E0781">
        <w:rPr>
          <w:rFonts w:ascii="Garamond" w:eastAsia="Calibri" w:hAnsi="Garamond"/>
          <w:noProof/>
        </w:rPr>
        <w:t>v</w:t>
      </w:r>
      <w:r w:rsidR="00C9457F" w:rsidRPr="007E0781">
        <w:rPr>
          <w:rFonts w:ascii="Garamond" w:eastAsia="Calibri" w:hAnsi="Garamond"/>
          <w:noProof/>
        </w:rPr>
        <w:t xml:space="preserve"> </w:t>
      </w:r>
      <w:r w:rsidRPr="007E0781">
        <w:rPr>
          <w:rFonts w:ascii="Garamond" w:eastAsia="Calibri" w:hAnsi="Garamond"/>
          <w:noProof/>
        </w:rPr>
        <w:t>Zmluve</w:t>
      </w:r>
      <w:r w:rsidR="00C9457F" w:rsidRPr="007E0781">
        <w:rPr>
          <w:rFonts w:ascii="Garamond" w:eastAsia="Calibri" w:hAnsi="Garamond"/>
          <w:noProof/>
        </w:rPr>
        <w:t xml:space="preserve"> </w:t>
      </w:r>
      <w:r w:rsidRPr="007E0781">
        <w:rPr>
          <w:rFonts w:ascii="Garamond" w:eastAsia="Calibri" w:hAnsi="Garamond"/>
          <w:noProof/>
        </w:rPr>
        <w:t>sú</w:t>
      </w:r>
      <w:r w:rsidR="00C9457F" w:rsidRPr="007E0781">
        <w:rPr>
          <w:rFonts w:ascii="Garamond" w:eastAsia="Calibri" w:hAnsi="Garamond"/>
          <w:noProof/>
        </w:rPr>
        <w:t xml:space="preserve"> </w:t>
      </w:r>
      <w:r w:rsidRPr="007E0781">
        <w:rPr>
          <w:rFonts w:ascii="Garamond" w:eastAsia="Calibri" w:hAnsi="Garamond"/>
          <w:noProof/>
        </w:rPr>
        <w:t>si</w:t>
      </w:r>
      <w:r w:rsidR="00C9457F" w:rsidRPr="007E0781">
        <w:rPr>
          <w:rFonts w:ascii="Garamond" w:eastAsia="Calibri" w:hAnsi="Garamond"/>
          <w:noProof/>
        </w:rPr>
        <w:t xml:space="preserve"> </w:t>
      </w:r>
      <w:r w:rsidRPr="007E0781">
        <w:rPr>
          <w:rFonts w:ascii="Garamond" w:eastAsia="Calibri" w:hAnsi="Garamond"/>
          <w:noProof/>
        </w:rPr>
        <w:t>Zmluvné</w:t>
      </w:r>
      <w:r w:rsidR="00C9457F" w:rsidRPr="007E0781">
        <w:rPr>
          <w:rFonts w:ascii="Garamond" w:eastAsia="Calibri" w:hAnsi="Garamond"/>
          <w:noProof/>
        </w:rPr>
        <w:t xml:space="preserve"> </w:t>
      </w:r>
      <w:r w:rsidRPr="007E0781">
        <w:rPr>
          <w:rFonts w:ascii="Garamond" w:eastAsia="Calibri" w:hAnsi="Garamond"/>
          <w:noProof/>
        </w:rPr>
        <w:t>strany</w:t>
      </w:r>
      <w:r w:rsidR="00C9457F" w:rsidRPr="007E0781">
        <w:rPr>
          <w:rFonts w:ascii="Garamond" w:eastAsia="Calibri" w:hAnsi="Garamond"/>
          <w:noProof/>
        </w:rPr>
        <w:t xml:space="preserve"> </w:t>
      </w:r>
      <w:r w:rsidRPr="007E0781">
        <w:rPr>
          <w:rFonts w:ascii="Garamond" w:eastAsia="Calibri" w:hAnsi="Garamond"/>
          <w:noProof/>
        </w:rPr>
        <w:t>povinné</w:t>
      </w:r>
      <w:r w:rsidR="00C9457F" w:rsidRPr="007E0781">
        <w:rPr>
          <w:rFonts w:ascii="Garamond" w:eastAsia="Calibri" w:hAnsi="Garamond"/>
          <w:noProof/>
        </w:rPr>
        <w:t xml:space="preserve"> </w:t>
      </w:r>
      <w:r w:rsidRPr="007E0781">
        <w:rPr>
          <w:rFonts w:ascii="Garamond" w:eastAsia="Calibri" w:hAnsi="Garamond"/>
          <w:noProof/>
        </w:rPr>
        <w:t>oznámiť</w:t>
      </w:r>
      <w:r w:rsidR="00C9457F" w:rsidRPr="007E0781">
        <w:rPr>
          <w:rFonts w:ascii="Garamond" w:eastAsia="Calibri" w:hAnsi="Garamond"/>
          <w:noProof/>
        </w:rPr>
        <w:t xml:space="preserve"> </w:t>
      </w:r>
      <w:r w:rsidRPr="007E0781">
        <w:rPr>
          <w:rFonts w:ascii="Garamond" w:eastAsia="Calibri" w:hAnsi="Garamond"/>
          <w:noProof/>
        </w:rPr>
        <w:t>do</w:t>
      </w:r>
      <w:r w:rsidR="00C9457F" w:rsidRPr="007E0781">
        <w:rPr>
          <w:rFonts w:ascii="Garamond" w:eastAsia="Calibri" w:hAnsi="Garamond"/>
          <w:noProof/>
        </w:rPr>
        <w:t xml:space="preserve"> </w:t>
      </w:r>
      <w:r w:rsidRPr="007E0781">
        <w:rPr>
          <w:rFonts w:ascii="Garamond" w:eastAsia="Calibri" w:hAnsi="Garamond"/>
          <w:noProof/>
        </w:rPr>
        <w:t>5</w:t>
      </w:r>
      <w:r w:rsidR="00C9457F" w:rsidRPr="007E0781">
        <w:rPr>
          <w:rFonts w:ascii="Garamond" w:eastAsia="Calibri" w:hAnsi="Garamond"/>
          <w:noProof/>
        </w:rPr>
        <w:t xml:space="preserve"> </w:t>
      </w:r>
      <w:r w:rsidRPr="007E0781">
        <w:rPr>
          <w:rFonts w:ascii="Garamond" w:eastAsia="Calibri" w:hAnsi="Garamond"/>
          <w:noProof/>
        </w:rPr>
        <w:t>(piatich)</w:t>
      </w:r>
      <w:r w:rsidR="00C9457F" w:rsidRPr="007E0781">
        <w:rPr>
          <w:rFonts w:ascii="Garamond" w:eastAsia="Calibri" w:hAnsi="Garamond"/>
          <w:noProof/>
        </w:rPr>
        <w:t xml:space="preserve"> </w:t>
      </w:r>
      <w:r w:rsidRPr="007E0781">
        <w:rPr>
          <w:rFonts w:ascii="Garamond" w:eastAsia="Calibri" w:hAnsi="Garamond"/>
          <w:noProof/>
        </w:rPr>
        <w:t>Pracovných</w:t>
      </w:r>
      <w:r w:rsidR="00C9457F" w:rsidRPr="007E0781">
        <w:rPr>
          <w:rFonts w:ascii="Garamond" w:eastAsia="Calibri" w:hAnsi="Garamond"/>
          <w:noProof/>
        </w:rPr>
        <w:t xml:space="preserve"> </w:t>
      </w:r>
      <w:r w:rsidRPr="007E0781">
        <w:rPr>
          <w:rFonts w:ascii="Garamond" w:eastAsia="Calibri" w:hAnsi="Garamond"/>
          <w:noProof/>
        </w:rPr>
        <w:t>dní</w:t>
      </w:r>
      <w:r w:rsidR="00C9457F" w:rsidRPr="007E0781">
        <w:rPr>
          <w:rFonts w:ascii="Garamond" w:eastAsia="Calibri" w:hAnsi="Garamond"/>
          <w:noProof/>
        </w:rPr>
        <w:t xml:space="preserve"> </w:t>
      </w:r>
      <w:r w:rsidRPr="007E0781">
        <w:rPr>
          <w:rFonts w:ascii="Garamond" w:eastAsia="Calibri" w:hAnsi="Garamond"/>
          <w:noProof/>
        </w:rPr>
        <w:t>od</w:t>
      </w:r>
      <w:r w:rsidR="00C9457F" w:rsidRPr="007E0781">
        <w:rPr>
          <w:rFonts w:ascii="Garamond" w:eastAsia="Calibri" w:hAnsi="Garamond"/>
          <w:noProof/>
        </w:rPr>
        <w:t xml:space="preserve"> </w:t>
      </w:r>
      <w:r w:rsidRPr="007E0781">
        <w:rPr>
          <w:rFonts w:ascii="Garamond" w:eastAsia="Calibri" w:hAnsi="Garamond"/>
          <w:noProof/>
        </w:rPr>
        <w:t>realizácie</w:t>
      </w:r>
      <w:r w:rsidR="00C9457F" w:rsidRPr="007E0781">
        <w:rPr>
          <w:rFonts w:ascii="Garamond" w:eastAsia="Calibri" w:hAnsi="Garamond"/>
          <w:noProof/>
        </w:rPr>
        <w:t xml:space="preserve"> </w:t>
      </w:r>
      <w:r w:rsidRPr="007E0781">
        <w:rPr>
          <w:rFonts w:ascii="Garamond" w:hAnsi="Garamond"/>
        </w:rPr>
        <w:t>týchto</w:t>
      </w:r>
      <w:r w:rsidR="00C9457F" w:rsidRPr="007E0781">
        <w:rPr>
          <w:rFonts w:ascii="Garamond" w:eastAsia="Calibri" w:hAnsi="Garamond"/>
          <w:noProof/>
        </w:rPr>
        <w:t xml:space="preserve"> </w:t>
      </w:r>
      <w:r w:rsidRPr="007E0781">
        <w:rPr>
          <w:rFonts w:ascii="Garamond" w:eastAsia="Calibri" w:hAnsi="Garamond"/>
          <w:noProof/>
        </w:rPr>
        <w:t>zmien.</w:t>
      </w:r>
    </w:p>
    <w:p w14:paraId="67AAA946" w14:textId="77777777" w:rsidR="00013130" w:rsidRPr="007E0781" w:rsidRDefault="00013130" w:rsidP="00EB4543">
      <w:pPr>
        <w:keepNext/>
        <w:keepLines/>
        <w:tabs>
          <w:tab w:val="left" w:pos="426"/>
        </w:tabs>
        <w:spacing w:after="0" w:line="240" w:lineRule="auto"/>
        <w:ind w:left="426"/>
        <w:jc w:val="both"/>
        <w:rPr>
          <w:rFonts w:ascii="Garamond" w:hAnsi="Garamond"/>
        </w:rPr>
      </w:pPr>
    </w:p>
    <w:p w14:paraId="192CE269" w14:textId="79D90D8D"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hAnsi="Garamond"/>
          <w:b/>
        </w:rPr>
      </w:pPr>
      <w:r w:rsidRPr="007E0781">
        <w:rPr>
          <w:rFonts w:ascii="Garamond" w:hAnsi="Garamond" w:cs="Arial"/>
          <w:b/>
          <w:bCs/>
          <w:lang w:eastAsia="ar-SA"/>
        </w:rPr>
        <w:t>TRVANIE</w:t>
      </w:r>
      <w:r w:rsidR="00C9457F" w:rsidRPr="007E0781">
        <w:rPr>
          <w:rFonts w:ascii="Garamond" w:hAnsi="Garamond"/>
          <w:b/>
        </w:rPr>
        <w:t xml:space="preserve"> </w:t>
      </w:r>
      <w:r w:rsidRPr="007E0781">
        <w:rPr>
          <w:rFonts w:ascii="Garamond" w:hAnsi="Garamond"/>
          <w:b/>
        </w:rPr>
        <w:t>A</w:t>
      </w:r>
      <w:r w:rsidR="00C9457F" w:rsidRPr="007E0781">
        <w:rPr>
          <w:rFonts w:ascii="Garamond" w:hAnsi="Garamond"/>
          <w:b/>
        </w:rPr>
        <w:t xml:space="preserve"> </w:t>
      </w:r>
      <w:r w:rsidRPr="007E0781">
        <w:rPr>
          <w:rFonts w:ascii="Garamond" w:hAnsi="Garamond"/>
          <w:b/>
        </w:rPr>
        <w:t>ZÁNIK</w:t>
      </w:r>
      <w:r w:rsidR="00C9457F" w:rsidRPr="007E0781">
        <w:rPr>
          <w:rFonts w:ascii="Garamond" w:hAnsi="Garamond"/>
          <w:b/>
        </w:rPr>
        <w:t xml:space="preserve"> </w:t>
      </w:r>
      <w:r w:rsidRPr="007E0781">
        <w:rPr>
          <w:rFonts w:ascii="Garamond" w:hAnsi="Garamond"/>
          <w:b/>
        </w:rPr>
        <w:t>ZMLUVY</w:t>
      </w:r>
    </w:p>
    <w:p w14:paraId="69F692E9" w14:textId="77777777" w:rsidR="00013130" w:rsidRPr="007E0781" w:rsidRDefault="00013130" w:rsidP="00EB4543">
      <w:pPr>
        <w:keepNext/>
        <w:keepLines/>
        <w:tabs>
          <w:tab w:val="left" w:pos="0"/>
          <w:tab w:val="left" w:pos="426"/>
        </w:tabs>
        <w:spacing w:after="0" w:line="240" w:lineRule="auto"/>
        <w:jc w:val="both"/>
        <w:rPr>
          <w:rFonts w:ascii="Garamond" w:hAnsi="Garamond" w:cs="Arial"/>
          <w:b/>
        </w:rPr>
      </w:pPr>
    </w:p>
    <w:p w14:paraId="17CD7D26" w14:textId="0B79DAA0" w:rsidR="00BD7910" w:rsidRDefault="00E319E6" w:rsidP="00BD7910">
      <w:pPr>
        <w:pStyle w:val="Odstavecseseznamem"/>
        <w:keepNext/>
        <w:keepLines/>
        <w:numPr>
          <w:ilvl w:val="0"/>
          <w:numId w:val="34"/>
        </w:numPr>
        <w:tabs>
          <w:tab w:val="left" w:pos="0"/>
          <w:tab w:val="left" w:pos="709"/>
        </w:tabs>
        <w:spacing w:after="0" w:line="240" w:lineRule="auto"/>
        <w:ind w:hanging="720"/>
        <w:jc w:val="both"/>
        <w:rPr>
          <w:rFonts w:ascii="Garamond" w:hAnsi="Garamond"/>
        </w:rPr>
      </w:pPr>
      <w:r w:rsidRPr="00BD7910">
        <w:rPr>
          <w:rFonts w:ascii="Garamond" w:hAnsi="Garamond" w:cs="Arial"/>
        </w:rPr>
        <w:t>Zmluva</w:t>
      </w:r>
      <w:r w:rsidR="00C9457F" w:rsidRPr="00BD7910">
        <w:rPr>
          <w:rFonts w:ascii="Garamond" w:hAnsi="Garamond"/>
        </w:rPr>
        <w:t xml:space="preserve"> </w:t>
      </w:r>
      <w:r w:rsidRPr="00BD7910">
        <w:rPr>
          <w:rFonts w:ascii="Garamond" w:hAnsi="Garamond" w:cs="Arial"/>
        </w:rPr>
        <w:t>sa</w:t>
      </w:r>
      <w:r w:rsidR="00C9457F" w:rsidRPr="00BD7910">
        <w:rPr>
          <w:rFonts w:ascii="Garamond" w:hAnsi="Garamond"/>
        </w:rPr>
        <w:t xml:space="preserve"> </w:t>
      </w:r>
      <w:r w:rsidRPr="00BD7910">
        <w:rPr>
          <w:rFonts w:ascii="Garamond" w:hAnsi="Garamond"/>
          <w:b/>
        </w:rPr>
        <w:t>uzatvára</w:t>
      </w:r>
      <w:r w:rsidR="00C9457F" w:rsidRPr="00BD7910">
        <w:rPr>
          <w:rFonts w:ascii="Garamond" w:hAnsi="Garamond"/>
        </w:rPr>
        <w:t xml:space="preserve"> </w:t>
      </w:r>
      <w:r w:rsidRPr="00BD7910">
        <w:rPr>
          <w:rFonts w:ascii="Garamond" w:hAnsi="Garamond"/>
        </w:rPr>
        <w:t>na</w:t>
      </w:r>
      <w:r w:rsidR="00C9457F" w:rsidRPr="00BD7910">
        <w:rPr>
          <w:rFonts w:ascii="Garamond" w:hAnsi="Garamond"/>
        </w:rPr>
        <w:t xml:space="preserve"> </w:t>
      </w:r>
      <w:r w:rsidRPr="00BD7910">
        <w:rPr>
          <w:rFonts w:ascii="Garamond" w:hAnsi="Garamond"/>
        </w:rPr>
        <w:t>dobu</w:t>
      </w:r>
      <w:r w:rsidR="00C9457F" w:rsidRPr="00BD7910">
        <w:rPr>
          <w:rFonts w:ascii="Garamond" w:hAnsi="Garamond"/>
        </w:rPr>
        <w:t xml:space="preserve"> </w:t>
      </w:r>
      <w:r w:rsidRPr="00BD7910">
        <w:rPr>
          <w:rFonts w:ascii="Garamond" w:hAnsi="Garamond"/>
        </w:rPr>
        <w:t>určitú,</w:t>
      </w:r>
      <w:r w:rsidR="00C9457F" w:rsidRPr="00BD7910">
        <w:rPr>
          <w:rFonts w:ascii="Garamond" w:hAnsi="Garamond"/>
        </w:rPr>
        <w:t xml:space="preserve"> </w:t>
      </w:r>
      <w:r w:rsidRPr="00BD7910">
        <w:rPr>
          <w:rFonts w:ascii="Garamond" w:hAnsi="Garamond"/>
        </w:rPr>
        <w:t>a</w:t>
      </w:r>
      <w:r w:rsidR="00BD7910">
        <w:rPr>
          <w:rFonts w:ascii="Garamond" w:hAnsi="Garamond"/>
        </w:rPr>
        <w:t> </w:t>
      </w:r>
      <w:r w:rsidRPr="00BD7910">
        <w:rPr>
          <w:rFonts w:ascii="Garamond" w:hAnsi="Garamond"/>
        </w:rPr>
        <w:t>to</w:t>
      </w:r>
      <w:r w:rsidR="00BD7910">
        <w:rPr>
          <w:rFonts w:ascii="Garamond" w:hAnsi="Garamond"/>
        </w:rPr>
        <w:t xml:space="preserve"> </w:t>
      </w:r>
      <w:r w:rsidRPr="00BD7910">
        <w:rPr>
          <w:rFonts w:ascii="Garamond" w:hAnsi="Garamond"/>
          <w:b/>
        </w:rPr>
        <w:t>na</w:t>
      </w:r>
      <w:r w:rsidR="00C9457F" w:rsidRPr="00BD7910">
        <w:rPr>
          <w:rFonts w:ascii="Garamond" w:hAnsi="Garamond"/>
          <w:b/>
        </w:rPr>
        <w:t xml:space="preserve"> </w:t>
      </w:r>
      <w:r w:rsidR="00D54B4D">
        <w:rPr>
          <w:rFonts w:ascii="Garamond" w:hAnsi="Garamond"/>
          <w:b/>
        </w:rPr>
        <w:t>12</w:t>
      </w:r>
      <w:r w:rsidR="00786481" w:rsidRPr="00BD7910">
        <w:rPr>
          <w:rFonts w:ascii="Garamond" w:hAnsi="Garamond"/>
          <w:b/>
        </w:rPr>
        <w:t xml:space="preserve"> </w:t>
      </w:r>
      <w:r w:rsidR="00BD7910" w:rsidRPr="00BD7910">
        <w:rPr>
          <w:rFonts w:ascii="Garamond" w:hAnsi="Garamond"/>
          <w:b/>
        </w:rPr>
        <w:t>(</w:t>
      </w:r>
      <w:r w:rsidR="00D54B4D">
        <w:rPr>
          <w:rFonts w:ascii="Garamond" w:hAnsi="Garamond"/>
          <w:b/>
        </w:rPr>
        <w:t>dvanásť</w:t>
      </w:r>
      <w:r w:rsidR="00C05449" w:rsidRPr="00BD7910">
        <w:rPr>
          <w:rFonts w:ascii="Garamond" w:hAnsi="Garamond"/>
          <w:b/>
        </w:rPr>
        <w:t>)</w:t>
      </w:r>
      <w:r w:rsidR="00C9457F" w:rsidRPr="00BD7910">
        <w:rPr>
          <w:rFonts w:ascii="Garamond" w:hAnsi="Garamond"/>
          <w:b/>
        </w:rPr>
        <w:t xml:space="preserve"> </w:t>
      </w:r>
      <w:r w:rsidRPr="00BD7910">
        <w:rPr>
          <w:rFonts w:ascii="Garamond" w:hAnsi="Garamond"/>
          <w:b/>
        </w:rPr>
        <w:t>mesiacov</w:t>
      </w:r>
      <w:r w:rsidR="00C9457F" w:rsidRPr="00BD7910">
        <w:rPr>
          <w:rFonts w:ascii="Garamond" w:hAnsi="Garamond"/>
        </w:rPr>
        <w:t xml:space="preserve"> </w:t>
      </w:r>
      <w:r w:rsidRPr="00BD7910">
        <w:rPr>
          <w:rFonts w:ascii="Garamond" w:hAnsi="Garamond"/>
        </w:rPr>
        <w:t>odo</w:t>
      </w:r>
      <w:r w:rsidR="00C9457F" w:rsidRPr="00BD7910">
        <w:rPr>
          <w:rFonts w:ascii="Garamond" w:hAnsi="Garamond"/>
        </w:rPr>
        <w:t xml:space="preserve"> </w:t>
      </w:r>
      <w:r w:rsidRPr="00BD7910">
        <w:rPr>
          <w:rFonts w:ascii="Garamond" w:hAnsi="Garamond"/>
        </w:rPr>
        <w:t>dňa</w:t>
      </w:r>
      <w:r w:rsidR="00C9457F" w:rsidRPr="00BD7910">
        <w:rPr>
          <w:rFonts w:ascii="Garamond" w:hAnsi="Garamond"/>
        </w:rPr>
        <w:t xml:space="preserve"> </w:t>
      </w:r>
      <w:r w:rsidRPr="00BD7910">
        <w:rPr>
          <w:rFonts w:ascii="Garamond" w:hAnsi="Garamond"/>
        </w:rPr>
        <w:t>účinnosti</w:t>
      </w:r>
      <w:r w:rsidR="00C9457F" w:rsidRPr="00BD7910">
        <w:rPr>
          <w:rFonts w:ascii="Garamond" w:hAnsi="Garamond"/>
        </w:rPr>
        <w:t xml:space="preserve"> </w:t>
      </w:r>
      <w:r w:rsidRPr="00BD7910">
        <w:rPr>
          <w:rFonts w:ascii="Garamond" w:hAnsi="Garamond"/>
        </w:rPr>
        <w:t>Zmluvy</w:t>
      </w:r>
      <w:r w:rsidR="00BD7910">
        <w:rPr>
          <w:rFonts w:ascii="Garamond" w:hAnsi="Garamond"/>
        </w:rPr>
        <w:t>.</w:t>
      </w:r>
    </w:p>
    <w:p w14:paraId="6E116250" w14:textId="77777777" w:rsidR="00820DAC" w:rsidRPr="007E0781" w:rsidRDefault="00820DAC" w:rsidP="00EB4543">
      <w:pPr>
        <w:keepNext/>
        <w:keepLines/>
        <w:tabs>
          <w:tab w:val="left" w:pos="0"/>
          <w:tab w:val="left" w:pos="709"/>
        </w:tabs>
        <w:spacing w:after="0" w:line="240" w:lineRule="auto"/>
        <w:jc w:val="both"/>
        <w:rPr>
          <w:rFonts w:ascii="Garamond" w:hAnsi="Garamond"/>
        </w:rPr>
      </w:pPr>
    </w:p>
    <w:p w14:paraId="2BF58BBA" w14:textId="064E7A50" w:rsidR="00820DAC" w:rsidRPr="007E0781" w:rsidRDefault="00E319E6" w:rsidP="00EB4543">
      <w:pPr>
        <w:pStyle w:val="Odstavecseseznamem"/>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Zmluva</w:t>
      </w:r>
      <w:r w:rsidR="00C9457F" w:rsidRPr="007E0781">
        <w:rPr>
          <w:rFonts w:ascii="Garamond" w:hAnsi="Garamond" w:cs="Arial"/>
        </w:rPr>
        <w:t xml:space="preserve"> </w:t>
      </w:r>
      <w:r w:rsidRPr="007E0781">
        <w:rPr>
          <w:rFonts w:ascii="Garamond" w:hAnsi="Garamond" w:cs="Arial"/>
        </w:rPr>
        <w:t>môže</w:t>
      </w:r>
      <w:r w:rsidR="00C9457F" w:rsidRPr="007E0781">
        <w:rPr>
          <w:rFonts w:ascii="Garamond" w:hAnsi="Garamond" w:cs="Arial"/>
        </w:rPr>
        <w:t xml:space="preserve"> </w:t>
      </w:r>
      <w:r w:rsidRPr="007E0781">
        <w:rPr>
          <w:rFonts w:ascii="Garamond" w:hAnsi="Garamond" w:cs="Arial"/>
        </w:rPr>
        <w:t>byť</w:t>
      </w:r>
      <w:r w:rsidR="00C9457F" w:rsidRPr="007E0781">
        <w:rPr>
          <w:rFonts w:ascii="Garamond" w:hAnsi="Garamond" w:cs="Arial"/>
        </w:rPr>
        <w:t xml:space="preserve"> </w:t>
      </w:r>
      <w:r w:rsidRPr="007E0781">
        <w:rPr>
          <w:rFonts w:ascii="Garamond" w:hAnsi="Garamond" w:cs="Arial"/>
        </w:rPr>
        <w:t>ukončená</w:t>
      </w:r>
      <w:r w:rsidR="00C9457F" w:rsidRPr="007E0781">
        <w:rPr>
          <w:rFonts w:ascii="Garamond" w:hAnsi="Garamond" w:cs="Arial"/>
        </w:rPr>
        <w:t xml:space="preserve"> </w:t>
      </w:r>
      <w:r w:rsidRPr="007E0781">
        <w:rPr>
          <w:rFonts w:ascii="Garamond" w:hAnsi="Garamond" w:cs="Arial"/>
        </w:rPr>
        <w:t>aj</w:t>
      </w:r>
      <w:r w:rsidR="00C9457F" w:rsidRPr="007E0781">
        <w:rPr>
          <w:rFonts w:ascii="Garamond" w:hAnsi="Garamond" w:cs="Arial"/>
        </w:rPr>
        <w:t xml:space="preserve"> </w:t>
      </w:r>
      <w:r w:rsidRPr="007E0781">
        <w:rPr>
          <w:rFonts w:ascii="Garamond" w:hAnsi="Garamond" w:cs="Arial"/>
        </w:rPr>
        <w:t>skôr</w:t>
      </w:r>
      <w:r w:rsidR="00C9457F" w:rsidRPr="007E0781">
        <w:rPr>
          <w:rFonts w:ascii="Garamond" w:hAnsi="Garamond" w:cs="Arial"/>
        </w:rPr>
        <w:t xml:space="preserve"> </w:t>
      </w:r>
      <w:r w:rsidRPr="007E0781">
        <w:rPr>
          <w:rFonts w:ascii="Garamond" w:hAnsi="Garamond" w:cs="Arial"/>
        </w:rPr>
        <w:t>ako</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uvedené</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bode</w:t>
      </w:r>
      <w:r w:rsidR="00C9457F" w:rsidRPr="007E0781">
        <w:rPr>
          <w:rFonts w:ascii="Garamond" w:hAnsi="Garamond" w:cs="Arial"/>
        </w:rPr>
        <w:t xml:space="preserve"> </w:t>
      </w:r>
      <w:r w:rsidR="00786481" w:rsidRPr="007E0781">
        <w:rPr>
          <w:rFonts w:ascii="Garamond" w:hAnsi="Garamond" w:cs="Arial"/>
        </w:rPr>
        <w:t>10</w:t>
      </w:r>
      <w:r w:rsidRPr="007E0781">
        <w:rPr>
          <w:rFonts w:ascii="Garamond" w:hAnsi="Garamond" w:cs="Arial"/>
        </w:rPr>
        <w:t>.1</w:t>
      </w:r>
      <w:r w:rsidR="00C9457F" w:rsidRPr="007E0781">
        <w:rPr>
          <w:rFonts w:ascii="Garamond" w:hAnsi="Garamond" w:cs="Arial"/>
        </w:rPr>
        <w:t xml:space="preserve"> </w:t>
      </w:r>
      <w:r w:rsidRPr="007E0781">
        <w:rPr>
          <w:rFonts w:ascii="Garamond" w:hAnsi="Garamond" w:cs="Arial"/>
        </w:rPr>
        <w:t>tohto</w:t>
      </w:r>
      <w:r w:rsidR="00C9457F" w:rsidRPr="007E0781">
        <w:rPr>
          <w:rFonts w:ascii="Garamond" w:hAnsi="Garamond" w:cs="Arial"/>
        </w:rPr>
        <w:t xml:space="preserve"> </w:t>
      </w:r>
      <w:r w:rsidRPr="007E0781">
        <w:rPr>
          <w:rFonts w:ascii="Garamond" w:hAnsi="Garamond" w:cs="Arial"/>
        </w:rPr>
        <w:t>článku</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to</w:t>
      </w:r>
      <w:r w:rsidR="00C9457F" w:rsidRPr="007E0781">
        <w:rPr>
          <w:rFonts w:ascii="Garamond" w:hAnsi="Garamond" w:cs="Arial"/>
        </w:rPr>
        <w:t xml:space="preserve"> </w:t>
      </w:r>
      <w:r w:rsidRPr="007E0781">
        <w:rPr>
          <w:rFonts w:ascii="Garamond" w:hAnsi="Garamond" w:cs="Arial"/>
        </w:rPr>
        <w:t>jednostranným</w:t>
      </w:r>
      <w:r w:rsidR="00C9457F" w:rsidRPr="007E0781">
        <w:rPr>
          <w:rFonts w:ascii="Garamond" w:hAnsi="Garamond" w:cs="Arial"/>
        </w:rPr>
        <w:t xml:space="preserve"> </w:t>
      </w:r>
      <w:r w:rsidRPr="007E0781">
        <w:rPr>
          <w:rFonts w:ascii="Garamond" w:hAnsi="Garamond" w:cs="Arial"/>
        </w:rPr>
        <w:t>odstúpením</w:t>
      </w:r>
      <w:r w:rsidR="00C9457F" w:rsidRPr="007E0781">
        <w:rPr>
          <w:rFonts w:ascii="Garamond" w:hAnsi="Garamond" w:cs="Arial"/>
        </w:rPr>
        <w:t xml:space="preserve"> </w:t>
      </w:r>
      <w:r w:rsidRPr="007E0781">
        <w:rPr>
          <w:rFonts w:ascii="Garamond" w:hAnsi="Garamond" w:cs="Arial"/>
        </w:rPr>
        <w:t>od</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jednostranným</w:t>
      </w:r>
      <w:r w:rsidR="00C9457F" w:rsidRPr="007E0781">
        <w:rPr>
          <w:rFonts w:ascii="Garamond" w:hAnsi="Garamond" w:cs="Arial"/>
        </w:rPr>
        <w:t xml:space="preserve"> </w:t>
      </w:r>
      <w:r w:rsidRPr="007E0781">
        <w:rPr>
          <w:rFonts w:ascii="Garamond" w:hAnsi="Garamond" w:cs="Arial"/>
        </w:rPr>
        <w:t>vypovedaním</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Objednávateľom</w:t>
      </w:r>
      <w:r w:rsidR="00C9457F" w:rsidRPr="007E0781">
        <w:rPr>
          <w:rFonts w:ascii="Garamond" w:hAnsi="Garamond" w:cs="Arial"/>
        </w:rPr>
        <w:t xml:space="preserve"> </w:t>
      </w:r>
      <w:r w:rsidRPr="007E0781">
        <w:rPr>
          <w:rFonts w:ascii="Garamond" w:hAnsi="Garamond" w:cs="Arial"/>
        </w:rPr>
        <w:t>alebo</w:t>
      </w:r>
      <w:r w:rsidR="00C9457F" w:rsidRPr="007E0781">
        <w:rPr>
          <w:rFonts w:ascii="Garamond" w:hAnsi="Garamond"/>
        </w:rPr>
        <w:t xml:space="preserve"> </w:t>
      </w:r>
      <w:r w:rsidRPr="007E0781">
        <w:rPr>
          <w:rFonts w:ascii="Garamond" w:hAnsi="Garamond" w:cs="Arial"/>
        </w:rPr>
        <w:t>písomnou</w:t>
      </w:r>
      <w:r w:rsidR="00C9457F" w:rsidRPr="007E0781">
        <w:rPr>
          <w:rFonts w:ascii="Garamond" w:hAnsi="Garamond" w:cs="Arial"/>
        </w:rPr>
        <w:t xml:space="preserve"> </w:t>
      </w:r>
      <w:r w:rsidRPr="007E0781">
        <w:rPr>
          <w:rFonts w:ascii="Garamond" w:hAnsi="Garamond" w:cs="Arial"/>
        </w:rPr>
        <w:t>dohodou</w:t>
      </w:r>
      <w:r w:rsidR="00C9457F" w:rsidRPr="007E0781">
        <w:rPr>
          <w:rFonts w:ascii="Garamond" w:hAnsi="Garamond" w:cs="Arial"/>
        </w:rPr>
        <w:t xml:space="preserve"> </w:t>
      </w:r>
      <w:r w:rsidRPr="007E0781">
        <w:rPr>
          <w:rFonts w:ascii="Garamond" w:eastAsia="Times New Roman" w:hAnsi="Garamond" w:cs="Times New Roman"/>
          <w:lang w:eastAsia="en-US"/>
        </w:rPr>
        <w:t>Zmluvných</w:t>
      </w:r>
      <w:r w:rsidR="00C9457F" w:rsidRPr="007E0781">
        <w:rPr>
          <w:rFonts w:ascii="Garamond" w:hAnsi="Garamond" w:cs="Arial"/>
        </w:rPr>
        <w:t xml:space="preserve"> </w:t>
      </w:r>
      <w:r w:rsidRPr="007E0781">
        <w:rPr>
          <w:rFonts w:ascii="Garamond" w:hAnsi="Garamond" w:cs="Arial"/>
        </w:rPr>
        <w:t>strán.</w:t>
      </w:r>
    </w:p>
    <w:p w14:paraId="16C377A8" w14:textId="77777777" w:rsidR="00BD2FDB" w:rsidRPr="007E0781" w:rsidRDefault="00BD2FDB" w:rsidP="00EB4543">
      <w:pPr>
        <w:pStyle w:val="Odstavecseseznamem"/>
        <w:keepNext/>
        <w:keepLines/>
        <w:tabs>
          <w:tab w:val="left" w:pos="0"/>
          <w:tab w:val="left" w:pos="709"/>
        </w:tabs>
        <w:spacing w:after="0" w:line="240" w:lineRule="auto"/>
        <w:jc w:val="both"/>
        <w:rPr>
          <w:rFonts w:ascii="Garamond" w:hAnsi="Garamond" w:cs="Arial"/>
        </w:rPr>
      </w:pPr>
    </w:p>
    <w:p w14:paraId="03B8B1FA" w14:textId="716F855C" w:rsidR="00E319E6" w:rsidRPr="007E0781" w:rsidRDefault="00E319E6" w:rsidP="00EB4543">
      <w:pPr>
        <w:pStyle w:val="Odstavecseseznamem"/>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Odstúpiť</w:t>
      </w:r>
      <w:r w:rsidR="00C9457F" w:rsidRPr="007E0781">
        <w:rPr>
          <w:rFonts w:ascii="Garamond" w:hAnsi="Garamond" w:cs="Arial"/>
        </w:rPr>
        <w:t xml:space="preserve"> </w:t>
      </w:r>
      <w:r w:rsidRPr="007E0781">
        <w:rPr>
          <w:rFonts w:ascii="Garamond" w:hAnsi="Garamond" w:cs="Arial"/>
        </w:rPr>
        <w:t>od</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môžu</w:t>
      </w:r>
      <w:r w:rsidR="00C9457F" w:rsidRPr="007E0781">
        <w:rPr>
          <w:rFonts w:ascii="Garamond" w:hAnsi="Garamond" w:cs="Arial"/>
        </w:rPr>
        <w:t xml:space="preserve"> </w:t>
      </w:r>
      <w:r w:rsidRPr="007E0781">
        <w:rPr>
          <w:rFonts w:ascii="Garamond" w:hAnsi="Garamond" w:cs="Arial"/>
        </w:rPr>
        <w:t>pri</w:t>
      </w:r>
      <w:r w:rsidR="00C9457F" w:rsidRPr="007E0781">
        <w:rPr>
          <w:rFonts w:ascii="Garamond" w:hAnsi="Garamond" w:cs="Arial"/>
        </w:rPr>
        <w:t xml:space="preserve"> </w:t>
      </w:r>
      <w:r w:rsidRPr="007E0781">
        <w:rPr>
          <w:rFonts w:ascii="Garamond" w:hAnsi="Garamond" w:cs="Arial"/>
        </w:rPr>
        <w:t>podstatnom</w:t>
      </w:r>
      <w:r w:rsidR="00C9457F" w:rsidRPr="007E0781">
        <w:rPr>
          <w:rFonts w:ascii="Garamond" w:hAnsi="Garamond" w:cs="Arial"/>
        </w:rPr>
        <w:t xml:space="preserve"> </w:t>
      </w:r>
      <w:r w:rsidRPr="007E0781">
        <w:rPr>
          <w:rFonts w:ascii="Garamond" w:hAnsi="Garamond" w:cs="Arial"/>
        </w:rPr>
        <w:t>porušení</w:t>
      </w:r>
      <w:r w:rsidR="00C9457F" w:rsidRPr="007E0781">
        <w:rPr>
          <w:rFonts w:ascii="Garamond" w:hAnsi="Garamond" w:cs="Arial"/>
        </w:rPr>
        <w:t xml:space="preserve"> </w:t>
      </w:r>
      <w:r w:rsidRPr="007E0781">
        <w:rPr>
          <w:rFonts w:ascii="Garamond" w:hAnsi="Garamond" w:cs="Arial"/>
        </w:rPr>
        <w:t>zmluvného</w:t>
      </w:r>
      <w:r w:rsidR="00C9457F" w:rsidRPr="007E0781">
        <w:rPr>
          <w:rFonts w:ascii="Garamond" w:hAnsi="Garamond" w:cs="Arial"/>
        </w:rPr>
        <w:t xml:space="preserve"> </w:t>
      </w:r>
      <w:r w:rsidRPr="007E0781">
        <w:rPr>
          <w:rFonts w:ascii="Garamond" w:hAnsi="Garamond" w:cs="Arial"/>
        </w:rPr>
        <w:t>záväzku</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ostatných</w:t>
      </w:r>
      <w:r w:rsidR="00C9457F" w:rsidRPr="007E0781">
        <w:rPr>
          <w:rFonts w:ascii="Garamond" w:hAnsi="Garamond" w:cs="Arial"/>
        </w:rPr>
        <w:t xml:space="preserve"> </w:t>
      </w:r>
      <w:r w:rsidRPr="007E0781">
        <w:rPr>
          <w:rFonts w:ascii="Garamond" w:hAnsi="Garamond" w:cs="Arial"/>
        </w:rPr>
        <w:t>prípadoch</w:t>
      </w:r>
      <w:r w:rsidR="00C9457F" w:rsidRPr="007E0781">
        <w:rPr>
          <w:rFonts w:ascii="Garamond" w:hAnsi="Garamond" w:cs="Arial"/>
        </w:rPr>
        <w:t xml:space="preserve"> </w:t>
      </w:r>
      <w:r w:rsidRPr="007E0781">
        <w:rPr>
          <w:rFonts w:ascii="Garamond" w:hAnsi="Garamond" w:cs="Arial"/>
        </w:rPr>
        <w:t>uvedených</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Zmluve</w:t>
      </w:r>
      <w:r w:rsidR="00C9457F" w:rsidRPr="007E0781">
        <w:rPr>
          <w:rFonts w:ascii="Garamond" w:hAnsi="Garamond" w:cs="Arial"/>
        </w:rPr>
        <w:t xml:space="preserve"> </w:t>
      </w:r>
      <w:r w:rsidRPr="007E0781">
        <w:rPr>
          <w:rFonts w:ascii="Garamond" w:hAnsi="Garamond" w:cs="Arial"/>
        </w:rPr>
        <w:t>alebo</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zákone.</w:t>
      </w:r>
    </w:p>
    <w:p w14:paraId="5F907A97" w14:textId="77777777" w:rsidR="00E319E6" w:rsidRPr="007E0781" w:rsidRDefault="00E319E6" w:rsidP="00EB4543">
      <w:pPr>
        <w:keepNext/>
        <w:keepLines/>
        <w:tabs>
          <w:tab w:val="left" w:pos="0"/>
          <w:tab w:val="left" w:pos="709"/>
        </w:tabs>
        <w:spacing w:after="0" w:line="240" w:lineRule="auto"/>
        <w:ind w:left="709" w:hanging="709"/>
        <w:jc w:val="both"/>
        <w:rPr>
          <w:rFonts w:ascii="Garamond" w:hAnsi="Garamond" w:cs="Arial"/>
        </w:rPr>
      </w:pPr>
    </w:p>
    <w:p w14:paraId="44BBEA97" w14:textId="142C647C" w:rsidR="00E319E6" w:rsidRPr="007E0781" w:rsidRDefault="00E319E6" w:rsidP="00EB4543">
      <w:pPr>
        <w:pStyle w:val="Odstavecseseznamem"/>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Za</w:t>
      </w:r>
      <w:r w:rsidR="00C9457F" w:rsidRPr="007E0781">
        <w:rPr>
          <w:rFonts w:ascii="Garamond" w:hAnsi="Garamond" w:cs="Arial"/>
        </w:rPr>
        <w:t xml:space="preserve"> </w:t>
      </w:r>
      <w:r w:rsidRPr="007E0781">
        <w:rPr>
          <w:rFonts w:ascii="Garamond" w:hAnsi="Garamond" w:cs="Arial"/>
        </w:rPr>
        <w:t>podstatné</w:t>
      </w:r>
      <w:r w:rsidR="00C9457F" w:rsidRPr="007E0781">
        <w:rPr>
          <w:rFonts w:ascii="Garamond" w:hAnsi="Garamond" w:cs="Arial"/>
        </w:rPr>
        <w:t xml:space="preserve"> </w:t>
      </w:r>
      <w:r w:rsidRPr="007E0781">
        <w:rPr>
          <w:rFonts w:ascii="Garamond" w:hAnsi="Garamond" w:cs="Arial"/>
        </w:rPr>
        <w:t>porušenie</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Objednávateľ</w:t>
      </w:r>
      <w:r w:rsidR="00C9457F" w:rsidRPr="007E0781">
        <w:rPr>
          <w:rFonts w:ascii="Garamond" w:hAnsi="Garamond" w:cs="Arial"/>
        </w:rPr>
        <w:t xml:space="preserve"> </w:t>
      </w:r>
      <w:r w:rsidRPr="007E0781">
        <w:rPr>
          <w:rFonts w:ascii="Garamond" w:hAnsi="Garamond" w:cs="Arial"/>
        </w:rPr>
        <w:t>považuje</w:t>
      </w:r>
      <w:r w:rsidR="00C9457F" w:rsidRPr="007E0781">
        <w:rPr>
          <w:rFonts w:ascii="Garamond" w:hAnsi="Garamond" w:cs="Arial"/>
        </w:rPr>
        <w:t xml:space="preserve"> </w:t>
      </w:r>
      <w:r w:rsidRPr="007E0781">
        <w:rPr>
          <w:rFonts w:ascii="Garamond" w:hAnsi="Garamond" w:cs="Arial"/>
        </w:rPr>
        <w:t>prípady,</w:t>
      </w:r>
      <w:r w:rsidR="00C9457F" w:rsidRPr="007E0781">
        <w:rPr>
          <w:rFonts w:ascii="Garamond" w:hAnsi="Garamond" w:cs="Arial"/>
        </w:rPr>
        <w:t xml:space="preserve"> </w:t>
      </w:r>
      <w:r w:rsidRPr="007E0781">
        <w:rPr>
          <w:rFonts w:ascii="Garamond" w:hAnsi="Garamond" w:cs="Arial"/>
        </w:rPr>
        <w:t>ak:</w:t>
      </w:r>
    </w:p>
    <w:p w14:paraId="782386BB" w14:textId="77777777" w:rsidR="00665248" w:rsidRPr="007E0781" w:rsidRDefault="00665248" w:rsidP="00EB4543">
      <w:pPr>
        <w:pStyle w:val="Odstavecseseznamem"/>
        <w:keepNext/>
        <w:keepLines/>
        <w:spacing w:after="0" w:line="240" w:lineRule="auto"/>
        <w:jc w:val="both"/>
        <w:rPr>
          <w:rFonts w:ascii="Garamond" w:hAnsi="Garamond" w:cs="Arial"/>
        </w:rPr>
      </w:pPr>
    </w:p>
    <w:p w14:paraId="05F4B903" w14:textId="594F44CF" w:rsidR="00E319E6" w:rsidRPr="007E0781" w:rsidRDefault="00E319E6" w:rsidP="00EB4543">
      <w:pPr>
        <w:pStyle w:val="Odstavecseseznamem"/>
        <w:keepNext/>
        <w:keepLines/>
        <w:numPr>
          <w:ilvl w:val="0"/>
          <w:numId w:val="38"/>
        </w:numPr>
        <w:tabs>
          <w:tab w:val="left" w:pos="0"/>
          <w:tab w:val="left" w:pos="1418"/>
        </w:tabs>
        <w:spacing w:after="0" w:line="240" w:lineRule="auto"/>
        <w:ind w:left="1418"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opakovane</w:t>
      </w:r>
      <w:r w:rsidR="00C9457F" w:rsidRPr="007E0781">
        <w:rPr>
          <w:rFonts w:ascii="Garamond" w:hAnsi="Garamond"/>
        </w:rPr>
        <w:t xml:space="preserve"> </w:t>
      </w:r>
      <w:r w:rsidRPr="007E0781">
        <w:rPr>
          <w:rFonts w:ascii="Garamond" w:hAnsi="Garamond"/>
        </w:rPr>
        <w:t>nedodrží</w:t>
      </w:r>
      <w:r w:rsidR="00C9457F" w:rsidRPr="007E0781">
        <w:rPr>
          <w:rFonts w:ascii="Garamond" w:hAnsi="Garamond"/>
        </w:rPr>
        <w:t xml:space="preserve"> </w:t>
      </w:r>
      <w:r w:rsidRPr="007E0781">
        <w:rPr>
          <w:rFonts w:ascii="Garamond" w:hAnsi="Garamond"/>
        </w:rPr>
        <w:t>dodaciu</w:t>
      </w:r>
      <w:r w:rsidR="00C9457F" w:rsidRPr="007E0781">
        <w:rPr>
          <w:rFonts w:ascii="Garamond" w:hAnsi="Garamond"/>
        </w:rPr>
        <w:t xml:space="preserve"> </w:t>
      </w:r>
      <w:r w:rsidRPr="007E0781">
        <w:rPr>
          <w:rFonts w:ascii="Garamond" w:hAnsi="Garamond"/>
        </w:rPr>
        <w:t>lehotu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E844DC" w:rsidRPr="007E0781">
        <w:rPr>
          <w:rFonts w:ascii="Garamond" w:hAnsi="Garamond"/>
        </w:rPr>
        <w:t>3</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E844DC" w:rsidRPr="007E0781">
        <w:rPr>
          <w:rFonts w:ascii="Garamond" w:hAnsi="Garamond"/>
        </w:rPr>
        <w:t>3</w:t>
      </w:r>
      <w:r w:rsidRPr="007E0781">
        <w:rPr>
          <w:rFonts w:ascii="Garamond" w:hAnsi="Garamond"/>
        </w:rPr>
        <w:t>.1</w:t>
      </w:r>
      <w:r w:rsidR="00C9457F" w:rsidRPr="007E0781">
        <w:rPr>
          <w:rFonts w:ascii="Garamond" w:hAnsi="Garamond"/>
        </w:rPr>
        <w:t xml:space="preserve"> </w:t>
      </w:r>
      <w:r w:rsidRPr="007E0781">
        <w:rPr>
          <w:rFonts w:ascii="Garamond" w:hAnsi="Garamond"/>
        </w:rPr>
        <w:t>Zmluvy</w:t>
      </w:r>
      <w:r w:rsidR="00786481" w:rsidRPr="007E0781">
        <w:rPr>
          <w:rFonts w:ascii="Garamond" w:hAnsi="Garamond"/>
        </w:rPr>
        <w:t>;</w:t>
      </w:r>
    </w:p>
    <w:p w14:paraId="186A4BFC" w14:textId="77777777" w:rsidR="00E319E6" w:rsidRPr="007E0781" w:rsidRDefault="00E319E6" w:rsidP="00EB4543">
      <w:pPr>
        <w:keepNext/>
        <w:keepLines/>
        <w:tabs>
          <w:tab w:val="left" w:pos="709"/>
        </w:tabs>
        <w:autoSpaceDE w:val="0"/>
        <w:autoSpaceDN w:val="0"/>
        <w:adjustRightInd w:val="0"/>
        <w:spacing w:after="0" w:line="240" w:lineRule="auto"/>
        <w:ind w:left="709" w:hanging="709"/>
        <w:jc w:val="both"/>
        <w:rPr>
          <w:rFonts w:ascii="Garamond" w:hAnsi="Garamond"/>
        </w:rPr>
      </w:pPr>
    </w:p>
    <w:p w14:paraId="40F1B63F" w14:textId="1073C600" w:rsidR="00E319E6" w:rsidRPr="007E0781" w:rsidRDefault="00E319E6" w:rsidP="00EB4543">
      <w:pPr>
        <w:pStyle w:val="Odstavecseseznamem"/>
        <w:keepNext/>
        <w:keepLines/>
        <w:numPr>
          <w:ilvl w:val="0"/>
          <w:numId w:val="38"/>
        </w:numPr>
        <w:tabs>
          <w:tab w:val="left" w:pos="0"/>
          <w:tab w:val="left" w:pos="1418"/>
        </w:tabs>
        <w:spacing w:after="0" w:line="240" w:lineRule="auto"/>
        <w:ind w:left="1418" w:hanging="709"/>
        <w:jc w:val="both"/>
        <w:rPr>
          <w:rFonts w:ascii="Garamond" w:hAnsi="Garamond"/>
        </w:rPr>
      </w:pPr>
      <w:r w:rsidRPr="007E0781">
        <w:rPr>
          <w:rFonts w:ascii="Garamond" w:hAnsi="Garamond"/>
        </w:rPr>
        <w:t>dodaný</w:t>
      </w:r>
      <w:r w:rsidR="00C9457F" w:rsidRPr="007E0781">
        <w:rPr>
          <w:rFonts w:ascii="Garamond" w:hAnsi="Garamond"/>
        </w:rPr>
        <w:t xml:space="preserve"> </w:t>
      </w:r>
      <w:r w:rsidRPr="007E0781">
        <w:rPr>
          <w:rFonts w:ascii="Garamond" w:hAnsi="Garamond" w:cs="Arial"/>
        </w:rPr>
        <w:t>Tovar</w:t>
      </w:r>
      <w:r w:rsidR="00C9457F" w:rsidRPr="007E0781">
        <w:rPr>
          <w:rFonts w:ascii="Garamond" w:hAnsi="Garamond"/>
        </w:rPr>
        <w:t xml:space="preserve"> </w:t>
      </w:r>
      <w:r w:rsidRPr="007E0781">
        <w:rPr>
          <w:rFonts w:ascii="Garamond" w:hAnsi="Garamond"/>
        </w:rPr>
        <w:t>nebude</w:t>
      </w:r>
      <w:r w:rsidR="00C9457F" w:rsidRPr="007E0781">
        <w:rPr>
          <w:rFonts w:ascii="Garamond" w:hAnsi="Garamond"/>
        </w:rPr>
        <w:t xml:space="preserve"> </w:t>
      </w:r>
      <w:r w:rsidRPr="007E0781">
        <w:rPr>
          <w:rFonts w:ascii="Garamond" w:hAnsi="Garamond"/>
        </w:rPr>
        <w:t>zodpovedať</w:t>
      </w:r>
      <w:r w:rsidR="00C9457F" w:rsidRPr="007E0781">
        <w:rPr>
          <w:rFonts w:ascii="Garamond" w:hAnsi="Garamond"/>
        </w:rPr>
        <w:t xml:space="preserve"> </w:t>
      </w:r>
      <w:r w:rsidRPr="007E0781">
        <w:rPr>
          <w:rFonts w:ascii="Garamond" w:hAnsi="Garamond"/>
        </w:rPr>
        <w:t>vlastnostiam</w:t>
      </w:r>
      <w:r w:rsidR="00C9457F" w:rsidRPr="007E0781">
        <w:rPr>
          <w:rFonts w:ascii="Garamond" w:hAnsi="Garamond"/>
        </w:rPr>
        <w:t xml:space="preserve"> </w:t>
      </w:r>
      <w:r w:rsidRPr="007E0781">
        <w:rPr>
          <w:rFonts w:ascii="Garamond" w:hAnsi="Garamond"/>
        </w:rPr>
        <w:t>dohodnutým</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Zmluve</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objednávke,</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nezjedná</w:t>
      </w:r>
      <w:r w:rsidR="00C9457F" w:rsidRPr="007E0781">
        <w:rPr>
          <w:rFonts w:ascii="Garamond" w:hAnsi="Garamond"/>
        </w:rPr>
        <w:t xml:space="preserve"> </w:t>
      </w:r>
      <w:r w:rsidRPr="007E0781">
        <w:rPr>
          <w:rFonts w:ascii="Garamond" w:hAnsi="Garamond"/>
        </w:rPr>
        <w:t>nápravu</w:t>
      </w:r>
      <w:r w:rsidR="00C9457F" w:rsidRPr="007E0781">
        <w:rPr>
          <w:rFonts w:ascii="Garamond" w:hAnsi="Garamond"/>
        </w:rPr>
        <w:t xml:space="preserve"> </w:t>
      </w:r>
      <w:r w:rsidRPr="007E0781">
        <w:rPr>
          <w:rFonts w:ascii="Garamond" w:hAnsi="Garamond"/>
        </w:rPr>
        <w:t>ani</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výzve</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ktorej</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poskytne</w:t>
      </w:r>
      <w:r w:rsidR="00C9457F" w:rsidRPr="007E0781">
        <w:rPr>
          <w:rFonts w:ascii="Garamond" w:hAnsi="Garamond"/>
        </w:rPr>
        <w:t xml:space="preserve"> </w:t>
      </w:r>
      <w:r w:rsidRPr="007E0781">
        <w:rPr>
          <w:rFonts w:ascii="Garamond" w:hAnsi="Garamond"/>
        </w:rPr>
        <w:t>dodatočnú</w:t>
      </w:r>
      <w:r w:rsidR="00C9457F" w:rsidRPr="007E0781">
        <w:rPr>
          <w:rFonts w:ascii="Garamond" w:hAnsi="Garamond"/>
        </w:rPr>
        <w:t xml:space="preserve"> </w:t>
      </w:r>
      <w:r w:rsidRPr="007E0781">
        <w:rPr>
          <w:rFonts w:ascii="Garamond" w:hAnsi="Garamond"/>
        </w:rPr>
        <w:t>primeranú</w:t>
      </w:r>
      <w:r w:rsidR="00C9457F" w:rsidRPr="007E0781">
        <w:rPr>
          <w:rFonts w:ascii="Garamond" w:hAnsi="Garamond"/>
        </w:rPr>
        <w:t xml:space="preserve"> </w:t>
      </w:r>
      <w:r w:rsidRPr="007E0781">
        <w:rPr>
          <w:rFonts w:ascii="Garamond" w:hAnsi="Garamond"/>
        </w:rPr>
        <w:t>lehotu</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náprave</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určené</w:t>
      </w:r>
      <w:r w:rsidR="00C9457F" w:rsidRPr="007E0781">
        <w:rPr>
          <w:rFonts w:ascii="Garamond" w:hAnsi="Garamond"/>
        </w:rPr>
        <w:t xml:space="preserve"> </w:t>
      </w:r>
      <w:r w:rsidRPr="007E0781">
        <w:rPr>
          <w:rFonts w:ascii="Garamond" w:hAnsi="Garamond"/>
        </w:rPr>
        <w:t>opatrenia</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náprave;</w:t>
      </w:r>
    </w:p>
    <w:p w14:paraId="13E97577" w14:textId="77777777" w:rsidR="00E319E6" w:rsidRPr="007E0781" w:rsidRDefault="00E319E6" w:rsidP="00EB4543">
      <w:pPr>
        <w:keepNext/>
        <w:keepLines/>
        <w:tabs>
          <w:tab w:val="left" w:pos="709"/>
        </w:tabs>
        <w:autoSpaceDE w:val="0"/>
        <w:autoSpaceDN w:val="0"/>
        <w:adjustRightInd w:val="0"/>
        <w:spacing w:after="0" w:line="240" w:lineRule="auto"/>
        <w:ind w:left="709" w:hanging="709"/>
        <w:jc w:val="both"/>
        <w:rPr>
          <w:rFonts w:ascii="Garamond" w:hAnsi="Garamond"/>
        </w:rPr>
      </w:pPr>
    </w:p>
    <w:p w14:paraId="7E4C2341" w14:textId="57811AAF" w:rsidR="00E319E6" w:rsidRPr="007E0781" w:rsidRDefault="00E319E6" w:rsidP="00EB4543">
      <w:pPr>
        <w:pStyle w:val="Odstavecseseznamem"/>
        <w:keepNext/>
        <w:keepLines/>
        <w:numPr>
          <w:ilvl w:val="0"/>
          <w:numId w:val="38"/>
        </w:numPr>
        <w:tabs>
          <w:tab w:val="left" w:pos="0"/>
          <w:tab w:val="left" w:pos="1418"/>
        </w:tabs>
        <w:spacing w:after="0" w:line="240" w:lineRule="auto"/>
        <w:ind w:left="1418" w:hanging="709"/>
        <w:jc w:val="both"/>
        <w:rPr>
          <w:rFonts w:ascii="Garamond" w:hAnsi="Garamond"/>
        </w:rPr>
      </w:pPr>
      <w:r w:rsidRPr="007E0781">
        <w:rPr>
          <w:rFonts w:ascii="Garamond" w:hAnsi="Garamond" w:cs="Arial"/>
        </w:rPr>
        <w:t>Dodávateľ</w:t>
      </w:r>
      <w:r w:rsidR="00C9457F" w:rsidRPr="007E0781">
        <w:rPr>
          <w:rFonts w:ascii="Garamond" w:hAnsi="Garamond"/>
        </w:rPr>
        <w:t xml:space="preserve"> </w:t>
      </w:r>
      <w:r w:rsidRPr="007E0781">
        <w:rPr>
          <w:rFonts w:ascii="Garamond" w:hAnsi="Garamond"/>
        </w:rPr>
        <w:t>opakovane</w:t>
      </w:r>
      <w:r w:rsidR="00C9457F" w:rsidRPr="007E0781">
        <w:rPr>
          <w:rFonts w:ascii="Garamond" w:hAnsi="Garamond"/>
        </w:rPr>
        <w:t xml:space="preserve"> </w:t>
      </w:r>
      <w:r w:rsidRPr="007E0781">
        <w:rPr>
          <w:rFonts w:ascii="Garamond" w:hAnsi="Garamond"/>
        </w:rPr>
        <w:t>nevybaví</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lehote</w:t>
      </w:r>
      <w:r w:rsidR="00C9457F" w:rsidRPr="007E0781">
        <w:rPr>
          <w:rFonts w:ascii="Garamond" w:hAnsi="Garamond"/>
        </w:rPr>
        <w:t xml:space="preserve"> </w:t>
      </w:r>
      <w:r w:rsidRPr="007E0781">
        <w:rPr>
          <w:rFonts w:ascii="Garamond" w:hAnsi="Garamond"/>
        </w:rPr>
        <w:t>dohodnutej</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E844DC" w:rsidRPr="007E0781">
        <w:rPr>
          <w:rFonts w:ascii="Garamond" w:hAnsi="Garamond"/>
        </w:rPr>
        <w:t>5</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E844DC" w:rsidRPr="007E0781">
        <w:rPr>
          <w:rFonts w:ascii="Garamond" w:hAnsi="Garamond"/>
        </w:rPr>
        <w:t>5</w:t>
      </w:r>
      <w:r w:rsidRPr="007E0781">
        <w:rPr>
          <w:rFonts w:ascii="Garamond" w:hAnsi="Garamond"/>
        </w:rPr>
        <w:t>.</w:t>
      </w:r>
      <w:r w:rsidR="00BD2FDB" w:rsidRPr="007E0781">
        <w:rPr>
          <w:rFonts w:ascii="Garamond" w:hAnsi="Garamond"/>
        </w:rPr>
        <w:t>8</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nezjedná</w:t>
      </w:r>
      <w:r w:rsidR="00C9457F" w:rsidRPr="007E0781">
        <w:rPr>
          <w:rFonts w:ascii="Garamond" w:hAnsi="Garamond"/>
        </w:rPr>
        <w:t xml:space="preserve"> </w:t>
      </w:r>
      <w:r w:rsidRPr="007E0781">
        <w:rPr>
          <w:rFonts w:ascii="Garamond" w:hAnsi="Garamond"/>
        </w:rPr>
        <w:t>nápravu</w:t>
      </w:r>
      <w:r w:rsidR="00C9457F" w:rsidRPr="007E0781">
        <w:rPr>
          <w:rFonts w:ascii="Garamond" w:hAnsi="Garamond"/>
        </w:rPr>
        <w:t xml:space="preserve"> </w:t>
      </w:r>
      <w:r w:rsidRPr="007E0781">
        <w:rPr>
          <w:rFonts w:ascii="Garamond" w:hAnsi="Garamond"/>
        </w:rPr>
        <w:t>ani</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výzve</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ktorej</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poskytne</w:t>
      </w:r>
      <w:r w:rsidR="00C9457F" w:rsidRPr="007E0781">
        <w:rPr>
          <w:rFonts w:ascii="Garamond" w:hAnsi="Garamond"/>
        </w:rPr>
        <w:t xml:space="preserve"> </w:t>
      </w:r>
      <w:r w:rsidRPr="007E0781">
        <w:rPr>
          <w:rFonts w:ascii="Garamond" w:hAnsi="Garamond"/>
        </w:rPr>
        <w:t>dodatočnú</w:t>
      </w:r>
      <w:r w:rsidR="00C9457F" w:rsidRPr="007E0781">
        <w:rPr>
          <w:rFonts w:ascii="Garamond" w:hAnsi="Garamond"/>
        </w:rPr>
        <w:t xml:space="preserve"> </w:t>
      </w:r>
      <w:r w:rsidRPr="007E0781">
        <w:rPr>
          <w:rFonts w:ascii="Garamond" w:hAnsi="Garamond"/>
        </w:rPr>
        <w:t>primeranú</w:t>
      </w:r>
      <w:r w:rsidR="00C9457F" w:rsidRPr="007E0781">
        <w:rPr>
          <w:rFonts w:ascii="Garamond" w:hAnsi="Garamond"/>
        </w:rPr>
        <w:t xml:space="preserve"> </w:t>
      </w:r>
      <w:r w:rsidRPr="007E0781">
        <w:rPr>
          <w:rFonts w:ascii="Garamond" w:hAnsi="Garamond"/>
        </w:rPr>
        <w:t>lehotu</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náprave</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určené</w:t>
      </w:r>
      <w:r w:rsidR="00C9457F" w:rsidRPr="007E0781">
        <w:rPr>
          <w:rFonts w:ascii="Garamond" w:hAnsi="Garamond"/>
        </w:rPr>
        <w:t xml:space="preserve"> </w:t>
      </w:r>
      <w:r w:rsidRPr="007E0781">
        <w:rPr>
          <w:rFonts w:ascii="Garamond" w:hAnsi="Garamond"/>
        </w:rPr>
        <w:t>opatrenia</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náprave;</w:t>
      </w:r>
      <w:r w:rsidR="00C9457F" w:rsidRPr="007E0781">
        <w:rPr>
          <w:rFonts w:ascii="Garamond" w:hAnsi="Garamond"/>
        </w:rPr>
        <w:t xml:space="preserve"> </w:t>
      </w:r>
      <w:r w:rsidRPr="007E0781">
        <w:rPr>
          <w:rFonts w:ascii="Garamond" w:hAnsi="Garamond"/>
        </w:rPr>
        <w:t>a/alebo</w:t>
      </w:r>
    </w:p>
    <w:p w14:paraId="49F16A53" w14:textId="77777777" w:rsidR="00DC05A7" w:rsidRPr="007E0781" w:rsidRDefault="00DC05A7" w:rsidP="00EB4543">
      <w:pPr>
        <w:keepNext/>
        <w:keepLines/>
        <w:tabs>
          <w:tab w:val="left" w:pos="1418"/>
        </w:tabs>
        <w:autoSpaceDE w:val="0"/>
        <w:autoSpaceDN w:val="0"/>
        <w:adjustRightInd w:val="0"/>
        <w:spacing w:after="0" w:line="240" w:lineRule="auto"/>
        <w:ind w:left="1418"/>
        <w:contextualSpacing/>
        <w:jc w:val="both"/>
        <w:rPr>
          <w:rFonts w:ascii="Garamond" w:hAnsi="Garamond"/>
        </w:rPr>
      </w:pPr>
    </w:p>
    <w:p w14:paraId="4D88D9C7" w14:textId="4FD20575" w:rsidR="00E319E6" w:rsidRPr="007E0781" w:rsidRDefault="00E319E6" w:rsidP="00EB4543">
      <w:pPr>
        <w:pStyle w:val="Odstavecseseznamem"/>
        <w:keepNext/>
        <w:keepLines/>
        <w:numPr>
          <w:ilvl w:val="0"/>
          <w:numId w:val="38"/>
        </w:numPr>
        <w:tabs>
          <w:tab w:val="left" w:pos="0"/>
          <w:tab w:val="left" w:pos="1418"/>
        </w:tabs>
        <w:spacing w:after="0" w:line="240" w:lineRule="auto"/>
        <w:ind w:left="1418" w:hanging="709"/>
        <w:jc w:val="both"/>
        <w:rPr>
          <w:rFonts w:ascii="Garamond" w:hAnsi="Garamond"/>
        </w:rPr>
      </w:pPr>
      <w:r w:rsidRPr="007E0781">
        <w:rPr>
          <w:rFonts w:ascii="Garamond" w:hAnsi="Garamond"/>
        </w:rPr>
        <w:t>sa</w:t>
      </w:r>
      <w:r w:rsidR="00C9457F" w:rsidRPr="007E0781">
        <w:rPr>
          <w:rFonts w:ascii="Garamond" w:hAnsi="Garamond"/>
        </w:rPr>
        <w:t xml:space="preserve"> </w:t>
      </w:r>
      <w:r w:rsidRPr="007E0781">
        <w:rPr>
          <w:rFonts w:ascii="Garamond" w:hAnsi="Garamond" w:cs="Arial"/>
        </w:rPr>
        <w:t>niektoré</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vyhlásení</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6</w:t>
      </w:r>
      <w:r w:rsidR="00C9457F" w:rsidRPr="007E0781">
        <w:rPr>
          <w:rFonts w:ascii="Garamond" w:hAnsi="Garamond"/>
        </w:rPr>
        <w:t xml:space="preserve"> </w:t>
      </w:r>
      <w:r w:rsidRPr="007E0781">
        <w:rPr>
          <w:rFonts w:ascii="Garamond" w:hAnsi="Garamond"/>
        </w:rPr>
        <w:t>bodu</w:t>
      </w:r>
      <w:r w:rsidR="00C9457F" w:rsidRPr="007E0781">
        <w:rPr>
          <w:rFonts w:ascii="Garamond" w:hAnsi="Garamond"/>
        </w:rPr>
        <w:t xml:space="preserve"> </w:t>
      </w:r>
      <w:r w:rsidRPr="007E0781">
        <w:rPr>
          <w:rFonts w:ascii="Garamond" w:hAnsi="Garamond"/>
        </w:rPr>
        <w:t>6.1</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6.2</w:t>
      </w:r>
      <w:r w:rsidR="00D54B4D">
        <w:rPr>
          <w:rFonts w:ascii="Garamond" w:hAnsi="Garamond"/>
        </w:rPr>
        <w:t xml:space="preserve"> a/alebo 6.6</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ukáže</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nepravdivé.</w:t>
      </w:r>
      <w:r w:rsidR="00C9457F" w:rsidRPr="007E0781">
        <w:rPr>
          <w:rFonts w:ascii="Garamond" w:hAnsi="Garamond"/>
        </w:rPr>
        <w:t xml:space="preserve"> </w:t>
      </w:r>
    </w:p>
    <w:p w14:paraId="16178927" w14:textId="1309EEA6" w:rsidR="00E319E6" w:rsidRPr="007E0781" w:rsidRDefault="00E319E6" w:rsidP="00EB4543">
      <w:pPr>
        <w:keepNext/>
        <w:keepLines/>
        <w:tabs>
          <w:tab w:val="left" w:pos="0"/>
          <w:tab w:val="left" w:pos="709"/>
        </w:tabs>
        <w:spacing w:after="0" w:line="240" w:lineRule="auto"/>
        <w:ind w:left="709"/>
        <w:jc w:val="both"/>
        <w:rPr>
          <w:rFonts w:ascii="Garamond" w:hAnsi="Garamond"/>
        </w:rPr>
      </w:pPr>
    </w:p>
    <w:p w14:paraId="64789716" w14:textId="77777777" w:rsidR="0085694A" w:rsidRPr="007E0781" w:rsidRDefault="0085694A" w:rsidP="00EB4543">
      <w:pPr>
        <w:pStyle w:val="Odstavecseseznamem"/>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 xml:space="preserve">Objednávateľ má taktiež právo odstúpiť od Zmluvy, ak </w:t>
      </w:r>
      <w:r w:rsidRPr="007E0781">
        <w:rPr>
          <w:rFonts w:ascii="Garamond" w:hAnsi="Garamond"/>
        </w:rPr>
        <w:t>Dodávateľ</w:t>
      </w:r>
      <w:r w:rsidRPr="007E0781">
        <w:rPr>
          <w:rFonts w:ascii="Garamond" w:hAnsi="Garamond" w:cs="Arial"/>
        </w:rPr>
        <w:t>/</w:t>
      </w:r>
      <w:r w:rsidRPr="007E0781">
        <w:rPr>
          <w:rFonts w:ascii="Garamond" w:hAnsi="Garamond"/>
        </w:rPr>
        <w:t>Subdodávateľ</w:t>
      </w:r>
      <w:r w:rsidRPr="007E0781">
        <w:rPr>
          <w:rFonts w:ascii="Garamond" w:hAnsi="Garamond" w:cs="Arial"/>
        </w:rPr>
        <w:t xml:space="preserve"> v čase uzavretia zmluvy nebol zapísaný v registri partnerov verejného sektora, ak bol z tohto registra vymazaný alebo ak mu bol právoplatne uložený zákaz účasti podľa § 182 ods. 3 písm. b) ZVO.</w:t>
      </w:r>
    </w:p>
    <w:p w14:paraId="7F150548" w14:textId="77777777" w:rsidR="0085694A" w:rsidRPr="007E0781" w:rsidRDefault="0085694A" w:rsidP="00EB4543">
      <w:pPr>
        <w:keepNext/>
        <w:keepLines/>
        <w:tabs>
          <w:tab w:val="left" w:pos="0"/>
          <w:tab w:val="left" w:pos="709"/>
        </w:tabs>
        <w:spacing w:after="0" w:line="240" w:lineRule="auto"/>
        <w:ind w:left="709"/>
        <w:jc w:val="both"/>
        <w:rPr>
          <w:rFonts w:ascii="Garamond" w:hAnsi="Garamond"/>
        </w:rPr>
      </w:pPr>
    </w:p>
    <w:p w14:paraId="1FF55930" w14:textId="4150163E" w:rsidR="00E319E6" w:rsidRPr="007E0781" w:rsidRDefault="00E319E6" w:rsidP="00EB4543">
      <w:pPr>
        <w:pStyle w:val="Odstavecseseznamem"/>
        <w:keepNext/>
        <w:keepLines/>
        <w:numPr>
          <w:ilvl w:val="0"/>
          <w:numId w:val="34"/>
        </w:numPr>
        <w:tabs>
          <w:tab w:val="left" w:pos="0"/>
          <w:tab w:val="left" w:pos="709"/>
        </w:tabs>
        <w:spacing w:after="0" w:line="240" w:lineRule="auto"/>
        <w:ind w:hanging="720"/>
        <w:jc w:val="both"/>
        <w:rPr>
          <w:rFonts w:ascii="Garamond" w:hAnsi="Garamond"/>
        </w:rPr>
      </w:pPr>
      <w:r w:rsidRPr="007E0781">
        <w:rPr>
          <w:rFonts w:ascii="Garamond" w:hAnsi="Garamond"/>
        </w:rPr>
        <w:t>Za</w:t>
      </w:r>
      <w:r w:rsidR="00C9457F" w:rsidRPr="007E0781">
        <w:rPr>
          <w:rFonts w:ascii="Garamond" w:hAnsi="Garamond"/>
        </w:rPr>
        <w:t xml:space="preserve"> </w:t>
      </w:r>
      <w:r w:rsidRPr="007E0781">
        <w:rPr>
          <w:rFonts w:ascii="Garamond" w:hAnsi="Garamond" w:cs="Arial"/>
        </w:rPr>
        <w:t>podstatné</w:t>
      </w:r>
      <w:r w:rsidR="00C9457F" w:rsidRPr="007E0781">
        <w:rPr>
          <w:rFonts w:ascii="Garamond" w:hAnsi="Garamond"/>
        </w:rPr>
        <w:t xml:space="preserve"> </w:t>
      </w:r>
      <w:r w:rsidRPr="007E0781">
        <w:rPr>
          <w:rFonts w:ascii="Garamond" w:hAnsi="Garamond"/>
        </w:rPr>
        <w:t>porušenie</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považuje</w:t>
      </w:r>
      <w:r w:rsidR="00C9457F" w:rsidRPr="007E0781">
        <w:rPr>
          <w:rFonts w:ascii="Garamond" w:hAnsi="Garamond"/>
        </w:rPr>
        <w:t xml:space="preserve"> </w:t>
      </w:r>
      <w:r w:rsidRPr="007E0781">
        <w:rPr>
          <w:rFonts w:ascii="Garamond" w:hAnsi="Garamond"/>
        </w:rPr>
        <w:t>prípad,</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niektoré</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vyhlásení</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6</w:t>
      </w:r>
      <w:r w:rsidR="00C9457F" w:rsidRPr="007E0781">
        <w:rPr>
          <w:rFonts w:ascii="Garamond" w:hAnsi="Garamond"/>
        </w:rPr>
        <w:t xml:space="preserve"> </w:t>
      </w:r>
      <w:r w:rsidRPr="007E0781">
        <w:rPr>
          <w:rFonts w:ascii="Garamond" w:hAnsi="Garamond"/>
        </w:rPr>
        <w:t>bodu</w:t>
      </w:r>
      <w:r w:rsidR="00C9457F" w:rsidRPr="007E0781">
        <w:rPr>
          <w:rFonts w:ascii="Garamond" w:hAnsi="Garamond"/>
        </w:rPr>
        <w:t xml:space="preserve"> </w:t>
      </w:r>
      <w:r w:rsidRPr="007E0781">
        <w:rPr>
          <w:rFonts w:ascii="Garamond" w:hAnsi="Garamond"/>
        </w:rPr>
        <w:t>6.5</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ukáže</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nepravdivé.</w:t>
      </w:r>
    </w:p>
    <w:p w14:paraId="3872121B" w14:textId="77777777" w:rsidR="00B6392E" w:rsidRPr="007E0781" w:rsidRDefault="00B6392E" w:rsidP="00EB4543">
      <w:pPr>
        <w:pStyle w:val="Odstavecseseznamem"/>
        <w:keepNext/>
        <w:keepLines/>
        <w:tabs>
          <w:tab w:val="left" w:pos="0"/>
          <w:tab w:val="left" w:pos="709"/>
        </w:tabs>
        <w:spacing w:after="0" w:line="240" w:lineRule="auto"/>
        <w:jc w:val="both"/>
        <w:rPr>
          <w:rFonts w:ascii="Garamond" w:hAnsi="Garamond"/>
        </w:rPr>
      </w:pPr>
    </w:p>
    <w:p w14:paraId="0970D6F7" w14:textId="1E9D5A51" w:rsidR="00E319E6" w:rsidRPr="007E0781" w:rsidRDefault="00E319E6" w:rsidP="00EB4543">
      <w:pPr>
        <w:pStyle w:val="Odstavecseseznamem"/>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Výzvy</w:t>
      </w:r>
      <w:r w:rsidR="00C9457F" w:rsidRPr="007E0781">
        <w:rPr>
          <w:rFonts w:ascii="Garamond" w:hAnsi="Garamond" w:cs="Arial"/>
        </w:rPr>
        <w:t xml:space="preserve"> </w:t>
      </w:r>
      <w:r w:rsidRPr="007E0781">
        <w:rPr>
          <w:rFonts w:ascii="Garamond" w:hAnsi="Garamond" w:cs="Arial"/>
        </w:rPr>
        <w:t>uvedené</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tomto</w:t>
      </w:r>
      <w:r w:rsidR="00C9457F" w:rsidRPr="007E0781">
        <w:rPr>
          <w:rFonts w:ascii="Garamond" w:hAnsi="Garamond" w:cs="Arial"/>
        </w:rPr>
        <w:t xml:space="preserve"> </w:t>
      </w:r>
      <w:r w:rsidRPr="007E0781">
        <w:rPr>
          <w:rFonts w:ascii="Garamond" w:hAnsi="Garamond" w:cs="Arial"/>
        </w:rPr>
        <w:t>článku</w:t>
      </w:r>
      <w:r w:rsidR="00C9457F" w:rsidRPr="007E0781">
        <w:rPr>
          <w:rFonts w:ascii="Garamond" w:hAnsi="Garamond" w:cs="Arial"/>
        </w:rPr>
        <w:t xml:space="preserve"> </w:t>
      </w:r>
      <w:r w:rsidRPr="007E0781">
        <w:rPr>
          <w:rFonts w:ascii="Garamond" w:hAnsi="Garamond" w:cs="Arial"/>
        </w:rPr>
        <w:t>musia</w:t>
      </w:r>
      <w:r w:rsidR="00C9457F" w:rsidRPr="007E0781">
        <w:rPr>
          <w:rFonts w:ascii="Garamond" w:hAnsi="Garamond" w:cs="Arial"/>
        </w:rPr>
        <w:t xml:space="preserve"> </w:t>
      </w:r>
      <w:r w:rsidRPr="007E0781">
        <w:rPr>
          <w:rFonts w:ascii="Garamond" w:hAnsi="Garamond" w:cs="Arial"/>
        </w:rPr>
        <w:t>byť</w:t>
      </w:r>
      <w:r w:rsidR="00C9457F" w:rsidRPr="007E0781">
        <w:rPr>
          <w:rFonts w:ascii="Garamond" w:hAnsi="Garamond" w:cs="Arial"/>
        </w:rPr>
        <w:t xml:space="preserve"> </w:t>
      </w:r>
      <w:r w:rsidRPr="007E0781">
        <w:rPr>
          <w:rFonts w:ascii="Garamond" w:hAnsi="Garamond" w:cs="Arial"/>
        </w:rPr>
        <w:t>písomné</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doručené</w:t>
      </w:r>
      <w:r w:rsidR="00C9457F" w:rsidRPr="007E0781">
        <w:rPr>
          <w:rFonts w:ascii="Garamond" w:hAnsi="Garamond" w:cs="Arial"/>
        </w:rPr>
        <w:t xml:space="preserve"> </w:t>
      </w:r>
      <w:r w:rsidRPr="007E0781">
        <w:rPr>
          <w:rFonts w:ascii="Garamond" w:hAnsi="Garamond" w:cs="Arial"/>
        </w:rPr>
        <w:t>na</w:t>
      </w:r>
      <w:r w:rsidR="00C9457F" w:rsidRPr="007E0781">
        <w:rPr>
          <w:rFonts w:ascii="Garamond" w:hAnsi="Garamond" w:cs="Arial"/>
        </w:rPr>
        <w:t xml:space="preserve"> </w:t>
      </w:r>
      <w:r w:rsidRPr="007E0781">
        <w:rPr>
          <w:rFonts w:ascii="Garamond" w:hAnsi="Garamond" w:cs="Arial"/>
        </w:rPr>
        <w:t>adresy</w:t>
      </w:r>
      <w:r w:rsidR="00C9457F" w:rsidRPr="007E0781">
        <w:rPr>
          <w:rFonts w:ascii="Garamond" w:hAnsi="Garamond" w:cs="Arial"/>
        </w:rPr>
        <w:t xml:space="preserve"> </w:t>
      </w:r>
      <w:r w:rsidRPr="007E0781">
        <w:rPr>
          <w:rFonts w:ascii="Garamond" w:hAnsi="Garamond" w:cs="Arial"/>
        </w:rPr>
        <w:t>pre</w:t>
      </w:r>
      <w:r w:rsidR="00C9457F" w:rsidRPr="007E0781">
        <w:rPr>
          <w:rFonts w:ascii="Garamond" w:hAnsi="Garamond" w:cs="Arial"/>
        </w:rPr>
        <w:t xml:space="preserve"> </w:t>
      </w:r>
      <w:r w:rsidRPr="007E0781">
        <w:rPr>
          <w:rFonts w:ascii="Garamond" w:hAnsi="Garamond" w:cs="Arial"/>
        </w:rPr>
        <w:t>doručovanie</w:t>
      </w:r>
      <w:r w:rsidR="00C9457F" w:rsidRPr="007E0781">
        <w:rPr>
          <w:rFonts w:ascii="Garamond" w:hAnsi="Garamond" w:cs="Arial"/>
        </w:rPr>
        <w:t xml:space="preserve"> </w:t>
      </w:r>
      <w:r w:rsidRPr="007E0781">
        <w:rPr>
          <w:rFonts w:ascii="Garamond" w:hAnsi="Garamond" w:cs="Arial"/>
        </w:rPr>
        <w:t>písomností</w:t>
      </w:r>
      <w:r w:rsidR="00C9457F" w:rsidRPr="007E0781">
        <w:rPr>
          <w:rFonts w:ascii="Garamond" w:hAnsi="Garamond" w:cs="Arial"/>
        </w:rPr>
        <w:t xml:space="preserve"> </w:t>
      </w:r>
      <w:r w:rsidRPr="007E0781">
        <w:rPr>
          <w:rFonts w:ascii="Garamond" w:hAnsi="Garamond" w:cs="Arial"/>
        </w:rPr>
        <w:t>uvedené</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záhlaví</w:t>
      </w:r>
      <w:r w:rsidR="00C9457F" w:rsidRPr="007E0781">
        <w:rPr>
          <w:rFonts w:ascii="Garamond" w:hAnsi="Garamond" w:cs="Arial"/>
        </w:rPr>
        <w:t xml:space="preserve"> </w:t>
      </w:r>
      <w:r w:rsidRPr="007E0781">
        <w:rPr>
          <w:rFonts w:ascii="Garamond" w:hAnsi="Garamond" w:cs="Arial"/>
        </w:rPr>
        <w:t>Zmluvy</w:t>
      </w:r>
      <w:r w:rsidR="00786481" w:rsidRPr="007E0781">
        <w:rPr>
          <w:rFonts w:ascii="Garamond" w:hAnsi="Garamond" w:cs="Arial"/>
        </w:rPr>
        <w:t xml:space="preserve"> alebo oznámené podľa článku 9 bod 9.3 Zmluvy.</w:t>
      </w:r>
    </w:p>
    <w:p w14:paraId="48F36DF0" w14:textId="77777777" w:rsidR="00E319E6" w:rsidRPr="007E0781" w:rsidRDefault="00E319E6" w:rsidP="00EB4543">
      <w:pPr>
        <w:keepNext/>
        <w:keepLines/>
        <w:tabs>
          <w:tab w:val="left" w:pos="0"/>
          <w:tab w:val="left" w:pos="709"/>
        </w:tabs>
        <w:spacing w:after="0" w:line="240" w:lineRule="auto"/>
        <w:ind w:left="709" w:hanging="709"/>
        <w:jc w:val="both"/>
        <w:rPr>
          <w:rFonts w:ascii="Garamond" w:hAnsi="Garamond" w:cs="Arial"/>
        </w:rPr>
      </w:pPr>
    </w:p>
    <w:p w14:paraId="3DCD7079" w14:textId="2C3F871A" w:rsidR="00E319E6" w:rsidRPr="007E0781" w:rsidRDefault="00E319E6" w:rsidP="00EB4543">
      <w:pPr>
        <w:pStyle w:val="Odstavecseseznamem"/>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Odstúpenie</w:t>
      </w:r>
      <w:r w:rsidR="00C9457F" w:rsidRPr="007E0781">
        <w:rPr>
          <w:rFonts w:ascii="Garamond" w:hAnsi="Garamond" w:cs="Arial"/>
        </w:rPr>
        <w:t xml:space="preserve"> </w:t>
      </w:r>
      <w:r w:rsidRPr="007E0781">
        <w:rPr>
          <w:rFonts w:ascii="Garamond" w:hAnsi="Garamond" w:cs="Arial"/>
        </w:rPr>
        <w:t>od</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nadobudne</w:t>
      </w:r>
      <w:r w:rsidR="00C9457F" w:rsidRPr="007E0781">
        <w:rPr>
          <w:rFonts w:ascii="Garamond" w:hAnsi="Garamond" w:cs="Arial"/>
        </w:rPr>
        <w:t xml:space="preserve"> </w:t>
      </w:r>
      <w:r w:rsidRPr="007E0781">
        <w:rPr>
          <w:rFonts w:ascii="Garamond" w:hAnsi="Garamond" w:cs="Arial"/>
        </w:rPr>
        <w:t>účinnosť</w:t>
      </w:r>
      <w:r w:rsidR="00C9457F" w:rsidRPr="007E0781">
        <w:rPr>
          <w:rFonts w:ascii="Garamond" w:hAnsi="Garamond" w:cs="Arial"/>
        </w:rPr>
        <w:t xml:space="preserve"> </w:t>
      </w:r>
      <w:r w:rsidRPr="007E0781">
        <w:rPr>
          <w:rFonts w:ascii="Garamond" w:hAnsi="Garamond" w:cs="Arial"/>
        </w:rPr>
        <w:t>dňom</w:t>
      </w:r>
      <w:r w:rsidR="00C9457F" w:rsidRPr="007E0781">
        <w:rPr>
          <w:rFonts w:ascii="Garamond" w:hAnsi="Garamond" w:cs="Arial"/>
        </w:rPr>
        <w:t xml:space="preserve"> </w:t>
      </w:r>
      <w:r w:rsidRPr="007E0781">
        <w:rPr>
          <w:rFonts w:ascii="Garamond" w:hAnsi="Garamond" w:cs="Arial"/>
        </w:rPr>
        <w:t>doručenia</w:t>
      </w:r>
      <w:r w:rsidR="00C9457F" w:rsidRPr="007E0781">
        <w:rPr>
          <w:rFonts w:ascii="Garamond" w:hAnsi="Garamond" w:cs="Arial"/>
        </w:rPr>
        <w:t xml:space="preserve"> </w:t>
      </w:r>
      <w:r w:rsidRPr="007E0781">
        <w:rPr>
          <w:rFonts w:ascii="Garamond" w:hAnsi="Garamond" w:cs="Arial"/>
        </w:rPr>
        <w:t>písomného</w:t>
      </w:r>
      <w:r w:rsidR="00C9457F" w:rsidRPr="007E0781">
        <w:rPr>
          <w:rFonts w:ascii="Garamond" w:hAnsi="Garamond" w:cs="Arial"/>
        </w:rPr>
        <w:t xml:space="preserve"> </w:t>
      </w:r>
      <w:r w:rsidRPr="007E0781">
        <w:rPr>
          <w:rFonts w:ascii="Garamond" w:hAnsi="Garamond" w:cs="Arial"/>
        </w:rPr>
        <w:t>oznámenia</w:t>
      </w:r>
      <w:r w:rsidR="00C9457F" w:rsidRPr="007E0781">
        <w:rPr>
          <w:rFonts w:ascii="Garamond" w:hAnsi="Garamond" w:cs="Arial"/>
        </w:rPr>
        <w:t xml:space="preserve"> </w:t>
      </w:r>
      <w:r w:rsidRPr="007E0781">
        <w:rPr>
          <w:rFonts w:ascii="Garamond" w:hAnsi="Garamond" w:cs="Arial"/>
        </w:rPr>
        <w:t>Zmluvnej</w:t>
      </w:r>
      <w:r w:rsidR="00C9457F" w:rsidRPr="007E0781">
        <w:rPr>
          <w:rFonts w:ascii="Garamond" w:hAnsi="Garamond" w:cs="Arial"/>
        </w:rPr>
        <w:t xml:space="preserve"> </w:t>
      </w:r>
      <w:r w:rsidRPr="007E0781">
        <w:rPr>
          <w:rFonts w:ascii="Garamond" w:hAnsi="Garamond" w:cs="Arial"/>
        </w:rPr>
        <w:t>strany</w:t>
      </w:r>
      <w:r w:rsidR="00C9457F" w:rsidRPr="007E0781">
        <w:rPr>
          <w:rFonts w:ascii="Garamond" w:hAnsi="Garamond" w:cs="Arial"/>
        </w:rPr>
        <w:t xml:space="preserve"> </w:t>
      </w:r>
      <w:r w:rsidRPr="007E0781">
        <w:rPr>
          <w:rFonts w:ascii="Garamond" w:hAnsi="Garamond" w:cs="Arial"/>
        </w:rPr>
        <w:t>o</w:t>
      </w:r>
      <w:r w:rsidR="00C9457F" w:rsidRPr="007E0781">
        <w:rPr>
          <w:rFonts w:ascii="Garamond" w:hAnsi="Garamond"/>
        </w:rPr>
        <w:t xml:space="preserve"> </w:t>
      </w:r>
      <w:r w:rsidRPr="007E0781">
        <w:rPr>
          <w:rFonts w:ascii="Garamond" w:hAnsi="Garamond" w:cs="Arial"/>
        </w:rPr>
        <w:t>odstúpení</w:t>
      </w:r>
      <w:r w:rsidR="00C9457F" w:rsidRPr="007E0781">
        <w:rPr>
          <w:rFonts w:ascii="Garamond" w:hAnsi="Garamond" w:cs="Arial"/>
        </w:rPr>
        <w:t xml:space="preserve"> </w:t>
      </w:r>
      <w:r w:rsidRPr="007E0781">
        <w:rPr>
          <w:rFonts w:ascii="Garamond" w:hAnsi="Garamond" w:cs="Arial"/>
        </w:rPr>
        <w:t>od</w:t>
      </w:r>
      <w:r w:rsidR="00C9457F" w:rsidRPr="007E0781">
        <w:rPr>
          <w:rFonts w:ascii="Garamond" w:hAnsi="Garamond" w:cs="Arial"/>
        </w:rPr>
        <w:t xml:space="preserve"> </w:t>
      </w:r>
      <w:r w:rsidRPr="007E0781">
        <w:rPr>
          <w:rFonts w:ascii="Garamond" w:eastAsia="Times New Roman" w:hAnsi="Garamond" w:cs="Times New Roman"/>
          <w:lang w:eastAsia="en-US"/>
        </w:rPr>
        <w:t>Zmluvy</w:t>
      </w:r>
      <w:r w:rsidR="00C9457F" w:rsidRPr="007E0781">
        <w:rPr>
          <w:rFonts w:ascii="Garamond" w:hAnsi="Garamond" w:cs="Arial"/>
        </w:rPr>
        <w:t xml:space="preserve"> </w:t>
      </w:r>
      <w:r w:rsidRPr="007E0781">
        <w:rPr>
          <w:rFonts w:ascii="Garamond" w:hAnsi="Garamond" w:cs="Arial"/>
        </w:rPr>
        <w:t>druhej</w:t>
      </w:r>
      <w:r w:rsidR="00C9457F" w:rsidRPr="007E0781">
        <w:rPr>
          <w:rFonts w:ascii="Garamond" w:hAnsi="Garamond" w:cs="Arial"/>
        </w:rPr>
        <w:t xml:space="preserve"> </w:t>
      </w:r>
      <w:r w:rsidRPr="007E0781">
        <w:rPr>
          <w:rFonts w:ascii="Garamond" w:hAnsi="Garamond" w:cs="Arial"/>
        </w:rPr>
        <w:t>Zmluvnej</w:t>
      </w:r>
      <w:r w:rsidR="00C9457F" w:rsidRPr="007E0781">
        <w:rPr>
          <w:rFonts w:ascii="Garamond" w:hAnsi="Garamond" w:cs="Arial"/>
        </w:rPr>
        <w:t xml:space="preserve"> </w:t>
      </w:r>
      <w:r w:rsidRPr="007E0781">
        <w:rPr>
          <w:rFonts w:ascii="Garamond" w:hAnsi="Garamond" w:cs="Arial"/>
        </w:rPr>
        <w:t>strane.</w:t>
      </w:r>
    </w:p>
    <w:p w14:paraId="596DB72C" w14:textId="77777777" w:rsidR="00820DAC" w:rsidRPr="007E0781" w:rsidRDefault="00820DAC" w:rsidP="00EB4543">
      <w:pPr>
        <w:keepNext/>
        <w:keepLines/>
        <w:tabs>
          <w:tab w:val="left" w:pos="0"/>
          <w:tab w:val="left" w:pos="709"/>
        </w:tabs>
        <w:spacing w:after="0" w:line="240" w:lineRule="auto"/>
        <w:jc w:val="both"/>
        <w:rPr>
          <w:rFonts w:ascii="Garamond" w:hAnsi="Garamond" w:cs="Arial"/>
        </w:rPr>
      </w:pPr>
    </w:p>
    <w:p w14:paraId="61190925" w14:textId="6A409A58" w:rsidR="00C63294" w:rsidRPr="007E0781" w:rsidRDefault="00C63294" w:rsidP="00EB4543">
      <w:pPr>
        <w:pStyle w:val="Odstavecseseznamem"/>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Odstúpením</w:t>
      </w:r>
      <w:r w:rsidR="00C9457F" w:rsidRPr="007E0781">
        <w:rPr>
          <w:rFonts w:ascii="Garamond" w:hAnsi="Garamond"/>
        </w:rPr>
        <w:t xml:space="preserve"> </w:t>
      </w:r>
      <w:r w:rsidRPr="007E0781">
        <w:rPr>
          <w:rFonts w:ascii="Garamond" w:hAnsi="Garamond"/>
        </w:rPr>
        <w:t>Zmluva</w:t>
      </w:r>
      <w:r w:rsidR="00C9457F" w:rsidRPr="007E0781">
        <w:rPr>
          <w:rFonts w:ascii="Garamond" w:hAnsi="Garamond"/>
        </w:rPr>
        <w:t xml:space="preserve"> </w:t>
      </w:r>
      <w:r w:rsidRPr="007E0781">
        <w:rPr>
          <w:rFonts w:ascii="Garamond" w:hAnsi="Garamond"/>
        </w:rPr>
        <w:t>zaniká,</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teda</w:t>
      </w:r>
      <w:r w:rsidR="00C9457F" w:rsidRPr="007E0781">
        <w:rPr>
          <w:rFonts w:ascii="Garamond" w:hAnsi="Garamond"/>
        </w:rPr>
        <w:t xml:space="preserve"> </w:t>
      </w:r>
      <w:r w:rsidRPr="007E0781">
        <w:rPr>
          <w:rFonts w:ascii="Garamond" w:hAnsi="Garamond"/>
        </w:rPr>
        <w:t>zanikajú</w:t>
      </w:r>
      <w:r w:rsidR="00C9457F" w:rsidRPr="007E0781">
        <w:rPr>
          <w:rFonts w:ascii="Garamond" w:hAnsi="Garamond"/>
        </w:rPr>
        <w:t xml:space="preserve"> </w:t>
      </w:r>
      <w:r w:rsidRPr="007E0781">
        <w:rPr>
          <w:rFonts w:ascii="Garamond" w:hAnsi="Garamond"/>
        </w:rPr>
        <w:t>všetky</w:t>
      </w:r>
      <w:r w:rsidR="00C9457F" w:rsidRPr="007E0781">
        <w:rPr>
          <w:rFonts w:ascii="Garamond" w:hAnsi="Garamond"/>
        </w:rPr>
        <w:t xml:space="preserve"> </w:t>
      </w:r>
      <w:r w:rsidRPr="007E0781">
        <w:rPr>
          <w:rFonts w:ascii="Garamond" w:hAnsi="Garamond"/>
        </w:rPr>
        <w:t>práva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Zmluvných</w:t>
      </w:r>
      <w:r w:rsidR="00C9457F" w:rsidRPr="007E0781">
        <w:rPr>
          <w:rFonts w:ascii="Garamond" w:hAnsi="Garamond"/>
        </w:rPr>
        <w:t xml:space="preserve"> </w:t>
      </w:r>
      <w:r w:rsidRPr="007E0781">
        <w:rPr>
          <w:rFonts w:ascii="Garamond" w:hAnsi="Garamond"/>
        </w:rPr>
        <w:t>strán,</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vyplývajú</w:t>
      </w:r>
      <w:r w:rsidR="00C9457F" w:rsidRPr="007E0781">
        <w:rPr>
          <w:rFonts w:ascii="Garamond" w:hAnsi="Garamond"/>
        </w:rPr>
        <w:t xml:space="preserve"> </w:t>
      </w:r>
      <w:r w:rsidRPr="007E0781">
        <w:rPr>
          <w:rFonts w:ascii="Garamond" w:hAnsi="Garamond"/>
        </w:rPr>
        <w:t>zo</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cs="Arial"/>
        </w:rPr>
        <w:t>Odstúpenie</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však</w:t>
      </w:r>
      <w:r w:rsidR="00C9457F" w:rsidRPr="007E0781">
        <w:rPr>
          <w:rFonts w:ascii="Garamond" w:hAnsi="Garamond"/>
        </w:rPr>
        <w:t xml:space="preserve"> </w:t>
      </w:r>
      <w:r w:rsidRPr="007E0781">
        <w:rPr>
          <w:rFonts w:ascii="Garamond" w:hAnsi="Garamond"/>
        </w:rPr>
        <w:t>nedotýka</w:t>
      </w:r>
      <w:r w:rsidR="00C9457F" w:rsidRPr="007E0781">
        <w:rPr>
          <w:rFonts w:ascii="Garamond" w:hAnsi="Garamond"/>
        </w:rPr>
        <w:t xml:space="preserve"> </w:t>
      </w:r>
      <w:r w:rsidRPr="007E0781">
        <w:rPr>
          <w:rFonts w:ascii="Garamond" w:hAnsi="Garamond"/>
        </w:rPr>
        <w:t>nároku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zaplatenie</w:t>
      </w:r>
      <w:r w:rsidR="00C9457F" w:rsidRPr="007E0781">
        <w:rPr>
          <w:rFonts w:ascii="Garamond" w:hAnsi="Garamond"/>
        </w:rPr>
        <w:t xml:space="preserve"> </w:t>
      </w:r>
      <w:r w:rsidRPr="007E0781">
        <w:rPr>
          <w:rFonts w:ascii="Garamond" w:hAnsi="Garamond"/>
        </w:rPr>
        <w:t>zmluvnej</w:t>
      </w:r>
      <w:r w:rsidR="00C9457F" w:rsidRPr="007E0781">
        <w:rPr>
          <w:rFonts w:ascii="Garamond" w:hAnsi="Garamond"/>
        </w:rPr>
        <w:t xml:space="preserve"> </w:t>
      </w:r>
      <w:r w:rsidRPr="007E0781">
        <w:rPr>
          <w:rFonts w:ascii="Garamond" w:hAnsi="Garamond"/>
        </w:rPr>
        <w:t>pokuty,</w:t>
      </w:r>
      <w:r w:rsidR="00C9457F" w:rsidRPr="007E0781">
        <w:rPr>
          <w:rFonts w:ascii="Garamond" w:hAnsi="Garamond"/>
        </w:rPr>
        <w:t xml:space="preserve"> </w:t>
      </w:r>
      <w:r w:rsidRPr="007E0781">
        <w:rPr>
          <w:rFonts w:ascii="Garamond" w:hAnsi="Garamond"/>
        </w:rPr>
        <w:t>nároku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náhradu</w:t>
      </w:r>
      <w:r w:rsidR="00C9457F" w:rsidRPr="007E0781">
        <w:rPr>
          <w:rFonts w:ascii="Garamond" w:hAnsi="Garamond"/>
        </w:rPr>
        <w:t xml:space="preserve"> </w:t>
      </w:r>
      <w:r w:rsidRPr="007E0781">
        <w:rPr>
          <w:rFonts w:ascii="Garamond" w:hAnsi="Garamond"/>
        </w:rPr>
        <w:t>škody</w:t>
      </w:r>
      <w:r w:rsidR="00C9457F" w:rsidRPr="007E0781">
        <w:rPr>
          <w:rFonts w:ascii="Garamond" w:hAnsi="Garamond"/>
        </w:rPr>
        <w:t xml:space="preserve"> </w:t>
      </w:r>
      <w:r w:rsidRPr="007E0781">
        <w:rPr>
          <w:rFonts w:ascii="Garamond" w:hAnsi="Garamond"/>
        </w:rPr>
        <w:t>vzniknutej</w:t>
      </w:r>
      <w:r w:rsidR="00C9457F" w:rsidRPr="007E0781">
        <w:rPr>
          <w:rFonts w:ascii="Garamond" w:hAnsi="Garamond"/>
        </w:rPr>
        <w:t xml:space="preserve"> </w:t>
      </w:r>
      <w:r w:rsidRPr="007E0781">
        <w:rPr>
          <w:rFonts w:ascii="Garamond" w:eastAsia="Times New Roman" w:hAnsi="Garamond" w:cs="Times New Roman"/>
          <w:lang w:eastAsia="en-US"/>
        </w:rPr>
        <w:t>porušením</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aj</w:t>
      </w:r>
      <w:r w:rsidR="00C9457F" w:rsidRPr="007E0781">
        <w:rPr>
          <w:rFonts w:ascii="Garamond" w:hAnsi="Garamond"/>
        </w:rPr>
        <w:t xml:space="preserve"> </w:t>
      </w:r>
      <w:r w:rsidRPr="007E0781">
        <w:rPr>
          <w:rFonts w:ascii="Garamond" w:hAnsi="Garamond"/>
        </w:rPr>
        <w:t>všetkých</w:t>
      </w:r>
      <w:r w:rsidR="00C9457F" w:rsidRPr="007E0781">
        <w:rPr>
          <w:rFonts w:ascii="Garamond" w:hAnsi="Garamond"/>
        </w:rPr>
        <w:t xml:space="preserve"> </w:t>
      </w:r>
      <w:r w:rsidRPr="007E0781">
        <w:rPr>
          <w:rFonts w:ascii="Garamond" w:hAnsi="Garamond"/>
        </w:rPr>
        <w:t>ostatných</w:t>
      </w:r>
      <w:r w:rsidR="00C9457F" w:rsidRPr="007E0781">
        <w:rPr>
          <w:rFonts w:ascii="Garamond" w:hAnsi="Garamond"/>
        </w:rPr>
        <w:t xml:space="preserve"> </w:t>
      </w:r>
      <w:r w:rsidRPr="007E0781">
        <w:rPr>
          <w:rFonts w:ascii="Garamond" w:hAnsi="Garamond"/>
        </w:rPr>
        <w:t>nárokov</w:t>
      </w:r>
      <w:r w:rsidR="00C9457F" w:rsidRPr="007E0781">
        <w:rPr>
          <w:rFonts w:ascii="Garamond" w:hAnsi="Garamond"/>
        </w:rPr>
        <w:t xml:space="preserve"> </w:t>
      </w:r>
      <w:r w:rsidRPr="007E0781">
        <w:rPr>
          <w:rFonts w:ascii="Garamond" w:hAnsi="Garamond"/>
        </w:rPr>
        <w:t>Zmluvných</w:t>
      </w:r>
      <w:r w:rsidR="00C9457F" w:rsidRPr="007E0781">
        <w:rPr>
          <w:rFonts w:ascii="Garamond" w:hAnsi="Garamond"/>
        </w:rPr>
        <w:t xml:space="preserve"> </w:t>
      </w:r>
      <w:r w:rsidRPr="007E0781">
        <w:rPr>
          <w:rFonts w:ascii="Garamond" w:hAnsi="Garamond"/>
        </w:rPr>
        <w:t>strán,</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vzhľadom</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svoju</w:t>
      </w:r>
      <w:r w:rsidR="00C9457F" w:rsidRPr="007E0781">
        <w:rPr>
          <w:rFonts w:ascii="Garamond" w:hAnsi="Garamond"/>
        </w:rPr>
        <w:t xml:space="preserve"> </w:t>
      </w:r>
      <w:r w:rsidRPr="007E0781">
        <w:rPr>
          <w:rFonts w:ascii="Garamond" w:hAnsi="Garamond"/>
        </w:rPr>
        <w:t>podstatu</w:t>
      </w:r>
      <w:r w:rsidR="00C9457F" w:rsidRPr="007E0781">
        <w:rPr>
          <w:rFonts w:ascii="Garamond" w:hAnsi="Garamond"/>
        </w:rPr>
        <w:t xml:space="preserve"> </w:t>
      </w:r>
      <w:r w:rsidRPr="007E0781">
        <w:rPr>
          <w:rFonts w:ascii="Garamond" w:hAnsi="Garamond"/>
        </w:rPr>
        <w:t>zánikom</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nezanikajú.</w:t>
      </w:r>
      <w:r w:rsidR="003F282B">
        <w:rPr>
          <w:rFonts w:ascii="Garamond" w:hAnsi="Garamond"/>
        </w:rPr>
        <w:t xml:space="preserve"> Zmluvné strany sa dohodli, že z právneho vzťahu založeného touto Zmluvou alebo z nej vyplývajúceho vylučujú pôsobnosť účinnosti ustanovenia § 351 ods. 2 Obchodného zákonníka. </w:t>
      </w:r>
    </w:p>
    <w:p w14:paraId="1880BB71" w14:textId="77777777" w:rsidR="00E319E6" w:rsidRPr="007E0781" w:rsidRDefault="00E319E6" w:rsidP="00EB4543">
      <w:pPr>
        <w:keepNext/>
        <w:keepLines/>
        <w:tabs>
          <w:tab w:val="left" w:pos="0"/>
          <w:tab w:val="left" w:pos="709"/>
        </w:tabs>
        <w:spacing w:after="0" w:line="240" w:lineRule="auto"/>
        <w:ind w:left="709" w:hanging="709"/>
        <w:jc w:val="both"/>
        <w:rPr>
          <w:rFonts w:ascii="Garamond" w:hAnsi="Garamond" w:cs="Arial"/>
        </w:rPr>
      </w:pPr>
    </w:p>
    <w:p w14:paraId="1DA3A037" w14:textId="04E4B02B" w:rsidR="00E319E6" w:rsidRPr="007E0781" w:rsidRDefault="00E319E6" w:rsidP="00EB4543">
      <w:pPr>
        <w:pStyle w:val="Odstavecseseznamem"/>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Zmluvu</w:t>
      </w:r>
      <w:r w:rsidR="00C9457F" w:rsidRPr="007E0781">
        <w:rPr>
          <w:rFonts w:ascii="Garamond" w:hAnsi="Garamond" w:cs="Arial"/>
        </w:rPr>
        <w:t xml:space="preserve"> </w:t>
      </w:r>
      <w:r w:rsidRPr="007E0781">
        <w:rPr>
          <w:rFonts w:ascii="Garamond" w:hAnsi="Garamond" w:cs="Arial"/>
        </w:rPr>
        <w:t>môže</w:t>
      </w:r>
      <w:r w:rsidR="00C9457F" w:rsidRPr="007E0781">
        <w:rPr>
          <w:rFonts w:ascii="Garamond" w:hAnsi="Garamond" w:cs="Arial"/>
        </w:rPr>
        <w:t xml:space="preserve"> </w:t>
      </w:r>
      <w:r w:rsidRPr="007E0781">
        <w:rPr>
          <w:rFonts w:ascii="Garamond" w:hAnsi="Garamond" w:cs="Arial"/>
        </w:rPr>
        <w:t>Objednávateľ</w:t>
      </w:r>
      <w:r w:rsidR="00C9457F" w:rsidRPr="007E0781">
        <w:rPr>
          <w:rFonts w:ascii="Garamond" w:hAnsi="Garamond" w:cs="Arial"/>
        </w:rPr>
        <w:t xml:space="preserve"> </w:t>
      </w:r>
      <w:r w:rsidRPr="007E0781">
        <w:rPr>
          <w:rFonts w:ascii="Garamond" w:hAnsi="Garamond" w:cs="Arial"/>
        </w:rPr>
        <w:t>vypovedať</w:t>
      </w:r>
      <w:r w:rsidR="00C9457F" w:rsidRPr="007E0781">
        <w:rPr>
          <w:rFonts w:ascii="Garamond" w:hAnsi="Garamond" w:cs="Arial"/>
        </w:rPr>
        <w:t xml:space="preserve"> </w:t>
      </w:r>
      <w:r w:rsidRPr="007E0781">
        <w:rPr>
          <w:rFonts w:ascii="Garamond" w:hAnsi="Garamond" w:cs="Arial"/>
        </w:rPr>
        <w:t>aj</w:t>
      </w:r>
      <w:r w:rsidR="00C9457F" w:rsidRPr="007E0781">
        <w:rPr>
          <w:rFonts w:ascii="Garamond" w:hAnsi="Garamond" w:cs="Arial"/>
        </w:rPr>
        <w:t xml:space="preserve"> </w:t>
      </w:r>
      <w:r w:rsidRPr="007E0781">
        <w:rPr>
          <w:rFonts w:ascii="Garamond" w:hAnsi="Garamond" w:cs="Arial"/>
        </w:rPr>
        <w:t>bez</w:t>
      </w:r>
      <w:r w:rsidR="00C9457F" w:rsidRPr="007E0781">
        <w:rPr>
          <w:rFonts w:ascii="Garamond" w:hAnsi="Garamond" w:cs="Arial"/>
        </w:rPr>
        <w:t xml:space="preserve"> </w:t>
      </w:r>
      <w:r w:rsidRPr="007E0781">
        <w:rPr>
          <w:rFonts w:ascii="Garamond" w:hAnsi="Garamond" w:cs="Arial"/>
        </w:rPr>
        <w:t>udania</w:t>
      </w:r>
      <w:r w:rsidR="00C9457F" w:rsidRPr="007E0781">
        <w:rPr>
          <w:rFonts w:ascii="Garamond" w:hAnsi="Garamond" w:cs="Arial"/>
        </w:rPr>
        <w:t xml:space="preserve"> </w:t>
      </w:r>
      <w:r w:rsidRPr="007E0781">
        <w:rPr>
          <w:rFonts w:ascii="Garamond" w:hAnsi="Garamond" w:cs="Arial"/>
        </w:rPr>
        <w:t>dôvodu</w:t>
      </w:r>
      <w:r w:rsidR="00C9457F" w:rsidRPr="007E0781">
        <w:rPr>
          <w:rFonts w:ascii="Garamond" w:hAnsi="Garamond" w:cs="Arial"/>
        </w:rPr>
        <w:t xml:space="preserve"> </w:t>
      </w:r>
      <w:r w:rsidRPr="007E0781">
        <w:rPr>
          <w:rFonts w:ascii="Garamond" w:hAnsi="Garamond" w:cs="Arial"/>
        </w:rPr>
        <w:t>zaslaním</w:t>
      </w:r>
      <w:r w:rsidR="00C9457F" w:rsidRPr="007E0781">
        <w:rPr>
          <w:rFonts w:ascii="Garamond" w:hAnsi="Garamond" w:cs="Arial"/>
        </w:rPr>
        <w:t xml:space="preserve"> </w:t>
      </w:r>
      <w:r w:rsidRPr="007E0781">
        <w:rPr>
          <w:rFonts w:ascii="Garamond" w:hAnsi="Garamond" w:cs="Arial"/>
        </w:rPr>
        <w:t>písomnej</w:t>
      </w:r>
      <w:r w:rsidR="00C9457F" w:rsidRPr="007E0781">
        <w:rPr>
          <w:rFonts w:ascii="Garamond" w:hAnsi="Garamond" w:cs="Arial"/>
        </w:rPr>
        <w:t xml:space="preserve"> </w:t>
      </w:r>
      <w:r w:rsidRPr="007E0781">
        <w:rPr>
          <w:rFonts w:ascii="Garamond" w:hAnsi="Garamond" w:cs="Arial"/>
        </w:rPr>
        <w:t>výpovede</w:t>
      </w:r>
      <w:r w:rsidR="00C9457F" w:rsidRPr="007E0781">
        <w:rPr>
          <w:rFonts w:ascii="Garamond" w:hAnsi="Garamond" w:cs="Arial"/>
        </w:rPr>
        <w:t xml:space="preserve"> </w:t>
      </w:r>
      <w:r w:rsidRPr="007E0781">
        <w:rPr>
          <w:rFonts w:ascii="Garamond" w:hAnsi="Garamond" w:cs="Arial"/>
        </w:rPr>
        <w:t>Dodávateľovi,</w:t>
      </w:r>
      <w:r w:rsidR="00C9457F" w:rsidRPr="007E0781">
        <w:rPr>
          <w:rFonts w:ascii="Garamond" w:hAnsi="Garamond" w:cs="Arial"/>
        </w:rPr>
        <w:t xml:space="preserve"> </w:t>
      </w:r>
      <w:r w:rsidRPr="007E0781">
        <w:rPr>
          <w:rFonts w:ascii="Garamond" w:hAnsi="Garamond" w:cs="Arial"/>
        </w:rPr>
        <w:t>pričom</w:t>
      </w:r>
      <w:r w:rsidR="00C9457F" w:rsidRPr="007E0781">
        <w:rPr>
          <w:rFonts w:ascii="Garamond" w:hAnsi="Garamond" w:cs="Arial"/>
        </w:rPr>
        <w:t xml:space="preserve"> </w:t>
      </w:r>
      <w:r w:rsidRPr="007E0781">
        <w:rPr>
          <w:rFonts w:ascii="Garamond" w:hAnsi="Garamond" w:cs="Arial"/>
        </w:rPr>
        <w:t>výpovedná</w:t>
      </w:r>
      <w:r w:rsidR="00C9457F" w:rsidRPr="007E0781">
        <w:rPr>
          <w:rFonts w:ascii="Garamond" w:hAnsi="Garamond" w:cs="Arial"/>
        </w:rPr>
        <w:t xml:space="preserve"> </w:t>
      </w:r>
      <w:r w:rsidRPr="007E0781">
        <w:rPr>
          <w:rFonts w:ascii="Garamond" w:hAnsi="Garamond" w:cs="Arial"/>
        </w:rPr>
        <w:t>lehota</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1</w:t>
      </w:r>
      <w:r w:rsidR="00C9457F" w:rsidRPr="007E0781">
        <w:rPr>
          <w:rFonts w:ascii="Garamond" w:hAnsi="Garamond" w:cs="Arial"/>
        </w:rPr>
        <w:t xml:space="preserve"> </w:t>
      </w:r>
      <w:r w:rsidRPr="007E0781">
        <w:rPr>
          <w:rFonts w:ascii="Garamond" w:hAnsi="Garamond" w:cs="Arial"/>
        </w:rPr>
        <w:t>(jeden)</w:t>
      </w:r>
      <w:r w:rsidR="00C9457F" w:rsidRPr="007E0781">
        <w:rPr>
          <w:rFonts w:ascii="Garamond" w:hAnsi="Garamond" w:cs="Arial"/>
        </w:rPr>
        <w:t xml:space="preserve"> </w:t>
      </w:r>
      <w:r w:rsidRPr="007E0781">
        <w:rPr>
          <w:rFonts w:ascii="Garamond" w:hAnsi="Garamond" w:cs="Arial"/>
        </w:rPr>
        <w:t>mesiac</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začína</w:t>
      </w:r>
      <w:r w:rsidR="00C9457F" w:rsidRPr="007E0781">
        <w:rPr>
          <w:rFonts w:ascii="Garamond" w:hAnsi="Garamond" w:cs="Arial"/>
        </w:rPr>
        <w:t xml:space="preserve"> </w:t>
      </w:r>
      <w:r w:rsidRPr="007E0781">
        <w:rPr>
          <w:rFonts w:ascii="Garamond" w:hAnsi="Garamond" w:cs="Arial"/>
        </w:rPr>
        <w:t>plynúť</w:t>
      </w:r>
      <w:r w:rsidR="00C9457F" w:rsidRPr="007E0781">
        <w:rPr>
          <w:rFonts w:ascii="Garamond" w:hAnsi="Garamond" w:cs="Arial"/>
        </w:rPr>
        <w:t xml:space="preserve"> </w:t>
      </w:r>
      <w:r w:rsidRPr="007E0781">
        <w:rPr>
          <w:rFonts w:ascii="Garamond" w:hAnsi="Garamond" w:cs="Arial"/>
        </w:rPr>
        <w:t>prvým</w:t>
      </w:r>
      <w:r w:rsidR="00C9457F" w:rsidRPr="007E0781">
        <w:rPr>
          <w:rFonts w:ascii="Garamond" w:hAnsi="Garamond" w:cs="Arial"/>
        </w:rPr>
        <w:t xml:space="preserve"> </w:t>
      </w:r>
      <w:r w:rsidRPr="007E0781">
        <w:rPr>
          <w:rFonts w:ascii="Garamond" w:hAnsi="Garamond" w:cs="Arial"/>
        </w:rPr>
        <w:t>dňom</w:t>
      </w:r>
      <w:r w:rsidR="00C9457F" w:rsidRPr="007E0781">
        <w:rPr>
          <w:rFonts w:ascii="Garamond" w:hAnsi="Garamond" w:cs="Arial"/>
        </w:rPr>
        <w:t xml:space="preserve"> </w:t>
      </w:r>
      <w:r w:rsidRPr="007E0781">
        <w:rPr>
          <w:rFonts w:ascii="Garamond" w:hAnsi="Garamond" w:cs="Arial"/>
        </w:rPr>
        <w:t>mesiaca</w:t>
      </w:r>
      <w:r w:rsidR="00C9457F" w:rsidRPr="007E0781">
        <w:rPr>
          <w:rFonts w:ascii="Garamond" w:hAnsi="Garamond" w:cs="Arial"/>
        </w:rPr>
        <w:t xml:space="preserve"> </w:t>
      </w:r>
      <w:r w:rsidRPr="007E0781">
        <w:rPr>
          <w:rFonts w:ascii="Garamond" w:hAnsi="Garamond" w:cs="Arial"/>
        </w:rPr>
        <w:t>nasledujúceho</w:t>
      </w:r>
      <w:r w:rsidR="00C9457F" w:rsidRPr="007E0781">
        <w:rPr>
          <w:rFonts w:ascii="Garamond" w:hAnsi="Garamond" w:cs="Arial"/>
        </w:rPr>
        <w:t xml:space="preserve"> </w:t>
      </w:r>
      <w:r w:rsidRPr="007E0781">
        <w:rPr>
          <w:rFonts w:ascii="Garamond" w:hAnsi="Garamond" w:cs="Arial"/>
        </w:rPr>
        <w:t>po</w:t>
      </w:r>
      <w:r w:rsidR="00C9457F" w:rsidRPr="007E0781">
        <w:rPr>
          <w:rFonts w:ascii="Garamond" w:hAnsi="Garamond" w:cs="Arial"/>
        </w:rPr>
        <w:t xml:space="preserve"> </w:t>
      </w:r>
      <w:r w:rsidRPr="007E0781">
        <w:rPr>
          <w:rFonts w:ascii="Garamond" w:hAnsi="Garamond" w:cs="Arial"/>
        </w:rPr>
        <w:t>mesiaci,</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ktorom</w:t>
      </w:r>
      <w:r w:rsidR="00C9457F" w:rsidRPr="007E0781">
        <w:rPr>
          <w:rFonts w:ascii="Garamond" w:hAnsi="Garamond" w:cs="Arial"/>
        </w:rPr>
        <w:t xml:space="preserve"> </w:t>
      </w:r>
      <w:r w:rsidRPr="007E0781">
        <w:rPr>
          <w:rFonts w:ascii="Garamond" w:hAnsi="Garamond" w:cs="Arial"/>
        </w:rPr>
        <w:t>bola</w:t>
      </w:r>
      <w:r w:rsidR="00C9457F" w:rsidRPr="007E0781">
        <w:rPr>
          <w:rFonts w:ascii="Garamond" w:hAnsi="Garamond" w:cs="Arial"/>
        </w:rPr>
        <w:t xml:space="preserve"> </w:t>
      </w:r>
      <w:r w:rsidRPr="007E0781">
        <w:rPr>
          <w:rFonts w:ascii="Garamond" w:hAnsi="Garamond" w:cs="Arial"/>
        </w:rPr>
        <w:t>výpoveď</w:t>
      </w:r>
      <w:r w:rsidR="00C9457F" w:rsidRPr="007E0781">
        <w:rPr>
          <w:rFonts w:ascii="Garamond" w:hAnsi="Garamond" w:cs="Arial"/>
        </w:rPr>
        <w:t xml:space="preserve"> </w:t>
      </w:r>
      <w:r w:rsidRPr="007E0781">
        <w:rPr>
          <w:rFonts w:ascii="Garamond" w:hAnsi="Garamond" w:cs="Arial"/>
        </w:rPr>
        <w:t>doručená</w:t>
      </w:r>
      <w:r w:rsidR="00C9457F" w:rsidRPr="007E0781">
        <w:rPr>
          <w:rFonts w:ascii="Garamond" w:hAnsi="Garamond" w:cs="Arial"/>
        </w:rPr>
        <w:t xml:space="preserve"> </w:t>
      </w:r>
      <w:r w:rsidRPr="007E0781">
        <w:rPr>
          <w:rFonts w:ascii="Garamond" w:hAnsi="Garamond" w:cs="Arial"/>
        </w:rPr>
        <w:t>Dodávateľovi.</w:t>
      </w:r>
      <w:r w:rsidR="00C9457F" w:rsidRPr="007E0781">
        <w:rPr>
          <w:rFonts w:ascii="Garamond" w:hAnsi="Garamond" w:cs="Arial"/>
        </w:rPr>
        <w:t xml:space="preserve"> </w:t>
      </w:r>
      <w:r w:rsidRPr="007E0781">
        <w:rPr>
          <w:rFonts w:ascii="Garamond" w:hAnsi="Garamond" w:cs="Arial"/>
        </w:rPr>
        <w:t>Objednávky</w:t>
      </w:r>
      <w:r w:rsidR="00C9457F" w:rsidRPr="007E0781">
        <w:rPr>
          <w:rFonts w:ascii="Garamond" w:hAnsi="Garamond" w:cs="Arial"/>
        </w:rPr>
        <w:t xml:space="preserve"> </w:t>
      </w:r>
      <w:r w:rsidRPr="007E0781">
        <w:rPr>
          <w:rFonts w:ascii="Garamond" w:hAnsi="Garamond" w:cs="Arial"/>
        </w:rPr>
        <w:t>potvrdené</w:t>
      </w:r>
      <w:r w:rsidR="00C9457F" w:rsidRPr="007E0781">
        <w:rPr>
          <w:rFonts w:ascii="Garamond" w:hAnsi="Garamond" w:cs="Arial"/>
        </w:rPr>
        <w:t xml:space="preserve"> </w:t>
      </w:r>
      <w:r w:rsidRPr="007E0781">
        <w:rPr>
          <w:rFonts w:ascii="Garamond" w:eastAsia="Times New Roman" w:hAnsi="Garamond" w:cs="Times New Roman"/>
          <w:lang w:eastAsia="en-US"/>
        </w:rPr>
        <w:t>Zmluvnými</w:t>
      </w:r>
      <w:r w:rsidR="00C9457F" w:rsidRPr="007E0781">
        <w:rPr>
          <w:rFonts w:ascii="Garamond" w:hAnsi="Garamond" w:cs="Arial"/>
        </w:rPr>
        <w:t xml:space="preserve"> </w:t>
      </w:r>
      <w:r w:rsidRPr="007E0781">
        <w:rPr>
          <w:rFonts w:ascii="Garamond" w:hAnsi="Garamond" w:cs="Arial"/>
        </w:rPr>
        <w:t>stranami</w:t>
      </w:r>
      <w:r w:rsidR="00C9457F" w:rsidRPr="007E0781">
        <w:rPr>
          <w:rFonts w:ascii="Garamond" w:hAnsi="Garamond" w:cs="Arial"/>
        </w:rPr>
        <w:t xml:space="preserve"> </w:t>
      </w:r>
      <w:r w:rsidRPr="007E0781">
        <w:rPr>
          <w:rFonts w:ascii="Garamond" w:hAnsi="Garamond" w:cs="Arial"/>
        </w:rPr>
        <w:t>pred</w:t>
      </w:r>
      <w:r w:rsidR="00C9457F" w:rsidRPr="007E0781">
        <w:rPr>
          <w:rFonts w:ascii="Garamond" w:hAnsi="Garamond" w:cs="Arial"/>
        </w:rPr>
        <w:t xml:space="preserve"> </w:t>
      </w:r>
      <w:r w:rsidRPr="007E0781">
        <w:rPr>
          <w:rFonts w:ascii="Garamond" w:hAnsi="Garamond" w:cs="Arial"/>
        </w:rPr>
        <w:t>dátumom</w:t>
      </w:r>
      <w:r w:rsidR="00C9457F" w:rsidRPr="007E0781">
        <w:rPr>
          <w:rFonts w:ascii="Garamond" w:hAnsi="Garamond" w:cs="Arial"/>
        </w:rPr>
        <w:t xml:space="preserve"> </w:t>
      </w:r>
      <w:r w:rsidRPr="007E0781">
        <w:rPr>
          <w:rFonts w:ascii="Garamond" w:hAnsi="Garamond" w:cs="Arial"/>
        </w:rPr>
        <w:t>odoslania</w:t>
      </w:r>
      <w:r w:rsidR="00C9457F" w:rsidRPr="007E0781">
        <w:rPr>
          <w:rFonts w:ascii="Garamond" w:hAnsi="Garamond" w:cs="Arial"/>
        </w:rPr>
        <w:t xml:space="preserve"> </w:t>
      </w:r>
      <w:r w:rsidRPr="007E0781">
        <w:rPr>
          <w:rFonts w:ascii="Garamond" w:hAnsi="Garamond" w:cs="Arial"/>
        </w:rPr>
        <w:t>výpovede</w:t>
      </w:r>
      <w:r w:rsidR="00C9457F" w:rsidRPr="007E0781">
        <w:rPr>
          <w:rFonts w:ascii="Garamond" w:hAnsi="Garamond" w:cs="Arial"/>
        </w:rPr>
        <w:t xml:space="preserve"> </w:t>
      </w:r>
      <w:r w:rsidRPr="007E0781">
        <w:rPr>
          <w:rFonts w:ascii="Garamond" w:hAnsi="Garamond" w:cs="Arial"/>
        </w:rPr>
        <w:t>Dodávateľovi</w:t>
      </w:r>
      <w:r w:rsidR="00C9457F" w:rsidRPr="007E0781">
        <w:rPr>
          <w:rFonts w:ascii="Garamond" w:hAnsi="Garamond" w:cs="Arial"/>
        </w:rPr>
        <w:t xml:space="preserve"> </w:t>
      </w:r>
      <w:r w:rsidRPr="007E0781">
        <w:rPr>
          <w:rFonts w:ascii="Garamond" w:hAnsi="Garamond" w:cs="Arial"/>
        </w:rPr>
        <w:t>zostávajú</w:t>
      </w:r>
      <w:r w:rsidR="00C9457F" w:rsidRPr="007E0781">
        <w:rPr>
          <w:rFonts w:ascii="Garamond" w:hAnsi="Garamond" w:cs="Arial"/>
        </w:rPr>
        <w:t xml:space="preserve"> </w:t>
      </w:r>
      <w:r w:rsidRPr="007E0781">
        <w:rPr>
          <w:rFonts w:ascii="Garamond" w:hAnsi="Garamond" w:cs="Arial"/>
        </w:rPr>
        <w:t>platné</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budú</w:t>
      </w:r>
      <w:r w:rsidR="00C9457F" w:rsidRPr="007E0781">
        <w:rPr>
          <w:rFonts w:ascii="Garamond" w:hAnsi="Garamond" w:cs="Arial"/>
        </w:rPr>
        <w:t xml:space="preserve"> </w:t>
      </w:r>
      <w:r w:rsidRPr="007E0781">
        <w:rPr>
          <w:rFonts w:ascii="Garamond" w:hAnsi="Garamond" w:cs="Arial"/>
        </w:rPr>
        <w:t>vybavené</w:t>
      </w:r>
      <w:r w:rsidR="00C9457F" w:rsidRPr="007E0781">
        <w:rPr>
          <w:rFonts w:ascii="Garamond" w:hAnsi="Garamond" w:cs="Arial"/>
        </w:rPr>
        <w:t xml:space="preserve"> </w:t>
      </w:r>
      <w:r w:rsidRPr="007E0781">
        <w:rPr>
          <w:rFonts w:ascii="Garamond" w:hAnsi="Garamond" w:cs="Arial"/>
        </w:rPr>
        <w:t>podľa</w:t>
      </w:r>
      <w:r w:rsidR="00C9457F" w:rsidRPr="007E0781">
        <w:rPr>
          <w:rFonts w:ascii="Garamond" w:hAnsi="Garamond" w:cs="Arial"/>
        </w:rPr>
        <w:t xml:space="preserve"> </w:t>
      </w:r>
      <w:r w:rsidRPr="007E0781">
        <w:rPr>
          <w:rFonts w:ascii="Garamond" w:hAnsi="Garamond" w:cs="Arial"/>
        </w:rPr>
        <w:t>Zmluvy</w:t>
      </w:r>
      <w:r w:rsidR="00820DAC" w:rsidRPr="007E0781">
        <w:rPr>
          <w:rFonts w:ascii="Garamond" w:hAnsi="Garamond" w:cs="Arial"/>
        </w:rPr>
        <w:t>.</w:t>
      </w:r>
    </w:p>
    <w:p w14:paraId="2946205E" w14:textId="77777777" w:rsidR="00E319E6" w:rsidRPr="007E0781" w:rsidRDefault="00E319E6" w:rsidP="00EB4543">
      <w:pPr>
        <w:keepNext/>
        <w:keepLines/>
        <w:tabs>
          <w:tab w:val="left" w:pos="0"/>
          <w:tab w:val="left" w:pos="709"/>
        </w:tabs>
        <w:spacing w:after="0" w:line="240" w:lineRule="auto"/>
        <w:jc w:val="both"/>
        <w:rPr>
          <w:rFonts w:ascii="Garamond" w:hAnsi="Garamond" w:cs="Arial"/>
        </w:rPr>
      </w:pPr>
    </w:p>
    <w:p w14:paraId="02548D72" w14:textId="332F754B" w:rsidR="00E319E6" w:rsidRPr="007E0781" w:rsidRDefault="00E319E6" w:rsidP="00EB4543">
      <w:pPr>
        <w:pStyle w:val="Odstavecseseznamem"/>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Zmluva</w:t>
      </w:r>
      <w:r w:rsidR="00C9457F" w:rsidRPr="007E0781">
        <w:rPr>
          <w:rFonts w:ascii="Garamond" w:hAnsi="Garamond" w:cs="Arial"/>
        </w:rPr>
        <w:t xml:space="preserve"> </w:t>
      </w:r>
      <w:r w:rsidRPr="007E0781">
        <w:rPr>
          <w:rFonts w:ascii="Garamond" w:eastAsia="Times New Roman" w:hAnsi="Garamond" w:cs="Times New Roman"/>
          <w:lang w:eastAsia="en-US"/>
        </w:rPr>
        <w:t>zaniká</w:t>
      </w:r>
      <w:r w:rsidR="00C9457F" w:rsidRPr="007E0781">
        <w:rPr>
          <w:rFonts w:ascii="Garamond" w:hAnsi="Garamond" w:cs="Arial"/>
        </w:rPr>
        <w:t xml:space="preserve"> </w:t>
      </w:r>
      <w:r w:rsidRPr="007E0781">
        <w:rPr>
          <w:rFonts w:ascii="Garamond" w:hAnsi="Garamond" w:cs="Arial"/>
        </w:rPr>
        <w:t>aj</w:t>
      </w:r>
      <w:r w:rsidR="00C9457F" w:rsidRPr="007E0781">
        <w:rPr>
          <w:rFonts w:ascii="Garamond" w:hAnsi="Garamond" w:cs="Arial"/>
        </w:rPr>
        <w:t xml:space="preserve"> </w:t>
      </w:r>
      <w:r w:rsidRPr="007E0781">
        <w:rPr>
          <w:rFonts w:ascii="Garamond" w:hAnsi="Garamond" w:cs="Arial"/>
        </w:rPr>
        <w:t>na</w:t>
      </w:r>
      <w:r w:rsidR="00C9457F" w:rsidRPr="007E0781">
        <w:rPr>
          <w:rFonts w:ascii="Garamond" w:hAnsi="Garamond" w:cs="Arial"/>
        </w:rPr>
        <w:t xml:space="preserve"> </w:t>
      </w:r>
      <w:r w:rsidRPr="007E0781">
        <w:rPr>
          <w:rFonts w:ascii="Garamond" w:hAnsi="Garamond" w:cs="Arial"/>
        </w:rPr>
        <w:t>základe</w:t>
      </w:r>
      <w:r w:rsidR="00C9457F" w:rsidRPr="007E0781">
        <w:rPr>
          <w:rFonts w:ascii="Garamond" w:hAnsi="Garamond" w:cs="Arial"/>
        </w:rPr>
        <w:t xml:space="preserve"> </w:t>
      </w:r>
      <w:r w:rsidRPr="007E0781">
        <w:rPr>
          <w:rFonts w:ascii="Garamond" w:hAnsi="Garamond" w:cs="Arial"/>
        </w:rPr>
        <w:t>písomnej</w:t>
      </w:r>
      <w:r w:rsidR="00C9457F" w:rsidRPr="007E0781">
        <w:rPr>
          <w:rFonts w:ascii="Garamond" w:hAnsi="Garamond" w:cs="Arial"/>
        </w:rPr>
        <w:t xml:space="preserve"> </w:t>
      </w:r>
      <w:r w:rsidRPr="007E0781">
        <w:rPr>
          <w:rFonts w:ascii="Garamond" w:hAnsi="Garamond" w:cs="Arial"/>
        </w:rPr>
        <w:t>dohody</w:t>
      </w:r>
      <w:r w:rsidR="00C9457F" w:rsidRPr="007E0781">
        <w:rPr>
          <w:rFonts w:ascii="Garamond" w:hAnsi="Garamond" w:cs="Arial"/>
        </w:rPr>
        <w:t xml:space="preserve"> </w:t>
      </w:r>
      <w:r w:rsidRPr="007E0781">
        <w:rPr>
          <w:rFonts w:ascii="Garamond" w:hAnsi="Garamond" w:cs="Arial"/>
        </w:rPr>
        <w:t>Zmluvných</w:t>
      </w:r>
      <w:r w:rsidR="00C9457F" w:rsidRPr="007E0781">
        <w:rPr>
          <w:rFonts w:ascii="Garamond" w:hAnsi="Garamond" w:cs="Arial"/>
        </w:rPr>
        <w:t xml:space="preserve"> </w:t>
      </w:r>
      <w:r w:rsidRPr="007E0781">
        <w:rPr>
          <w:rFonts w:ascii="Garamond" w:hAnsi="Garamond" w:cs="Arial"/>
        </w:rPr>
        <w:t>strán.</w:t>
      </w:r>
    </w:p>
    <w:p w14:paraId="00C2F2FC" w14:textId="77777777" w:rsidR="00013130" w:rsidRPr="007E0781" w:rsidRDefault="00013130" w:rsidP="00EB4543">
      <w:pPr>
        <w:pStyle w:val="Odstavecseseznamem"/>
        <w:keepNext/>
        <w:keepLines/>
        <w:spacing w:after="0" w:line="240" w:lineRule="auto"/>
        <w:rPr>
          <w:rFonts w:ascii="Garamond" w:hAnsi="Garamond" w:cs="Arial"/>
        </w:rPr>
      </w:pPr>
    </w:p>
    <w:p w14:paraId="51F0533D" w14:textId="0BA4ACBE"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hAnsi="Garamond" w:cs="Arial"/>
          <w:b/>
        </w:rPr>
      </w:pPr>
      <w:r w:rsidRPr="007E0781">
        <w:rPr>
          <w:rFonts w:ascii="Garamond" w:hAnsi="Garamond" w:cs="Arial"/>
          <w:b/>
          <w:bCs/>
          <w:lang w:eastAsia="ar-SA"/>
        </w:rPr>
        <w:t>ZÁVEREČNÉ</w:t>
      </w:r>
      <w:r w:rsidR="00C9457F" w:rsidRPr="007E0781">
        <w:rPr>
          <w:rFonts w:ascii="Garamond" w:hAnsi="Garamond" w:cs="Arial"/>
          <w:b/>
        </w:rPr>
        <w:t xml:space="preserve"> </w:t>
      </w:r>
      <w:r w:rsidRPr="007E0781">
        <w:rPr>
          <w:rFonts w:ascii="Garamond" w:hAnsi="Garamond" w:cs="Arial"/>
          <w:b/>
        </w:rPr>
        <w:t>USTANOVENIA</w:t>
      </w:r>
    </w:p>
    <w:p w14:paraId="0BB623A6" w14:textId="77777777" w:rsidR="00A30BA1" w:rsidRPr="007E0781" w:rsidRDefault="00A30BA1" w:rsidP="00EB4543">
      <w:pPr>
        <w:keepNext/>
        <w:keepLines/>
        <w:tabs>
          <w:tab w:val="left" w:pos="720"/>
        </w:tabs>
        <w:spacing w:after="0" w:line="240" w:lineRule="auto"/>
        <w:ind w:left="720"/>
        <w:jc w:val="both"/>
        <w:outlineLvl w:val="1"/>
        <w:rPr>
          <w:rFonts w:ascii="Garamond" w:hAnsi="Garamond" w:cs="Arial"/>
          <w:b/>
        </w:rPr>
      </w:pPr>
    </w:p>
    <w:p w14:paraId="2C16D485"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Zmluva nadobúda účinnosť dňom nasledujúcim po dni jej zverejnenia v zmysle § 47a Občianskeho zákonníka.</w:t>
      </w:r>
    </w:p>
    <w:p w14:paraId="02E3AF03" w14:textId="77777777" w:rsidR="00786481" w:rsidRPr="007E0781" w:rsidRDefault="00786481" w:rsidP="00EB4543">
      <w:pPr>
        <w:keepNext/>
        <w:keepLines/>
        <w:spacing w:after="0" w:line="240" w:lineRule="auto"/>
        <w:ind w:left="720"/>
        <w:contextualSpacing/>
        <w:jc w:val="both"/>
        <w:rPr>
          <w:rFonts w:ascii="Garamond" w:hAnsi="Garamond"/>
        </w:rPr>
      </w:pPr>
    </w:p>
    <w:p w14:paraId="73BDBE82"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 xml:space="preserve">Práva a povinnosti zo Zmluvy prechádzajú na právnych nástupcov Zmluvných strán. </w:t>
      </w:r>
      <w:r w:rsidRPr="007E0781">
        <w:rPr>
          <w:rFonts w:ascii="Garamond" w:eastAsia="Calibri" w:hAnsi="Garamond"/>
        </w:rPr>
        <w:t xml:space="preserve">Dodávateľ môže svoje </w:t>
      </w:r>
      <w:r w:rsidRPr="007E0781">
        <w:rPr>
          <w:rFonts w:ascii="Garamond" w:eastAsia="Times New Roman" w:hAnsi="Garamond"/>
          <w:lang w:eastAsia="en-US"/>
        </w:rPr>
        <w:t>pohľadávky</w:t>
      </w:r>
      <w:r w:rsidRPr="007E0781">
        <w:rPr>
          <w:rFonts w:ascii="Garamond" w:eastAsia="Calibri" w:hAnsi="Garamond"/>
        </w:rPr>
        <w:t xml:space="preserve"> voči Objednávateľovi vyplývajúce zo Zmluvy postúpiť len s predchádzajúcim písomným súhlasom Objednávateľa.</w:t>
      </w:r>
    </w:p>
    <w:p w14:paraId="514278D0" w14:textId="77777777" w:rsidR="00786481" w:rsidRPr="007E0781" w:rsidRDefault="00786481" w:rsidP="00EB4543">
      <w:pPr>
        <w:keepNext/>
        <w:keepLines/>
        <w:spacing w:after="0" w:line="240" w:lineRule="auto"/>
        <w:ind w:left="720"/>
        <w:contextualSpacing/>
        <w:jc w:val="both"/>
        <w:rPr>
          <w:rFonts w:ascii="Garamond" w:hAnsi="Garamond"/>
        </w:rPr>
      </w:pPr>
    </w:p>
    <w:p w14:paraId="7E21B094"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cs="Arial"/>
        </w:rPr>
      </w:pPr>
      <w:r w:rsidRPr="007E0781">
        <w:rPr>
          <w:rFonts w:ascii="Garamond" w:hAnsi="Garamond"/>
        </w:rPr>
        <w:t>Zmluvné</w:t>
      </w:r>
      <w:r w:rsidRPr="007E0781">
        <w:rPr>
          <w:rFonts w:ascii="Garamond" w:hAnsi="Garamond" w:cs="Arial"/>
        </w:rPr>
        <w:t xml:space="preserve"> </w:t>
      </w:r>
      <w:r w:rsidRPr="007E0781">
        <w:rPr>
          <w:rFonts w:ascii="Garamond" w:hAnsi="Garamond"/>
        </w:rPr>
        <w:t>strany</w:t>
      </w:r>
      <w:r w:rsidRPr="007E0781">
        <w:rPr>
          <w:rFonts w:ascii="Garamond" w:hAnsi="Garamond" w:cs="Arial"/>
        </w:rPr>
        <w:t xml:space="preserve"> sa dohodli, že vzťahy upravené Zmluvou, ako aj vzťahy vznikajúce zo Zmluvy sa spravujú právnym poriadkom Slovenskej republiky.</w:t>
      </w:r>
    </w:p>
    <w:p w14:paraId="6D8028FB" w14:textId="77777777" w:rsidR="00786481" w:rsidRPr="007E0781" w:rsidRDefault="00786481" w:rsidP="00EB4543">
      <w:pPr>
        <w:keepNext/>
        <w:keepLines/>
        <w:spacing w:after="0" w:line="240" w:lineRule="auto"/>
        <w:ind w:left="720"/>
        <w:contextualSpacing/>
        <w:jc w:val="both"/>
        <w:rPr>
          <w:rFonts w:ascii="Garamond" w:hAnsi="Garamond" w:cs="Arial"/>
        </w:rPr>
      </w:pPr>
    </w:p>
    <w:p w14:paraId="68B111E7"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cs="Arial"/>
        </w:rPr>
      </w:pPr>
      <w:r w:rsidRPr="007E0781">
        <w:rPr>
          <w:rFonts w:ascii="Garamond" w:hAnsi="Garamond" w:cs="Arial"/>
        </w:rPr>
        <w:t xml:space="preserve">Zmluvné </w:t>
      </w:r>
      <w:r w:rsidRPr="007E0781">
        <w:rPr>
          <w:rFonts w:ascii="Garamond" w:hAnsi="Garamond"/>
        </w:rPr>
        <w:t>strany</w:t>
      </w:r>
      <w:r w:rsidRPr="007E0781">
        <w:rPr>
          <w:rFonts w:ascii="Garamond" w:hAnsi="Garamond" w:cs="Arial"/>
        </w:rPr>
        <w:t xml:space="preserve"> </w:t>
      </w:r>
      <w:r w:rsidRPr="007E0781">
        <w:rPr>
          <w:rFonts w:ascii="Garamond" w:hAnsi="Garamond"/>
        </w:rPr>
        <w:t>sa</w:t>
      </w:r>
      <w:r w:rsidRPr="007E0781">
        <w:rPr>
          <w:rFonts w:ascii="Garamond" w:hAnsi="Garamond" w:cs="Arial"/>
        </w:rPr>
        <w:t xml:space="preserve"> dohodli, že akýkoľvek spor vzniknutý na základe Zmluvy alebo v súvislosti so Zmluvou, vrátane otázok platnosti, účinnosti alebo výkladu Zmluvy bude rozhodnutý príslušným súdom v Slovenskej republike.</w:t>
      </w:r>
    </w:p>
    <w:p w14:paraId="6C08BA55" w14:textId="77777777" w:rsidR="00786481" w:rsidRPr="007E0781" w:rsidRDefault="00786481" w:rsidP="00EB4543">
      <w:pPr>
        <w:keepNext/>
        <w:keepLines/>
        <w:spacing w:after="0" w:line="240" w:lineRule="auto"/>
        <w:ind w:left="720"/>
        <w:contextualSpacing/>
        <w:jc w:val="both"/>
        <w:rPr>
          <w:rFonts w:ascii="Garamond" w:hAnsi="Garamond"/>
        </w:rPr>
      </w:pPr>
    </w:p>
    <w:p w14:paraId="25E152E8"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Zmluvné strany sa dohodli, v rozsahu v akom to právne predpisy pripúšťajú, že vylučujú právo Dodávateľa započítať bez súhlasu Objednávateľa akúkoľvek svoju pohľadávku voči Objednávateľovi oproti akejkoľvek pohľadávke Objednávateľa voči Dodávateľovi.</w:t>
      </w:r>
    </w:p>
    <w:p w14:paraId="503643DB" w14:textId="77777777" w:rsidR="00786481" w:rsidRPr="007E0781" w:rsidRDefault="00786481" w:rsidP="00EB4543">
      <w:pPr>
        <w:keepNext/>
        <w:keepLines/>
        <w:spacing w:after="0" w:line="240" w:lineRule="auto"/>
        <w:ind w:left="720"/>
        <w:contextualSpacing/>
        <w:jc w:val="both"/>
        <w:rPr>
          <w:rFonts w:ascii="Garamond" w:hAnsi="Garamond"/>
        </w:rPr>
      </w:pPr>
    </w:p>
    <w:p w14:paraId="4CD5FD87"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Zmluvné strany sa dohodli, že Objednávateľ môže kedykoľvek započítať pohľadávku, ktorú má voči Dodávateľovi proti akejkoľvek pohľadávke (bez ohľadu na to, či je v čase započítania splatná alebo nie), ktorú má Dodávateľ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486BFD22" w14:textId="77777777" w:rsidR="00786481" w:rsidRPr="007E0781" w:rsidRDefault="00786481" w:rsidP="00EB4543">
      <w:pPr>
        <w:keepNext/>
        <w:keepLines/>
        <w:spacing w:after="0" w:line="240" w:lineRule="auto"/>
        <w:ind w:left="720"/>
        <w:contextualSpacing/>
        <w:jc w:val="both"/>
        <w:rPr>
          <w:rFonts w:ascii="Garamond" w:hAnsi="Garamond"/>
        </w:rPr>
      </w:pPr>
    </w:p>
    <w:p w14:paraId="71DADA10"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Zmluvu možno meniť, dopĺňať ju, alebo ju zrušiť len písomne, a to formou očíslovaných dodatkov podpísaných Zmluvnými stranami.</w:t>
      </w:r>
    </w:p>
    <w:p w14:paraId="73EC9A69" w14:textId="77777777" w:rsidR="00786481" w:rsidRPr="007E0781" w:rsidRDefault="00786481" w:rsidP="00EB4543">
      <w:pPr>
        <w:keepNext/>
        <w:keepLines/>
        <w:spacing w:after="0" w:line="240" w:lineRule="auto"/>
        <w:ind w:left="720"/>
        <w:contextualSpacing/>
        <w:jc w:val="both"/>
        <w:rPr>
          <w:rFonts w:ascii="Garamond" w:hAnsi="Garamond"/>
        </w:rPr>
      </w:pPr>
    </w:p>
    <w:p w14:paraId="56EC9F0F"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lastRenderedPageBreak/>
        <w:t>Objednávateľ podpisom Zmluvy akceptuje Subdodávateľov Dodávateľa, ktorých uviedol v zozname subdodávateľov, ktorí majú v registri partnerov verejného sektora podľa § 11 ZVO zapísaných konečných užívateľov výhod a </w:t>
      </w:r>
      <w:bookmarkStart w:id="0" w:name="_Hlk528156124"/>
      <w:r w:rsidRPr="007E0781">
        <w:rPr>
          <w:rFonts w:ascii="Garamond" w:hAnsi="Garamond"/>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0"/>
      <w:r w:rsidRPr="007E0781">
        <w:rPr>
          <w:rFonts w:ascii="Garamond" w:hAnsi="Garamond"/>
        </w:rPr>
        <w:t>. Identifikácia Subdodávateľa, predmet a rozsah jeho subdodávok je uvedený v Prílohe 2 Zmluvy.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4E9EF876" w14:textId="77777777" w:rsidR="00786481" w:rsidRPr="007E0781" w:rsidRDefault="00786481" w:rsidP="00EB4543">
      <w:pPr>
        <w:keepNext/>
        <w:keepLines/>
        <w:spacing w:after="0" w:line="240" w:lineRule="auto"/>
        <w:ind w:left="720"/>
        <w:contextualSpacing/>
        <w:jc w:val="both"/>
        <w:rPr>
          <w:rFonts w:ascii="Garamond" w:hAnsi="Garamond"/>
        </w:rPr>
      </w:pPr>
    </w:p>
    <w:p w14:paraId="1DD3ABDE" w14:textId="6CFED972" w:rsidR="00786481" w:rsidRPr="009E5EEB" w:rsidRDefault="00786481" w:rsidP="00EB4543">
      <w:pPr>
        <w:keepNext/>
        <w:keepLines/>
        <w:numPr>
          <w:ilvl w:val="0"/>
          <w:numId w:val="24"/>
        </w:numPr>
        <w:spacing w:after="0" w:line="240" w:lineRule="auto"/>
        <w:ind w:hanging="720"/>
        <w:contextualSpacing/>
        <w:jc w:val="both"/>
        <w:rPr>
          <w:rFonts w:ascii="Garamond" w:hAnsi="Garamond"/>
        </w:rPr>
      </w:pPr>
      <w:r w:rsidRPr="009E5EEB">
        <w:rPr>
          <w:rFonts w:ascii="Garamond" w:hAnsi="Garamond"/>
        </w:rPr>
        <w:t>Dodávateľ je povinný bezodkladne oznámiť Objednávateľovi akúkoľvek zmenu údajov o Subdodávateľovi. V prípade zmeny Subdodávateľa počas trvania Zmluvy, musí Subdodávateľ, ktorého sa návrh na zmenu týka, byť zapísaný v registri partnerov verejného sektora podľa § 11 ZVO</w:t>
      </w:r>
      <w:bookmarkStart w:id="1" w:name="_Hlk528156176"/>
      <w:r w:rsidRPr="009E5EEB">
        <w:rPr>
          <w:rFonts w:ascii="Garamond" w:hAnsi="Garamond"/>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1"/>
      <w:r w:rsidRPr="009E5EEB">
        <w:rPr>
          <w:rFonts w:ascii="Garamond" w:hAnsi="Garamond"/>
        </w:rPr>
        <w:t xml:space="preserve">. Dodávateľ je povinný Objednávateľovi najneskôr </w:t>
      </w:r>
      <w:r w:rsidR="009E5EEB" w:rsidRPr="009E5EEB">
        <w:rPr>
          <w:rFonts w:ascii="Garamond" w:hAnsi="Garamond"/>
        </w:rPr>
        <w:t>10</w:t>
      </w:r>
      <w:r w:rsidRPr="009E5EEB">
        <w:rPr>
          <w:rFonts w:ascii="Garamond" w:hAnsi="Garamond"/>
        </w:rPr>
        <w:t xml:space="preserve"> (</w:t>
      </w:r>
      <w:r w:rsidR="009E5EEB" w:rsidRPr="009E5EEB">
        <w:rPr>
          <w:rFonts w:ascii="Garamond" w:hAnsi="Garamond"/>
        </w:rPr>
        <w:t>desať</w:t>
      </w:r>
      <w:r w:rsidRPr="009E5EEB">
        <w:rPr>
          <w:rFonts w:ascii="Garamond" w:hAnsi="Garamond"/>
        </w:rPr>
        <w:t>) Pracovn</w:t>
      </w:r>
      <w:r w:rsidR="009E5EEB" w:rsidRPr="009E5EEB">
        <w:rPr>
          <w:rFonts w:ascii="Garamond" w:hAnsi="Garamond"/>
        </w:rPr>
        <w:t>ých</w:t>
      </w:r>
      <w:r w:rsidRPr="009E5EEB">
        <w:rPr>
          <w:rFonts w:ascii="Garamond" w:hAnsi="Garamond"/>
        </w:rPr>
        <w:t xml:space="preserve"> dn</w:t>
      </w:r>
      <w:r w:rsidR="009E5EEB" w:rsidRPr="009E5EEB">
        <w:rPr>
          <w:rFonts w:ascii="Garamond" w:hAnsi="Garamond"/>
        </w:rPr>
        <w:t>í</w:t>
      </w:r>
      <w:r w:rsidRPr="009E5EEB">
        <w:rPr>
          <w:rFonts w:ascii="Garamond" w:hAnsi="Garamond"/>
        </w:rPr>
        <w:t xml:space="preserve"> pred zmenou Subdodávateľa, predložiť písomné oznámenie o zmene Subdodávateľa, ktoré bude obsahovať minimálne: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2" w:name="_Hlk528156153"/>
      <w:r w:rsidRPr="009E5EEB">
        <w:rPr>
          <w:rFonts w:ascii="Garamond" w:hAnsi="Garamond"/>
        </w:rPr>
        <w:t xml:space="preserve">a preukázanie, že navrhovaný Subdodávateľ spĺňa podmienky účasti týkajúce sa osobného postavenia podľa § 32 ods. 1 </w:t>
      </w:r>
      <w:bookmarkEnd w:id="2"/>
      <w:r w:rsidRPr="009E5EEB">
        <w:rPr>
          <w:rFonts w:ascii="Garamond" w:hAnsi="Garamond"/>
        </w:rPr>
        <w:t xml:space="preserve">ZVO.  </w:t>
      </w:r>
    </w:p>
    <w:p w14:paraId="5C752549" w14:textId="77777777" w:rsidR="00786481" w:rsidRPr="007E0781" w:rsidRDefault="00786481" w:rsidP="00EB4543">
      <w:pPr>
        <w:keepNext/>
        <w:keepLines/>
        <w:spacing w:after="0" w:line="240" w:lineRule="auto"/>
        <w:contextualSpacing/>
        <w:jc w:val="both"/>
        <w:rPr>
          <w:rFonts w:ascii="Garamond" w:hAnsi="Garamond"/>
        </w:rPr>
      </w:pPr>
    </w:p>
    <w:p w14:paraId="15243FDB"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cs="Arial"/>
        </w:rPr>
      </w:pPr>
      <w:r w:rsidRPr="007E0781">
        <w:rPr>
          <w:rFonts w:ascii="Garamond" w:hAnsi="Garamond" w:cs="Garamond"/>
        </w:rPr>
        <w:t xml:space="preserve">V </w:t>
      </w:r>
      <w:r w:rsidRPr="007E0781">
        <w:rPr>
          <w:rFonts w:ascii="Garamond" w:hAnsi="Garamond"/>
        </w:rPr>
        <w:t>prípade</w:t>
      </w:r>
      <w:r w:rsidRPr="007E0781">
        <w:rPr>
          <w:rFonts w:ascii="Garamond" w:hAnsi="Garamond" w:cs="Garamond"/>
        </w:rPr>
        <w:t xml:space="preserve">, ak sa niektoré z ustanovení Zmluvy stane neplatným alebo nevymáhateľným, nemá takáto neplatnosť alebo </w:t>
      </w:r>
      <w:r w:rsidRPr="007E0781">
        <w:rPr>
          <w:rFonts w:ascii="Garamond" w:hAnsi="Garamond"/>
        </w:rPr>
        <w:t>nevymáhateľnosť</w:t>
      </w:r>
      <w:r w:rsidRPr="007E0781">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2AB28256" w14:textId="77777777" w:rsidR="00786481" w:rsidRPr="007E0781" w:rsidRDefault="00786481" w:rsidP="00EB4543">
      <w:pPr>
        <w:keepNext/>
        <w:keepLines/>
        <w:spacing w:after="0" w:line="240" w:lineRule="auto"/>
        <w:ind w:left="720"/>
        <w:contextualSpacing/>
        <w:jc w:val="both"/>
        <w:rPr>
          <w:rFonts w:ascii="Garamond" w:hAnsi="Garamond"/>
        </w:rPr>
      </w:pPr>
    </w:p>
    <w:p w14:paraId="1D3EE58D"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10F91091" w14:textId="77777777" w:rsidR="00786481" w:rsidRPr="007E0781" w:rsidRDefault="00786481" w:rsidP="00EB4543">
      <w:pPr>
        <w:keepNext/>
        <w:keepLines/>
        <w:spacing w:after="0" w:line="240" w:lineRule="auto"/>
        <w:ind w:left="720"/>
        <w:contextualSpacing/>
        <w:jc w:val="both"/>
        <w:rPr>
          <w:rFonts w:ascii="Garamond" w:hAnsi="Garamond"/>
        </w:rPr>
      </w:pPr>
    </w:p>
    <w:p w14:paraId="3DFD42F3"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 xml:space="preserve">Zmluvné strany zhodne prehlasujú, (i) že si Zmluvu riadne prečítali, (ii) v plnom rozsahu porozumeli jej obsahu, ktorý je pre </w:t>
      </w:r>
      <w:proofErr w:type="spellStart"/>
      <w:r w:rsidRPr="007E0781">
        <w:rPr>
          <w:rFonts w:ascii="Garamond" w:hAnsi="Garamond"/>
        </w:rPr>
        <w:t>ne</w:t>
      </w:r>
      <w:proofErr w:type="spellEnd"/>
      <w:r w:rsidRPr="007E0781">
        <w:rPr>
          <w:rFonts w:ascii="Garamond" w:hAnsi="Garamond"/>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37FE2790" w14:textId="77777777" w:rsidR="00786481" w:rsidRPr="007E0781" w:rsidRDefault="00786481" w:rsidP="00EB4543">
      <w:pPr>
        <w:keepNext/>
        <w:keepLines/>
        <w:spacing w:after="0" w:line="240" w:lineRule="auto"/>
        <w:ind w:left="720"/>
        <w:contextualSpacing/>
        <w:jc w:val="both"/>
        <w:rPr>
          <w:rFonts w:ascii="Garamond" w:hAnsi="Garamond"/>
        </w:rPr>
      </w:pPr>
    </w:p>
    <w:p w14:paraId="2C409D80"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Zmluva je vyhotovená v 3 (troch) rovnopisoch, s tým, že všetky rovnopisy majú platnosť originálu, pričom Objednávateľ dostane 2 (dva) jej rovnopisy a Dodávateľ dostane 1 (jeden) jej rovnopis.</w:t>
      </w:r>
    </w:p>
    <w:p w14:paraId="08DB275C" w14:textId="77777777" w:rsidR="00013130" w:rsidRPr="007E0781" w:rsidRDefault="00013130" w:rsidP="00EB4543">
      <w:pPr>
        <w:keepNext/>
        <w:keepLines/>
        <w:tabs>
          <w:tab w:val="left" w:pos="0"/>
          <w:tab w:val="left" w:pos="426"/>
        </w:tabs>
        <w:spacing w:after="0" w:line="240" w:lineRule="auto"/>
        <w:ind w:left="360"/>
        <w:jc w:val="both"/>
        <w:rPr>
          <w:rFonts w:ascii="Garamond" w:hAnsi="Garamond" w:cs="Arial"/>
        </w:rPr>
      </w:pPr>
    </w:p>
    <w:p w14:paraId="3A598C92" w14:textId="028730D1" w:rsidR="00ED09FF" w:rsidRPr="007E0781" w:rsidRDefault="00820DAC" w:rsidP="00EB4543">
      <w:pPr>
        <w:keepNext/>
        <w:keepLines/>
        <w:tabs>
          <w:tab w:val="left" w:pos="426"/>
          <w:tab w:val="left" w:pos="709"/>
          <w:tab w:val="left" w:pos="851"/>
          <w:tab w:val="left" w:pos="4500"/>
        </w:tabs>
        <w:spacing w:after="0" w:line="240" w:lineRule="auto"/>
        <w:rPr>
          <w:rFonts w:ascii="Garamond" w:hAnsi="Garamond"/>
        </w:rPr>
      </w:pPr>
      <w:r w:rsidRPr="007E0781">
        <w:rPr>
          <w:rFonts w:ascii="Garamond" w:hAnsi="Garamond"/>
        </w:rPr>
        <w:t>Prílohy:</w:t>
      </w:r>
      <w:r w:rsidR="00C9457F" w:rsidRPr="007E0781">
        <w:rPr>
          <w:rFonts w:ascii="Garamond" w:hAnsi="Garamond"/>
        </w:rPr>
        <w:t xml:space="preserve"> </w:t>
      </w:r>
      <w:r w:rsidRPr="007E0781">
        <w:rPr>
          <w:rFonts w:ascii="Garamond" w:hAnsi="Garamond"/>
        </w:rPr>
        <w:t>Príloha</w:t>
      </w:r>
      <w:r w:rsidR="00C9457F" w:rsidRPr="007E0781">
        <w:rPr>
          <w:rFonts w:ascii="Garamond" w:hAnsi="Garamond"/>
        </w:rPr>
        <w:t xml:space="preserve"> </w:t>
      </w:r>
      <w:r w:rsidRPr="007E0781">
        <w:rPr>
          <w:rFonts w:ascii="Garamond" w:hAnsi="Garamond"/>
        </w:rPr>
        <w:t>1:</w:t>
      </w:r>
      <w:r w:rsidR="00C9457F" w:rsidRPr="007E0781">
        <w:rPr>
          <w:rFonts w:ascii="Garamond" w:hAnsi="Garamond"/>
        </w:rPr>
        <w:t xml:space="preserve"> </w:t>
      </w:r>
      <w:r w:rsidRPr="007E0781">
        <w:rPr>
          <w:rFonts w:ascii="Garamond" w:hAnsi="Garamond"/>
        </w:rPr>
        <w:t>Špecifikácia</w:t>
      </w:r>
      <w:r w:rsidR="00C9457F" w:rsidRPr="007E0781">
        <w:rPr>
          <w:rFonts w:ascii="Garamond" w:hAnsi="Garamond"/>
        </w:rPr>
        <w:t xml:space="preserve"> </w:t>
      </w:r>
      <w:r w:rsidR="000C051F" w:rsidRPr="007E0781">
        <w:rPr>
          <w:rFonts w:ascii="Garamond" w:hAnsi="Garamond"/>
        </w:rPr>
        <w:t>Tovaru</w:t>
      </w:r>
      <w:r w:rsidR="00C9457F" w:rsidRPr="007E0781">
        <w:rPr>
          <w:rFonts w:ascii="Garamond" w:hAnsi="Garamond"/>
        </w:rPr>
        <w:t xml:space="preserve"> </w:t>
      </w:r>
      <w:r w:rsidR="00BB7ACB" w:rsidRPr="007E0781">
        <w:rPr>
          <w:rFonts w:ascii="Garamond" w:hAnsi="Garamond"/>
        </w:rPr>
        <w:t>a</w:t>
      </w:r>
      <w:r w:rsidR="00C9457F" w:rsidRPr="007E0781">
        <w:rPr>
          <w:rFonts w:ascii="Garamond" w:hAnsi="Garamond"/>
        </w:rPr>
        <w:t xml:space="preserve"> </w:t>
      </w:r>
      <w:r w:rsidR="00BB7ACB" w:rsidRPr="007E0781">
        <w:rPr>
          <w:rFonts w:ascii="Garamond" w:hAnsi="Garamond"/>
        </w:rPr>
        <w:t>jednotkové</w:t>
      </w:r>
      <w:r w:rsidR="00C9457F" w:rsidRPr="007E0781">
        <w:rPr>
          <w:rFonts w:ascii="Garamond" w:hAnsi="Garamond"/>
        </w:rPr>
        <w:t xml:space="preserve"> </w:t>
      </w:r>
      <w:r w:rsidR="00BB7ACB" w:rsidRPr="007E0781">
        <w:rPr>
          <w:rFonts w:ascii="Garamond" w:hAnsi="Garamond"/>
        </w:rPr>
        <w:t>ceny</w:t>
      </w:r>
    </w:p>
    <w:p w14:paraId="676116FC" w14:textId="02EDAC34" w:rsidR="0085694A" w:rsidRPr="007E0781" w:rsidRDefault="0085694A" w:rsidP="00EB4543">
      <w:pPr>
        <w:keepNext/>
        <w:keepLines/>
        <w:tabs>
          <w:tab w:val="left" w:pos="426"/>
          <w:tab w:val="left" w:pos="709"/>
          <w:tab w:val="left" w:pos="851"/>
          <w:tab w:val="left" w:pos="4500"/>
        </w:tabs>
        <w:spacing w:after="0" w:line="240" w:lineRule="auto"/>
        <w:rPr>
          <w:rFonts w:ascii="Garamond" w:hAnsi="Garamond"/>
        </w:rPr>
      </w:pPr>
      <w:r w:rsidRPr="007E0781">
        <w:rPr>
          <w:rFonts w:ascii="Garamond" w:hAnsi="Garamond"/>
        </w:rPr>
        <w:tab/>
      </w:r>
      <w:r w:rsidRPr="007E0781">
        <w:rPr>
          <w:rFonts w:ascii="Garamond" w:hAnsi="Garamond"/>
        </w:rPr>
        <w:tab/>
        <w:t>Príloha 2: Zoznam Subdodávateľov</w:t>
      </w:r>
    </w:p>
    <w:p w14:paraId="1872807A" w14:textId="77777777" w:rsidR="000B2E47" w:rsidRPr="007E0781" w:rsidRDefault="000B2E47" w:rsidP="00EB4543">
      <w:pPr>
        <w:keepNext/>
        <w:keepLines/>
        <w:tabs>
          <w:tab w:val="left" w:pos="426"/>
          <w:tab w:val="left" w:pos="4500"/>
        </w:tabs>
        <w:spacing w:after="0" w:line="240" w:lineRule="auto"/>
        <w:jc w:val="center"/>
        <w:rPr>
          <w:rFonts w:ascii="Garamond" w:hAnsi="Garamond"/>
          <w:b/>
        </w:rPr>
      </w:pPr>
    </w:p>
    <w:p w14:paraId="7BB78E13" w14:textId="77777777" w:rsidR="002E0AC0" w:rsidRPr="007E0781" w:rsidRDefault="000B2E47" w:rsidP="00EB4543">
      <w:pPr>
        <w:keepNext/>
        <w:keepLines/>
        <w:spacing w:after="0" w:line="240" w:lineRule="auto"/>
        <w:rPr>
          <w:rFonts w:ascii="Garamond" w:hAnsi="Garamond"/>
          <w:b/>
        </w:rPr>
      </w:pPr>
      <w:r w:rsidRPr="007E0781">
        <w:rPr>
          <w:rFonts w:ascii="Garamond" w:hAnsi="Garamond"/>
          <w:b/>
        </w:rPr>
        <w:br w:type="page"/>
      </w:r>
    </w:p>
    <w:p w14:paraId="4BD2733A" w14:textId="77777777" w:rsidR="002E0AC0" w:rsidRPr="007E0781" w:rsidRDefault="002E0AC0" w:rsidP="00EB4543">
      <w:pPr>
        <w:keepNext/>
        <w:keepLines/>
        <w:tabs>
          <w:tab w:val="left" w:pos="4307"/>
        </w:tabs>
        <w:spacing w:after="0" w:line="240" w:lineRule="auto"/>
        <w:rPr>
          <w:rFonts w:ascii="Garamond" w:hAnsi="Garamond"/>
        </w:rPr>
        <w:sectPr w:rsidR="002E0AC0" w:rsidRPr="007E0781" w:rsidSect="003642E3">
          <w:footerReference w:type="default" r:id="rId12"/>
          <w:pgSz w:w="11906" w:h="16838"/>
          <w:pgMar w:top="992" w:right="1134" w:bottom="1134" w:left="1134" w:header="709" w:footer="148"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561A7BA0" w14:textId="2A537F4B" w:rsidR="007232C4" w:rsidRPr="007E0781" w:rsidRDefault="00327A07" w:rsidP="00EB4543">
      <w:pPr>
        <w:pStyle w:val="Odstavecseseznamem"/>
        <w:keepNext/>
        <w:keepLines/>
        <w:spacing w:after="0" w:line="240" w:lineRule="auto"/>
        <w:jc w:val="center"/>
        <w:rPr>
          <w:rFonts w:ascii="Garamond" w:hAnsi="Garamond" w:cs="Arial"/>
          <w:b/>
        </w:rPr>
      </w:pPr>
      <w:r w:rsidRPr="007E0781">
        <w:rPr>
          <w:rFonts w:ascii="Garamond" w:hAnsi="Garamond" w:cs="Arial"/>
          <w:b/>
        </w:rPr>
        <w:lastRenderedPageBreak/>
        <w:t>PRÍLOHA</w:t>
      </w:r>
      <w:r w:rsidR="00C9457F" w:rsidRPr="007E0781">
        <w:rPr>
          <w:rFonts w:ascii="Garamond" w:hAnsi="Garamond" w:cs="Arial"/>
          <w:b/>
        </w:rPr>
        <w:t xml:space="preserve"> </w:t>
      </w:r>
      <w:r w:rsidRPr="007E0781">
        <w:rPr>
          <w:rFonts w:ascii="Garamond" w:hAnsi="Garamond" w:cs="Arial"/>
          <w:b/>
        </w:rPr>
        <w:t>1</w:t>
      </w:r>
    </w:p>
    <w:p w14:paraId="6E0307F6" w14:textId="77777777" w:rsidR="004E5FE3" w:rsidRPr="007E0781" w:rsidRDefault="004E5FE3" w:rsidP="00EB4543">
      <w:pPr>
        <w:keepNext/>
        <w:keepLines/>
        <w:tabs>
          <w:tab w:val="left" w:pos="426"/>
          <w:tab w:val="left" w:pos="4500"/>
        </w:tabs>
        <w:spacing w:after="0" w:line="240" w:lineRule="auto"/>
        <w:jc w:val="center"/>
        <w:rPr>
          <w:rFonts w:ascii="Garamond" w:hAnsi="Garamond" w:cs="Arial"/>
          <w:b/>
        </w:rPr>
      </w:pPr>
    </w:p>
    <w:p w14:paraId="576037CD" w14:textId="2447B54D" w:rsidR="00C011DA" w:rsidRPr="007E0781" w:rsidRDefault="003B64C4" w:rsidP="00EB4543">
      <w:pPr>
        <w:keepNext/>
        <w:keepLines/>
        <w:tabs>
          <w:tab w:val="left" w:pos="426"/>
          <w:tab w:val="left" w:pos="4500"/>
        </w:tabs>
        <w:spacing w:after="0" w:line="240" w:lineRule="auto"/>
        <w:jc w:val="center"/>
        <w:rPr>
          <w:rFonts w:ascii="Garamond" w:hAnsi="Garamond" w:cs="Arial"/>
          <w:b/>
        </w:rPr>
      </w:pPr>
      <w:r w:rsidRPr="007E0781">
        <w:rPr>
          <w:rFonts w:ascii="Garamond" w:hAnsi="Garamond" w:cs="Arial"/>
          <w:b/>
        </w:rPr>
        <w:t>ŠPECIFIKÁCIA</w:t>
      </w:r>
      <w:r w:rsidR="00C9457F" w:rsidRPr="007E0781">
        <w:rPr>
          <w:rFonts w:ascii="Garamond" w:hAnsi="Garamond" w:cs="Arial"/>
          <w:b/>
        </w:rPr>
        <w:t xml:space="preserve"> </w:t>
      </w:r>
      <w:r w:rsidRPr="007E0781">
        <w:rPr>
          <w:rFonts w:ascii="Garamond" w:hAnsi="Garamond" w:cs="Arial"/>
          <w:b/>
        </w:rPr>
        <w:t>TOVARU</w:t>
      </w:r>
      <w:r w:rsidR="00C9457F" w:rsidRPr="007E0781">
        <w:rPr>
          <w:rFonts w:ascii="Garamond" w:hAnsi="Garamond" w:cs="Arial"/>
          <w:b/>
        </w:rPr>
        <w:t xml:space="preserve"> </w:t>
      </w:r>
      <w:r w:rsidR="00081CF5" w:rsidRPr="007E0781">
        <w:rPr>
          <w:rFonts w:ascii="Garamond" w:hAnsi="Garamond" w:cs="Arial"/>
          <w:b/>
        </w:rPr>
        <w:t>A</w:t>
      </w:r>
      <w:r w:rsidR="00C9457F" w:rsidRPr="007E0781">
        <w:rPr>
          <w:rFonts w:ascii="Garamond" w:hAnsi="Garamond" w:cs="Arial"/>
          <w:b/>
        </w:rPr>
        <w:t xml:space="preserve"> </w:t>
      </w:r>
      <w:r w:rsidR="00081CF5" w:rsidRPr="007E0781">
        <w:rPr>
          <w:rFonts w:ascii="Garamond" w:hAnsi="Garamond" w:cs="Arial"/>
          <w:b/>
        </w:rPr>
        <w:t>JEDNOTKOVÉ</w:t>
      </w:r>
      <w:r w:rsidR="00C9457F" w:rsidRPr="007E0781">
        <w:rPr>
          <w:rFonts w:ascii="Garamond" w:hAnsi="Garamond" w:cs="Arial"/>
          <w:b/>
        </w:rPr>
        <w:t xml:space="preserve"> </w:t>
      </w:r>
      <w:r w:rsidR="00081CF5" w:rsidRPr="007E0781">
        <w:rPr>
          <w:rFonts w:ascii="Garamond" w:hAnsi="Garamond" w:cs="Arial"/>
          <w:b/>
        </w:rPr>
        <w:t>CENY</w:t>
      </w:r>
    </w:p>
    <w:p w14:paraId="0A5B55D3" w14:textId="77777777" w:rsidR="007E0781" w:rsidRDefault="007E0781" w:rsidP="00EB4543">
      <w:pPr>
        <w:keepNext/>
        <w:keepLines/>
        <w:rPr>
          <w:rFonts w:ascii="Garamond" w:hAnsi="Garamond" w:cs="Arial"/>
          <w:b/>
        </w:rPr>
      </w:pPr>
    </w:p>
    <w:p w14:paraId="485EA9E7" w14:textId="72A8D410" w:rsidR="009E5EEB" w:rsidRDefault="009E5EEB" w:rsidP="00EB4543">
      <w:pPr>
        <w:keepNext/>
        <w:keepLines/>
        <w:jc w:val="center"/>
        <w:rPr>
          <w:rFonts w:ascii="Garamond" w:hAnsi="Garamond"/>
          <w:sz w:val="20"/>
          <w:szCs w:val="20"/>
          <w:lang w:eastAsia="cs-CZ"/>
        </w:rPr>
      </w:pPr>
      <w:r w:rsidRPr="00B92023">
        <w:rPr>
          <w:rFonts w:ascii="Garamond" w:hAnsi="Garamond"/>
          <w:sz w:val="20"/>
          <w:szCs w:val="20"/>
          <w:highlight w:val="yellow"/>
          <w:lang w:eastAsia="cs-CZ"/>
        </w:rPr>
        <w:t>[doplniť]</w:t>
      </w:r>
    </w:p>
    <w:p w14:paraId="0E3B2008" w14:textId="77777777" w:rsidR="009E5EEB" w:rsidRDefault="009E5EEB" w:rsidP="00EB4543">
      <w:pPr>
        <w:keepNext/>
        <w:keepLines/>
        <w:jc w:val="center"/>
        <w:rPr>
          <w:rFonts w:ascii="Garamond" w:hAnsi="Garamond"/>
          <w:sz w:val="20"/>
          <w:szCs w:val="20"/>
          <w:lang w:eastAsia="cs-CZ"/>
        </w:rPr>
      </w:pPr>
    </w:p>
    <w:p w14:paraId="31EDD40F" w14:textId="77777777" w:rsidR="009E5EEB" w:rsidRDefault="009E5EEB" w:rsidP="00EB4543">
      <w:pPr>
        <w:keepNext/>
        <w:keepLines/>
        <w:jc w:val="center"/>
        <w:rPr>
          <w:rFonts w:ascii="Garamond" w:hAnsi="Garamond"/>
          <w:sz w:val="20"/>
          <w:szCs w:val="20"/>
          <w:lang w:eastAsia="cs-CZ"/>
        </w:rPr>
      </w:pPr>
    </w:p>
    <w:p w14:paraId="2252D404" w14:textId="77777777" w:rsidR="009E5EEB" w:rsidRDefault="009E5EEB" w:rsidP="00EB4543">
      <w:pPr>
        <w:keepNext/>
        <w:keepLines/>
        <w:jc w:val="center"/>
        <w:rPr>
          <w:rFonts w:ascii="Garamond" w:hAnsi="Garamond"/>
          <w:sz w:val="20"/>
          <w:szCs w:val="20"/>
          <w:lang w:eastAsia="cs-CZ"/>
        </w:rPr>
      </w:pPr>
    </w:p>
    <w:p w14:paraId="2E04AA32" w14:textId="77777777" w:rsidR="009E5EEB" w:rsidRDefault="009E5EEB" w:rsidP="00EB4543">
      <w:pPr>
        <w:keepNext/>
        <w:keepLines/>
        <w:jc w:val="center"/>
        <w:rPr>
          <w:rFonts w:ascii="Garamond" w:hAnsi="Garamond"/>
          <w:sz w:val="20"/>
          <w:szCs w:val="20"/>
          <w:lang w:eastAsia="cs-CZ"/>
        </w:rPr>
      </w:pPr>
    </w:p>
    <w:p w14:paraId="5C17734A" w14:textId="77777777" w:rsidR="009E5EEB" w:rsidRDefault="009E5EEB" w:rsidP="00EB4543">
      <w:pPr>
        <w:keepNext/>
        <w:keepLines/>
        <w:jc w:val="center"/>
        <w:rPr>
          <w:rFonts w:ascii="Garamond" w:hAnsi="Garamond"/>
          <w:sz w:val="20"/>
          <w:szCs w:val="20"/>
          <w:lang w:eastAsia="cs-CZ"/>
        </w:rPr>
      </w:pPr>
    </w:p>
    <w:p w14:paraId="6D4394EF" w14:textId="77777777" w:rsidR="009E5EEB" w:rsidRDefault="009E5EEB" w:rsidP="00EB4543">
      <w:pPr>
        <w:keepNext/>
        <w:keepLines/>
        <w:jc w:val="center"/>
        <w:rPr>
          <w:rFonts w:ascii="Garamond" w:hAnsi="Garamond"/>
          <w:sz w:val="20"/>
          <w:szCs w:val="20"/>
          <w:lang w:eastAsia="cs-CZ"/>
        </w:rPr>
      </w:pPr>
    </w:p>
    <w:p w14:paraId="54A764C6" w14:textId="77777777" w:rsidR="009E5EEB" w:rsidRDefault="009E5EEB" w:rsidP="00EB4543">
      <w:pPr>
        <w:keepNext/>
        <w:keepLines/>
        <w:jc w:val="center"/>
        <w:rPr>
          <w:rFonts w:ascii="Garamond" w:hAnsi="Garamond"/>
          <w:sz w:val="20"/>
          <w:szCs w:val="20"/>
          <w:lang w:eastAsia="cs-CZ"/>
        </w:rPr>
      </w:pPr>
    </w:p>
    <w:p w14:paraId="751A2404" w14:textId="77777777" w:rsidR="009E5EEB" w:rsidRDefault="009E5EEB" w:rsidP="00EB4543">
      <w:pPr>
        <w:keepNext/>
        <w:keepLines/>
        <w:jc w:val="center"/>
        <w:rPr>
          <w:rFonts w:ascii="Garamond" w:hAnsi="Garamond"/>
          <w:sz w:val="20"/>
          <w:szCs w:val="20"/>
          <w:lang w:eastAsia="cs-CZ"/>
        </w:rPr>
      </w:pPr>
    </w:p>
    <w:p w14:paraId="0B7CD383" w14:textId="77777777" w:rsidR="009E5EEB" w:rsidRDefault="009E5EEB" w:rsidP="00EB4543">
      <w:pPr>
        <w:keepNext/>
        <w:keepLines/>
        <w:jc w:val="center"/>
        <w:rPr>
          <w:rFonts w:ascii="Garamond" w:hAnsi="Garamond"/>
          <w:sz w:val="20"/>
          <w:szCs w:val="20"/>
          <w:lang w:eastAsia="cs-CZ"/>
        </w:rPr>
      </w:pPr>
    </w:p>
    <w:p w14:paraId="5CB08449" w14:textId="77777777" w:rsidR="009E5EEB" w:rsidRDefault="009E5EEB" w:rsidP="00EB4543">
      <w:pPr>
        <w:keepNext/>
        <w:keepLines/>
        <w:jc w:val="center"/>
        <w:rPr>
          <w:rFonts w:ascii="Garamond" w:hAnsi="Garamond"/>
          <w:sz w:val="20"/>
          <w:szCs w:val="20"/>
          <w:lang w:eastAsia="cs-CZ"/>
        </w:rPr>
      </w:pPr>
    </w:p>
    <w:p w14:paraId="10E5E8A8" w14:textId="77777777" w:rsidR="009E5EEB" w:rsidRDefault="009E5EEB" w:rsidP="00EB4543">
      <w:pPr>
        <w:keepNext/>
        <w:keepLines/>
        <w:jc w:val="center"/>
        <w:rPr>
          <w:rFonts w:ascii="Garamond" w:hAnsi="Garamond"/>
          <w:sz w:val="20"/>
          <w:szCs w:val="20"/>
          <w:lang w:eastAsia="cs-CZ"/>
        </w:rPr>
      </w:pPr>
    </w:p>
    <w:p w14:paraId="2E21E998" w14:textId="77777777" w:rsidR="009E5EEB" w:rsidRDefault="009E5EEB" w:rsidP="00EB4543">
      <w:pPr>
        <w:keepNext/>
        <w:keepLines/>
        <w:jc w:val="center"/>
        <w:rPr>
          <w:rFonts w:ascii="Garamond" w:hAnsi="Garamond"/>
          <w:sz w:val="20"/>
          <w:szCs w:val="20"/>
          <w:lang w:eastAsia="cs-CZ"/>
        </w:rPr>
      </w:pPr>
    </w:p>
    <w:p w14:paraId="54CE75B2" w14:textId="77777777" w:rsidR="009E5EEB" w:rsidRDefault="009E5EEB" w:rsidP="00EB4543">
      <w:pPr>
        <w:keepNext/>
        <w:keepLines/>
        <w:jc w:val="center"/>
        <w:rPr>
          <w:rFonts w:ascii="Garamond" w:hAnsi="Garamond"/>
          <w:sz w:val="20"/>
          <w:szCs w:val="20"/>
          <w:lang w:eastAsia="cs-CZ"/>
        </w:rPr>
      </w:pPr>
    </w:p>
    <w:p w14:paraId="25B21C54" w14:textId="77777777" w:rsidR="009E5EEB" w:rsidRDefault="009E5EEB" w:rsidP="00EB4543">
      <w:pPr>
        <w:keepNext/>
        <w:keepLines/>
        <w:jc w:val="center"/>
        <w:rPr>
          <w:rFonts w:ascii="Garamond" w:hAnsi="Garamond"/>
          <w:sz w:val="20"/>
          <w:szCs w:val="20"/>
          <w:lang w:eastAsia="cs-CZ"/>
        </w:rPr>
      </w:pPr>
    </w:p>
    <w:p w14:paraId="31DE8A60" w14:textId="77777777" w:rsidR="009E5EEB" w:rsidRDefault="009E5EEB" w:rsidP="00EB4543">
      <w:pPr>
        <w:keepNext/>
        <w:keepLines/>
        <w:jc w:val="center"/>
        <w:rPr>
          <w:rFonts w:ascii="Garamond" w:hAnsi="Garamond"/>
          <w:sz w:val="20"/>
          <w:szCs w:val="20"/>
          <w:lang w:eastAsia="cs-CZ"/>
        </w:rPr>
      </w:pPr>
    </w:p>
    <w:p w14:paraId="66248016" w14:textId="77777777" w:rsidR="009E5EEB" w:rsidRDefault="009E5EEB" w:rsidP="00EB4543">
      <w:pPr>
        <w:keepNext/>
        <w:keepLines/>
        <w:jc w:val="center"/>
        <w:rPr>
          <w:rFonts w:ascii="Garamond" w:hAnsi="Garamond"/>
          <w:sz w:val="20"/>
          <w:szCs w:val="20"/>
          <w:lang w:eastAsia="cs-CZ"/>
        </w:rPr>
      </w:pPr>
    </w:p>
    <w:p w14:paraId="7BCA6160" w14:textId="77777777" w:rsidR="009E5EEB" w:rsidRDefault="009E5EEB" w:rsidP="00EB4543">
      <w:pPr>
        <w:keepNext/>
        <w:keepLines/>
        <w:jc w:val="center"/>
        <w:rPr>
          <w:rFonts w:ascii="Garamond" w:hAnsi="Garamond"/>
          <w:sz w:val="20"/>
          <w:szCs w:val="20"/>
          <w:lang w:eastAsia="cs-CZ"/>
        </w:rPr>
      </w:pPr>
    </w:p>
    <w:p w14:paraId="7C1E94B4" w14:textId="77777777" w:rsidR="009E5EEB" w:rsidRDefault="009E5EEB" w:rsidP="00EB4543">
      <w:pPr>
        <w:keepNext/>
        <w:keepLines/>
        <w:jc w:val="center"/>
        <w:rPr>
          <w:rFonts w:ascii="Garamond" w:hAnsi="Garamond"/>
          <w:sz w:val="20"/>
          <w:szCs w:val="20"/>
          <w:lang w:eastAsia="cs-CZ"/>
        </w:rPr>
      </w:pPr>
    </w:p>
    <w:p w14:paraId="59D9EE11" w14:textId="77777777" w:rsidR="009E5EEB" w:rsidRDefault="009E5EEB" w:rsidP="00EB4543">
      <w:pPr>
        <w:keepNext/>
        <w:keepLines/>
        <w:jc w:val="center"/>
        <w:rPr>
          <w:rFonts w:ascii="Garamond" w:hAnsi="Garamond"/>
          <w:sz w:val="20"/>
          <w:szCs w:val="20"/>
          <w:lang w:eastAsia="cs-CZ"/>
        </w:rPr>
      </w:pPr>
    </w:p>
    <w:p w14:paraId="3D92607E" w14:textId="77777777" w:rsidR="009E5EEB" w:rsidRDefault="009E5EEB" w:rsidP="00EB4543">
      <w:pPr>
        <w:keepNext/>
        <w:keepLines/>
        <w:jc w:val="center"/>
        <w:rPr>
          <w:rFonts w:ascii="Garamond" w:hAnsi="Garamond"/>
          <w:sz w:val="20"/>
          <w:szCs w:val="20"/>
          <w:lang w:eastAsia="cs-CZ"/>
        </w:rPr>
      </w:pPr>
    </w:p>
    <w:p w14:paraId="35517B2A" w14:textId="77777777" w:rsidR="009E5EEB" w:rsidRDefault="009E5EEB" w:rsidP="00EB4543">
      <w:pPr>
        <w:keepNext/>
        <w:keepLines/>
        <w:jc w:val="center"/>
        <w:rPr>
          <w:rFonts w:ascii="Garamond" w:hAnsi="Garamond"/>
          <w:sz w:val="20"/>
          <w:szCs w:val="20"/>
          <w:lang w:eastAsia="cs-CZ"/>
        </w:rPr>
      </w:pPr>
    </w:p>
    <w:p w14:paraId="0FD05157" w14:textId="77777777" w:rsidR="009E5EEB" w:rsidRDefault="009E5EEB" w:rsidP="00EB4543">
      <w:pPr>
        <w:keepNext/>
        <w:keepLines/>
        <w:jc w:val="center"/>
        <w:rPr>
          <w:rFonts w:ascii="Garamond" w:hAnsi="Garamond"/>
          <w:sz w:val="20"/>
          <w:szCs w:val="20"/>
          <w:lang w:eastAsia="cs-CZ"/>
        </w:rPr>
      </w:pPr>
    </w:p>
    <w:p w14:paraId="6944AB46" w14:textId="77777777" w:rsidR="009E5EEB" w:rsidRDefault="009E5EEB" w:rsidP="00EB4543">
      <w:pPr>
        <w:keepNext/>
        <w:keepLines/>
        <w:jc w:val="center"/>
        <w:rPr>
          <w:rFonts w:ascii="Garamond" w:hAnsi="Garamond"/>
          <w:sz w:val="20"/>
          <w:szCs w:val="20"/>
          <w:lang w:eastAsia="cs-CZ"/>
        </w:rPr>
      </w:pPr>
    </w:p>
    <w:p w14:paraId="5CEEE9D3" w14:textId="77777777" w:rsidR="009E5EEB" w:rsidRDefault="009E5EEB" w:rsidP="00EB4543">
      <w:pPr>
        <w:keepNext/>
        <w:keepLines/>
        <w:jc w:val="center"/>
        <w:rPr>
          <w:rFonts w:ascii="Garamond" w:hAnsi="Garamond"/>
          <w:sz w:val="20"/>
          <w:szCs w:val="20"/>
          <w:lang w:eastAsia="cs-CZ"/>
        </w:rPr>
      </w:pPr>
    </w:p>
    <w:p w14:paraId="46F30273" w14:textId="77777777" w:rsidR="009E5EEB" w:rsidRDefault="009E5EEB" w:rsidP="00EB4543">
      <w:pPr>
        <w:keepNext/>
        <w:keepLines/>
        <w:jc w:val="center"/>
        <w:rPr>
          <w:rFonts w:ascii="Garamond" w:hAnsi="Garamond"/>
          <w:sz w:val="20"/>
          <w:szCs w:val="20"/>
          <w:lang w:eastAsia="cs-CZ"/>
        </w:rPr>
      </w:pPr>
    </w:p>
    <w:p w14:paraId="09BE37D2" w14:textId="77777777" w:rsidR="009E5EEB" w:rsidRDefault="009E5EEB" w:rsidP="00EB4543">
      <w:pPr>
        <w:keepNext/>
        <w:keepLines/>
        <w:jc w:val="center"/>
        <w:rPr>
          <w:rFonts w:ascii="Garamond" w:hAnsi="Garamond"/>
          <w:sz w:val="20"/>
          <w:szCs w:val="20"/>
          <w:lang w:eastAsia="cs-CZ"/>
        </w:rPr>
      </w:pPr>
    </w:p>
    <w:p w14:paraId="279A32B8" w14:textId="77777777" w:rsidR="009E5EEB" w:rsidRDefault="009E5EEB" w:rsidP="00EB4543">
      <w:pPr>
        <w:keepNext/>
        <w:keepLines/>
        <w:jc w:val="center"/>
        <w:rPr>
          <w:rFonts w:ascii="Garamond" w:hAnsi="Garamond" w:cs="Arial"/>
          <w:b/>
        </w:rPr>
      </w:pPr>
    </w:p>
    <w:p w14:paraId="0629FB04" w14:textId="77777777" w:rsidR="00061F79" w:rsidRDefault="00061F79" w:rsidP="00EB4543">
      <w:pPr>
        <w:keepNext/>
        <w:keepLines/>
        <w:rPr>
          <w:rFonts w:ascii="Garamond" w:hAnsi="Garamond" w:cs="Arial"/>
          <w:b/>
        </w:rPr>
      </w:pPr>
    </w:p>
    <w:p w14:paraId="77083B48" w14:textId="79398635" w:rsidR="0085694A" w:rsidRPr="007E0781" w:rsidRDefault="0085694A" w:rsidP="00EB4543">
      <w:pPr>
        <w:pStyle w:val="Odstavecseseznamem"/>
        <w:keepNext/>
        <w:keepLines/>
        <w:tabs>
          <w:tab w:val="left" w:pos="3957"/>
        </w:tabs>
        <w:spacing w:after="160" w:line="259" w:lineRule="auto"/>
        <w:jc w:val="center"/>
        <w:rPr>
          <w:rFonts w:ascii="Garamond" w:hAnsi="Garamond"/>
          <w:b/>
          <w:color w:val="000000" w:themeColor="text1"/>
        </w:rPr>
      </w:pPr>
      <w:r w:rsidRPr="007E0781">
        <w:rPr>
          <w:rFonts w:ascii="Garamond" w:hAnsi="Garamond"/>
          <w:b/>
          <w:color w:val="000000" w:themeColor="text1"/>
        </w:rPr>
        <w:lastRenderedPageBreak/>
        <w:t>PRÍLOHA 2</w:t>
      </w:r>
    </w:p>
    <w:p w14:paraId="036FE991" w14:textId="77777777" w:rsidR="0085694A" w:rsidRPr="007E0781" w:rsidRDefault="0085694A" w:rsidP="00EB4543">
      <w:pPr>
        <w:pStyle w:val="Odstavecseseznamem"/>
        <w:keepNext/>
        <w:keepLines/>
        <w:tabs>
          <w:tab w:val="left" w:pos="3957"/>
        </w:tabs>
        <w:spacing w:after="160" w:line="259" w:lineRule="auto"/>
        <w:jc w:val="center"/>
        <w:rPr>
          <w:rFonts w:ascii="Garamond" w:hAnsi="Garamond"/>
          <w:b/>
          <w:color w:val="000000" w:themeColor="text1"/>
        </w:rPr>
      </w:pPr>
    </w:p>
    <w:p w14:paraId="11D730AC" w14:textId="77777777" w:rsidR="0085694A" w:rsidRPr="007E0781" w:rsidRDefault="0085694A" w:rsidP="00EB4543">
      <w:pPr>
        <w:pStyle w:val="Odstavecseseznamem"/>
        <w:keepNext/>
        <w:keepLines/>
        <w:tabs>
          <w:tab w:val="left" w:pos="3957"/>
        </w:tabs>
        <w:spacing w:after="160" w:line="259" w:lineRule="auto"/>
        <w:jc w:val="center"/>
        <w:rPr>
          <w:rFonts w:ascii="Garamond" w:hAnsi="Garamond"/>
          <w:b/>
          <w:color w:val="000000" w:themeColor="text1"/>
        </w:rPr>
      </w:pPr>
      <w:r w:rsidRPr="007E0781">
        <w:rPr>
          <w:rFonts w:ascii="Garamond" w:hAnsi="Garamond"/>
          <w:b/>
          <w:color w:val="000000" w:themeColor="text1"/>
        </w:rPr>
        <w:t>ZOZNAM SUBDODÁVATEĽOV</w:t>
      </w:r>
    </w:p>
    <w:p w14:paraId="0772DF2D" w14:textId="77777777" w:rsidR="0085694A" w:rsidRPr="007E0781" w:rsidRDefault="0085694A" w:rsidP="00EB4543">
      <w:pPr>
        <w:pStyle w:val="Odstavecseseznamem"/>
        <w:keepNext/>
        <w:keepLines/>
        <w:tabs>
          <w:tab w:val="left" w:pos="6323"/>
        </w:tabs>
        <w:rPr>
          <w:rFonts w:ascii="Garamond" w:hAnsi="Garamond"/>
        </w:rPr>
      </w:pPr>
      <w:r w:rsidRPr="007E0781">
        <w:rPr>
          <w:rFonts w:ascii="Garamond" w:hAnsi="Garamond"/>
        </w:rPr>
        <w:tab/>
      </w:r>
    </w:p>
    <w:tbl>
      <w:tblPr>
        <w:tblStyle w:val="Mkatabulky"/>
        <w:tblW w:w="0" w:type="auto"/>
        <w:jc w:val="center"/>
        <w:tblLook w:val="04A0" w:firstRow="1" w:lastRow="0" w:firstColumn="1" w:lastColumn="0" w:noHBand="0" w:noVBand="1"/>
      </w:tblPr>
      <w:tblGrid>
        <w:gridCol w:w="1353"/>
        <w:gridCol w:w="1477"/>
        <w:gridCol w:w="957"/>
        <w:gridCol w:w="1170"/>
        <w:gridCol w:w="1566"/>
        <w:gridCol w:w="3105"/>
      </w:tblGrid>
      <w:tr w:rsidR="0085694A" w:rsidRPr="007E0781" w14:paraId="14BF0F20" w14:textId="77777777" w:rsidTr="00786481">
        <w:trPr>
          <w:jc w:val="center"/>
        </w:trPr>
        <w:tc>
          <w:tcPr>
            <w:tcW w:w="1353" w:type="dxa"/>
            <w:shd w:val="clear" w:color="auto" w:fill="BFBFBF" w:themeFill="background1" w:themeFillShade="BF"/>
            <w:vAlign w:val="center"/>
          </w:tcPr>
          <w:p w14:paraId="5CE866A9"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Obchodné meno</w:t>
            </w:r>
          </w:p>
        </w:tc>
        <w:tc>
          <w:tcPr>
            <w:tcW w:w="1477" w:type="dxa"/>
            <w:shd w:val="clear" w:color="auto" w:fill="BFBFBF" w:themeFill="background1" w:themeFillShade="BF"/>
            <w:vAlign w:val="center"/>
          </w:tcPr>
          <w:p w14:paraId="5AB74CC4"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Sídlo/miesto podnikania</w:t>
            </w:r>
          </w:p>
        </w:tc>
        <w:tc>
          <w:tcPr>
            <w:tcW w:w="957" w:type="dxa"/>
            <w:shd w:val="clear" w:color="auto" w:fill="BFBFBF" w:themeFill="background1" w:themeFillShade="BF"/>
            <w:vAlign w:val="center"/>
          </w:tcPr>
          <w:p w14:paraId="4508E035"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IČO</w:t>
            </w:r>
          </w:p>
        </w:tc>
        <w:tc>
          <w:tcPr>
            <w:tcW w:w="1170" w:type="dxa"/>
            <w:shd w:val="clear" w:color="auto" w:fill="BFBFBF" w:themeFill="background1" w:themeFillShade="BF"/>
            <w:vAlign w:val="center"/>
          </w:tcPr>
          <w:p w14:paraId="008E2567" w14:textId="451AEB29"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Podiel na zákazke</w:t>
            </w:r>
            <w:ins w:id="3" w:author="Cencerová Lucia" w:date="2024-01-11T22:22:00Z">
              <w:r w:rsidR="009A3A3B">
                <w:rPr>
                  <w:rFonts w:ascii="Garamond" w:hAnsi="Garamond"/>
                  <w:b/>
                </w:rPr>
                <w:t xml:space="preserve"> </w:t>
              </w:r>
            </w:ins>
          </w:p>
        </w:tc>
        <w:tc>
          <w:tcPr>
            <w:tcW w:w="1566" w:type="dxa"/>
            <w:shd w:val="clear" w:color="auto" w:fill="BFBFBF" w:themeFill="background1" w:themeFillShade="BF"/>
            <w:vAlign w:val="center"/>
          </w:tcPr>
          <w:p w14:paraId="683D9338"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Predmet subdodávky</w:t>
            </w:r>
          </w:p>
        </w:tc>
        <w:tc>
          <w:tcPr>
            <w:tcW w:w="3105" w:type="dxa"/>
            <w:shd w:val="clear" w:color="auto" w:fill="BFBFBF" w:themeFill="background1" w:themeFillShade="BF"/>
            <w:vAlign w:val="center"/>
          </w:tcPr>
          <w:p w14:paraId="1D45AB08"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Osoba oprávnená konať za subdodávateľa (meno, priezvisko, trvalý pobyt, dátum narodenia)</w:t>
            </w:r>
          </w:p>
        </w:tc>
      </w:tr>
      <w:tr w:rsidR="0085694A" w:rsidRPr="007E0781" w14:paraId="3B7B53A3" w14:textId="77777777" w:rsidTr="00786481">
        <w:trPr>
          <w:jc w:val="center"/>
        </w:trPr>
        <w:tc>
          <w:tcPr>
            <w:tcW w:w="1353" w:type="dxa"/>
          </w:tcPr>
          <w:p w14:paraId="00B40177" w14:textId="6198927C"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1477" w:type="dxa"/>
          </w:tcPr>
          <w:p w14:paraId="14A8E69C" w14:textId="3538907D"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957" w:type="dxa"/>
          </w:tcPr>
          <w:p w14:paraId="2EA3A0E0" w14:textId="560BE566"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1170" w:type="dxa"/>
          </w:tcPr>
          <w:p w14:paraId="565F8B2D" w14:textId="216C59AA"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1566" w:type="dxa"/>
          </w:tcPr>
          <w:p w14:paraId="2A6B1EB8" w14:textId="54B89FE7"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3105" w:type="dxa"/>
          </w:tcPr>
          <w:p w14:paraId="6A864113" w14:textId="49DB5641"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r>
      <w:tr w:rsidR="0085694A" w:rsidRPr="007E0781" w14:paraId="54D879FE" w14:textId="77777777" w:rsidTr="00786481">
        <w:trPr>
          <w:jc w:val="center"/>
        </w:trPr>
        <w:tc>
          <w:tcPr>
            <w:tcW w:w="1353" w:type="dxa"/>
          </w:tcPr>
          <w:p w14:paraId="054476F9"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477" w:type="dxa"/>
          </w:tcPr>
          <w:p w14:paraId="2E94F15F"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957" w:type="dxa"/>
          </w:tcPr>
          <w:p w14:paraId="22FC84DB"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170" w:type="dxa"/>
          </w:tcPr>
          <w:p w14:paraId="4C819A01"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566" w:type="dxa"/>
          </w:tcPr>
          <w:p w14:paraId="22FDE70A"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3105" w:type="dxa"/>
          </w:tcPr>
          <w:p w14:paraId="019539D6"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r>
      <w:tr w:rsidR="0085694A" w:rsidRPr="007E0781" w14:paraId="03A1BBAE" w14:textId="77777777" w:rsidTr="00786481">
        <w:trPr>
          <w:jc w:val="center"/>
        </w:trPr>
        <w:tc>
          <w:tcPr>
            <w:tcW w:w="1353" w:type="dxa"/>
          </w:tcPr>
          <w:p w14:paraId="0FCCE868"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477" w:type="dxa"/>
          </w:tcPr>
          <w:p w14:paraId="42FCA8A2"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957" w:type="dxa"/>
          </w:tcPr>
          <w:p w14:paraId="71DE3A4C"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170" w:type="dxa"/>
          </w:tcPr>
          <w:p w14:paraId="756F6194"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566" w:type="dxa"/>
          </w:tcPr>
          <w:p w14:paraId="4CFF613A"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3105" w:type="dxa"/>
          </w:tcPr>
          <w:p w14:paraId="7C41CEA6"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r>
      <w:tr w:rsidR="0085694A" w:rsidRPr="007E0781" w14:paraId="083A0CAF" w14:textId="77777777" w:rsidTr="00786481">
        <w:trPr>
          <w:jc w:val="center"/>
        </w:trPr>
        <w:tc>
          <w:tcPr>
            <w:tcW w:w="1353" w:type="dxa"/>
          </w:tcPr>
          <w:p w14:paraId="6EA9C1F9"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477" w:type="dxa"/>
          </w:tcPr>
          <w:p w14:paraId="01835D67"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957" w:type="dxa"/>
          </w:tcPr>
          <w:p w14:paraId="27A2FA48"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170" w:type="dxa"/>
          </w:tcPr>
          <w:p w14:paraId="32686909"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566" w:type="dxa"/>
          </w:tcPr>
          <w:p w14:paraId="6A924B2E"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3105" w:type="dxa"/>
          </w:tcPr>
          <w:p w14:paraId="095B2228"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r>
      <w:tr w:rsidR="0085694A" w:rsidRPr="007E0781" w14:paraId="66F4DBE0" w14:textId="77777777" w:rsidTr="00786481">
        <w:trPr>
          <w:jc w:val="center"/>
        </w:trPr>
        <w:tc>
          <w:tcPr>
            <w:tcW w:w="1353" w:type="dxa"/>
          </w:tcPr>
          <w:p w14:paraId="3605593C"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477" w:type="dxa"/>
          </w:tcPr>
          <w:p w14:paraId="063D2D77"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957" w:type="dxa"/>
          </w:tcPr>
          <w:p w14:paraId="7405D976"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170" w:type="dxa"/>
          </w:tcPr>
          <w:p w14:paraId="1F747CA7"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566" w:type="dxa"/>
          </w:tcPr>
          <w:p w14:paraId="52DEE503"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3105" w:type="dxa"/>
          </w:tcPr>
          <w:p w14:paraId="4C0495D5"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r>
    </w:tbl>
    <w:p w14:paraId="5AA415DC" w14:textId="77777777" w:rsidR="0085694A" w:rsidRPr="007E0781" w:rsidRDefault="0085694A" w:rsidP="00EB4543">
      <w:pPr>
        <w:pStyle w:val="Odstavecseseznamem"/>
        <w:keepNext/>
        <w:keepLines/>
        <w:tabs>
          <w:tab w:val="left" w:pos="6323"/>
        </w:tabs>
        <w:rPr>
          <w:rFonts w:ascii="Garamond" w:hAnsi="Garamond"/>
        </w:rPr>
      </w:pPr>
    </w:p>
    <w:p w14:paraId="370264D2" w14:textId="116155A6" w:rsidR="004873B9" w:rsidRPr="007E0781" w:rsidRDefault="004873B9" w:rsidP="00EB4543">
      <w:pPr>
        <w:pStyle w:val="Odstavecseseznamem"/>
        <w:keepNext/>
        <w:keepLines/>
        <w:tabs>
          <w:tab w:val="center" w:pos="7356"/>
        </w:tabs>
        <w:rPr>
          <w:rFonts w:ascii="Garamond" w:hAnsi="Garamond" w:cs="Arial"/>
        </w:rPr>
        <w:sectPr w:rsidR="004873B9" w:rsidRPr="007E0781" w:rsidSect="003642E3">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7E0781">
        <w:rPr>
          <w:rFonts w:ascii="Garamond" w:hAnsi="Garamond" w:cs="Arial"/>
        </w:rPr>
        <w:tab/>
      </w:r>
    </w:p>
    <w:p w14:paraId="2A6BA9C8" w14:textId="6B1AB20C" w:rsidR="002E77BA" w:rsidRPr="007E0781" w:rsidRDefault="008076B0" w:rsidP="00EB4543">
      <w:pPr>
        <w:keepNext/>
        <w:keepLines/>
        <w:tabs>
          <w:tab w:val="left" w:pos="4295"/>
        </w:tabs>
        <w:jc w:val="center"/>
        <w:rPr>
          <w:rFonts w:ascii="Garamond" w:hAnsi="Garamond"/>
          <w:b/>
          <w:color w:val="000000" w:themeColor="text1"/>
        </w:rPr>
      </w:pPr>
      <w:r w:rsidRPr="007E0781">
        <w:rPr>
          <w:rFonts w:ascii="Garamond" w:hAnsi="Garamond" w:cs="Arial"/>
          <w:b/>
          <w:bCs/>
        </w:rPr>
        <w:lastRenderedPageBreak/>
        <w:t>POD</w:t>
      </w:r>
      <w:r w:rsidR="002E77BA" w:rsidRPr="007E0781">
        <w:rPr>
          <w:rFonts w:ascii="Garamond" w:hAnsi="Garamond"/>
          <w:b/>
          <w:bCs/>
          <w:color w:val="000000" w:themeColor="text1"/>
        </w:rPr>
        <w:t>P</w:t>
      </w:r>
      <w:r w:rsidR="002E77BA" w:rsidRPr="007E0781">
        <w:rPr>
          <w:rFonts w:ascii="Garamond" w:hAnsi="Garamond"/>
          <w:b/>
          <w:color w:val="000000" w:themeColor="text1"/>
        </w:rPr>
        <w:t>ISY</w:t>
      </w:r>
      <w:r w:rsidR="00C9457F" w:rsidRPr="007E0781">
        <w:rPr>
          <w:rFonts w:ascii="Garamond" w:hAnsi="Garamond"/>
          <w:b/>
          <w:color w:val="000000" w:themeColor="text1"/>
        </w:rPr>
        <w:t xml:space="preserve"> </w:t>
      </w:r>
      <w:r w:rsidR="002E77BA" w:rsidRPr="007E0781">
        <w:rPr>
          <w:rFonts w:ascii="Garamond" w:hAnsi="Garamond"/>
          <w:b/>
          <w:color w:val="000000" w:themeColor="text1"/>
        </w:rPr>
        <w:t>ZMLUVNÝCH</w:t>
      </w:r>
      <w:r w:rsidR="00C9457F" w:rsidRPr="007E0781">
        <w:rPr>
          <w:rFonts w:ascii="Garamond" w:hAnsi="Garamond"/>
          <w:b/>
          <w:color w:val="000000" w:themeColor="text1"/>
        </w:rPr>
        <w:t xml:space="preserve"> </w:t>
      </w:r>
      <w:r w:rsidR="002E77BA" w:rsidRPr="007E0781">
        <w:rPr>
          <w:rFonts w:ascii="Garamond" w:hAnsi="Garamond"/>
          <w:b/>
          <w:color w:val="000000" w:themeColor="text1"/>
        </w:rPr>
        <w:t>STRÁN</w:t>
      </w:r>
    </w:p>
    <w:p w14:paraId="7F5D36BE" w14:textId="77777777" w:rsidR="002E77BA" w:rsidRPr="007E0781" w:rsidRDefault="002E77BA" w:rsidP="00EB4543">
      <w:pPr>
        <w:pStyle w:val="AODocTxt"/>
        <w:keepNext/>
        <w:keepLines/>
        <w:numPr>
          <w:ilvl w:val="0"/>
          <w:numId w:val="0"/>
        </w:numPr>
        <w:spacing w:before="0" w:line="240" w:lineRule="auto"/>
        <w:rPr>
          <w:rFonts w:ascii="Garamond" w:hAnsi="Garamond"/>
          <w:color w:val="000000" w:themeColor="text1"/>
        </w:rPr>
      </w:pPr>
    </w:p>
    <w:p w14:paraId="1A2414EE" w14:textId="77777777" w:rsidR="009073E4" w:rsidRPr="007E0781" w:rsidRDefault="009073E4" w:rsidP="00EB4543">
      <w:pPr>
        <w:pStyle w:val="AODocTxt"/>
        <w:keepNext/>
        <w:keepLines/>
        <w:spacing w:before="0" w:line="240" w:lineRule="auto"/>
        <w:ind w:left="0"/>
        <w:rPr>
          <w:rStyle w:val="ra"/>
          <w:rFonts w:ascii="Garamond" w:hAnsi="Garamond"/>
          <w:color w:val="000000" w:themeColor="text1"/>
        </w:rPr>
      </w:pPr>
    </w:p>
    <w:p w14:paraId="52AAD10C" w14:textId="77777777" w:rsidR="00786481" w:rsidRPr="007E0781" w:rsidRDefault="00786481" w:rsidP="00EB4543">
      <w:pPr>
        <w:pStyle w:val="AODocTxt"/>
        <w:keepNext/>
        <w:keepLines/>
        <w:spacing w:before="0" w:line="240" w:lineRule="auto"/>
        <w:ind w:left="0"/>
        <w:rPr>
          <w:rStyle w:val="ra"/>
          <w:rFonts w:ascii="Garamond" w:hAnsi="Garamond"/>
          <w:color w:val="000000" w:themeColor="text1"/>
        </w:rPr>
      </w:pPr>
      <w:r w:rsidRPr="007E0781">
        <w:rPr>
          <w:rStyle w:val="ra"/>
          <w:rFonts w:ascii="Garamond" w:hAnsi="Garamond"/>
          <w:color w:val="000000" w:themeColor="text1"/>
        </w:rPr>
        <w:t>V Bratislave dňa ______________</w:t>
      </w:r>
    </w:p>
    <w:p w14:paraId="7E22A003" w14:textId="77777777" w:rsidR="00786481" w:rsidRPr="007E0781" w:rsidRDefault="00786481" w:rsidP="00EB4543">
      <w:pPr>
        <w:pStyle w:val="AODocTxt"/>
        <w:keepNext/>
        <w:keepLines/>
        <w:spacing w:before="0" w:line="240" w:lineRule="auto"/>
        <w:ind w:left="0"/>
        <w:rPr>
          <w:rStyle w:val="ra"/>
          <w:rFonts w:ascii="Garamond" w:hAnsi="Garamond"/>
          <w:b/>
          <w:color w:val="000000" w:themeColor="text1"/>
        </w:rPr>
      </w:pPr>
    </w:p>
    <w:p w14:paraId="11617E17" w14:textId="77777777" w:rsidR="00786481" w:rsidRPr="007E0781" w:rsidRDefault="00786481" w:rsidP="00EB4543">
      <w:pPr>
        <w:pStyle w:val="AODocTxt"/>
        <w:keepNext/>
        <w:keepLines/>
        <w:spacing w:before="0" w:line="240" w:lineRule="auto"/>
        <w:ind w:left="0"/>
        <w:rPr>
          <w:rFonts w:ascii="Garamond" w:hAnsi="Garamond"/>
          <w:b/>
          <w:color w:val="000000" w:themeColor="text1"/>
        </w:rPr>
      </w:pPr>
      <w:r w:rsidRPr="007E0781">
        <w:rPr>
          <w:rStyle w:val="ra"/>
          <w:rFonts w:ascii="Garamond" w:hAnsi="Garamond"/>
          <w:b/>
          <w:color w:val="000000" w:themeColor="text1"/>
        </w:rPr>
        <w:t>Dopravný podnik Bratislava, akciová spoločnosť</w:t>
      </w:r>
    </w:p>
    <w:p w14:paraId="642EFA84"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794D82B3"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2D9C0AAF"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5652A694"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3BCD4EC9"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4E5458C0"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12B17D2E" w14:textId="76DEDEA4" w:rsidR="00786481" w:rsidRPr="007E0781" w:rsidRDefault="00786481" w:rsidP="00EB4543">
      <w:pPr>
        <w:pStyle w:val="AODocTxt"/>
        <w:keepNext/>
        <w:keepLines/>
        <w:spacing w:before="0" w:line="240" w:lineRule="auto"/>
        <w:ind w:left="0"/>
        <w:rPr>
          <w:rFonts w:ascii="Garamond" w:hAnsi="Garamond"/>
          <w:color w:val="000000" w:themeColor="text1"/>
        </w:rPr>
      </w:pPr>
      <w:r w:rsidRPr="007E0781">
        <w:rPr>
          <w:rFonts w:ascii="Garamond" w:hAnsi="Garamond"/>
          <w:color w:val="000000" w:themeColor="text1"/>
        </w:rPr>
        <w:t>Meno:</w:t>
      </w:r>
      <w:r w:rsidRPr="007E0781">
        <w:rPr>
          <w:rFonts w:ascii="Garamond" w:hAnsi="Garamond"/>
          <w:color w:val="000000" w:themeColor="text1"/>
        </w:rPr>
        <w:tab/>
      </w:r>
      <w:r w:rsidRPr="007E0781">
        <w:rPr>
          <w:rFonts w:ascii="Garamond" w:hAnsi="Garamond"/>
          <w:color w:val="000000" w:themeColor="text1"/>
        </w:rPr>
        <w:tab/>
      </w:r>
      <w:r w:rsidR="003F282B" w:rsidRPr="00B92023">
        <w:rPr>
          <w:rFonts w:ascii="Garamond" w:hAnsi="Garamond"/>
          <w:sz w:val="20"/>
          <w:szCs w:val="20"/>
          <w:highlight w:val="yellow"/>
          <w:lang w:eastAsia="cs-CZ"/>
        </w:rPr>
        <w:t>[doplniť]</w:t>
      </w:r>
    </w:p>
    <w:p w14:paraId="3E1C00AA" w14:textId="0E0C6DD1" w:rsidR="00786481" w:rsidRPr="007E0781" w:rsidRDefault="00786481" w:rsidP="00EB4543">
      <w:pPr>
        <w:pStyle w:val="AONormal"/>
        <w:keepNext/>
        <w:keepLines/>
        <w:spacing w:line="240" w:lineRule="auto"/>
        <w:ind w:left="1430" w:hanging="1430"/>
        <w:rPr>
          <w:rFonts w:ascii="Garamond" w:hAnsi="Garamond"/>
          <w:color w:val="000000" w:themeColor="text1"/>
          <w:szCs w:val="22"/>
        </w:rPr>
      </w:pPr>
      <w:r w:rsidRPr="007E0781">
        <w:rPr>
          <w:rFonts w:ascii="Garamond" w:hAnsi="Garamond"/>
          <w:color w:val="000000" w:themeColor="text1"/>
          <w:szCs w:val="22"/>
        </w:rPr>
        <w:t>Funkcia:</w:t>
      </w:r>
      <w:r w:rsidRPr="007E0781">
        <w:rPr>
          <w:rFonts w:ascii="Garamond" w:hAnsi="Garamond"/>
          <w:color w:val="000000" w:themeColor="text1"/>
          <w:szCs w:val="22"/>
        </w:rPr>
        <w:tab/>
      </w:r>
      <w:r w:rsidR="003F282B" w:rsidRPr="00B92023">
        <w:rPr>
          <w:rFonts w:ascii="Garamond" w:hAnsi="Garamond"/>
          <w:sz w:val="20"/>
          <w:highlight w:val="yellow"/>
          <w:lang w:eastAsia="cs-CZ"/>
        </w:rPr>
        <w:t>[doplniť]</w:t>
      </w:r>
    </w:p>
    <w:p w14:paraId="53524104" w14:textId="77777777" w:rsidR="00786481" w:rsidRPr="007E0781" w:rsidRDefault="00786481" w:rsidP="00EB4543">
      <w:pPr>
        <w:pStyle w:val="AODocTxt"/>
        <w:keepNext/>
        <w:keepLines/>
        <w:spacing w:before="0" w:line="240" w:lineRule="auto"/>
        <w:ind w:left="0"/>
        <w:rPr>
          <w:rFonts w:ascii="Garamond" w:hAnsi="Garamond"/>
          <w:color w:val="000000" w:themeColor="text1"/>
        </w:rPr>
      </w:pPr>
    </w:p>
    <w:p w14:paraId="15950654" w14:textId="77777777" w:rsidR="00786481" w:rsidRPr="007E0781" w:rsidRDefault="00786481" w:rsidP="00EB4543">
      <w:pPr>
        <w:pStyle w:val="AODocTxt"/>
        <w:keepNext/>
        <w:keepLines/>
        <w:spacing w:before="0" w:line="240" w:lineRule="auto"/>
        <w:ind w:left="0"/>
        <w:rPr>
          <w:rFonts w:ascii="Garamond" w:hAnsi="Garamond"/>
          <w:color w:val="000000" w:themeColor="text1"/>
        </w:rPr>
      </w:pPr>
    </w:p>
    <w:p w14:paraId="2945B34E"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71FC7A18"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7DE4E4D9"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512C5C08" w14:textId="0D4BA1FA" w:rsidR="00786481" w:rsidRPr="007E0781" w:rsidRDefault="00786481" w:rsidP="00EB4543">
      <w:pPr>
        <w:pStyle w:val="AODocTxt"/>
        <w:keepNext/>
        <w:keepLines/>
        <w:spacing w:before="0" w:line="240" w:lineRule="auto"/>
        <w:ind w:left="0"/>
        <w:rPr>
          <w:rFonts w:ascii="Garamond" w:hAnsi="Garamond"/>
          <w:color w:val="000000" w:themeColor="text1"/>
        </w:rPr>
      </w:pPr>
      <w:r w:rsidRPr="007E0781">
        <w:rPr>
          <w:rFonts w:ascii="Garamond" w:hAnsi="Garamond"/>
          <w:color w:val="000000" w:themeColor="text1"/>
        </w:rPr>
        <w:t>Meno:</w:t>
      </w:r>
      <w:r w:rsidRPr="007E0781">
        <w:rPr>
          <w:rFonts w:ascii="Garamond" w:hAnsi="Garamond"/>
          <w:color w:val="000000" w:themeColor="text1"/>
        </w:rPr>
        <w:tab/>
      </w:r>
      <w:r w:rsidRPr="007E0781">
        <w:rPr>
          <w:rFonts w:ascii="Garamond" w:hAnsi="Garamond"/>
          <w:color w:val="000000" w:themeColor="text1"/>
        </w:rPr>
        <w:tab/>
      </w:r>
      <w:r w:rsidR="003F282B" w:rsidRPr="00B92023">
        <w:rPr>
          <w:rFonts w:ascii="Garamond" w:hAnsi="Garamond"/>
          <w:sz w:val="20"/>
          <w:szCs w:val="20"/>
          <w:highlight w:val="yellow"/>
          <w:lang w:eastAsia="cs-CZ"/>
        </w:rPr>
        <w:t>[doplniť]</w:t>
      </w:r>
    </w:p>
    <w:p w14:paraId="2DD37AD8" w14:textId="54B4B5CE" w:rsidR="00786481" w:rsidRPr="007E0781" w:rsidRDefault="00786481" w:rsidP="00EB4543">
      <w:pPr>
        <w:pStyle w:val="AODocTxt"/>
        <w:keepNext/>
        <w:keepLines/>
        <w:spacing w:before="0" w:line="240" w:lineRule="auto"/>
        <w:ind w:left="0"/>
        <w:rPr>
          <w:rFonts w:ascii="Garamond" w:hAnsi="Garamond"/>
          <w:b/>
          <w:color w:val="000000" w:themeColor="text1"/>
        </w:rPr>
      </w:pPr>
      <w:r w:rsidRPr="007E0781">
        <w:rPr>
          <w:rFonts w:ascii="Garamond" w:hAnsi="Garamond"/>
          <w:color w:val="000000" w:themeColor="text1"/>
        </w:rPr>
        <w:t>Funkcia:</w:t>
      </w:r>
      <w:r w:rsidRPr="007E0781">
        <w:rPr>
          <w:rFonts w:ascii="Garamond" w:hAnsi="Garamond"/>
          <w:color w:val="000000" w:themeColor="text1"/>
        </w:rPr>
        <w:tab/>
      </w:r>
      <w:r w:rsidR="003F282B" w:rsidRPr="00B92023">
        <w:rPr>
          <w:rFonts w:ascii="Garamond" w:hAnsi="Garamond"/>
          <w:sz w:val="20"/>
          <w:szCs w:val="20"/>
          <w:highlight w:val="yellow"/>
          <w:lang w:eastAsia="cs-CZ"/>
        </w:rPr>
        <w:t>[doplniť]</w:t>
      </w:r>
    </w:p>
    <w:p w14:paraId="50DD9EB5" w14:textId="77777777" w:rsidR="002E77BA" w:rsidRPr="007E0781" w:rsidRDefault="002E77BA" w:rsidP="00EB4543">
      <w:pPr>
        <w:pStyle w:val="AODocTxt"/>
        <w:keepNext/>
        <w:keepLines/>
        <w:spacing w:before="0" w:line="240" w:lineRule="auto"/>
        <w:ind w:left="0"/>
        <w:rPr>
          <w:rStyle w:val="ra"/>
          <w:rFonts w:ascii="Garamond" w:hAnsi="Garamond"/>
          <w:b/>
          <w:color w:val="000000" w:themeColor="text1"/>
        </w:rPr>
      </w:pPr>
    </w:p>
    <w:p w14:paraId="611E6702" w14:textId="7DD62AC1" w:rsidR="002E77BA" w:rsidRPr="007E0781" w:rsidRDefault="002E77BA" w:rsidP="00EB4543">
      <w:pPr>
        <w:pStyle w:val="AODocTxt"/>
        <w:keepNext/>
        <w:keepLines/>
        <w:numPr>
          <w:ilvl w:val="0"/>
          <w:numId w:val="0"/>
        </w:numPr>
        <w:spacing w:before="0" w:line="240" w:lineRule="auto"/>
        <w:ind w:left="1416"/>
        <w:rPr>
          <w:rStyle w:val="ra"/>
          <w:rFonts w:ascii="Garamond" w:hAnsi="Garamond"/>
          <w:color w:val="000000" w:themeColor="text1"/>
        </w:rPr>
      </w:pPr>
    </w:p>
    <w:p w14:paraId="1C331E82" w14:textId="77777777" w:rsidR="00BB7ACB" w:rsidRPr="007E0781" w:rsidRDefault="00BB7ACB" w:rsidP="00EB4543">
      <w:pPr>
        <w:pStyle w:val="AODocTxt"/>
        <w:keepNext/>
        <w:keepLines/>
        <w:numPr>
          <w:ilvl w:val="0"/>
          <w:numId w:val="0"/>
        </w:numPr>
        <w:spacing w:before="0" w:line="240" w:lineRule="auto"/>
        <w:ind w:left="1416"/>
        <w:rPr>
          <w:rStyle w:val="ra"/>
          <w:rFonts w:ascii="Garamond" w:hAnsi="Garamond"/>
          <w:color w:val="000000" w:themeColor="text1"/>
        </w:rPr>
      </w:pPr>
    </w:p>
    <w:p w14:paraId="6662AF16" w14:textId="77777777" w:rsidR="002E77BA" w:rsidRPr="007E0781" w:rsidRDefault="002E77BA" w:rsidP="00EB4543">
      <w:pPr>
        <w:pStyle w:val="AODocTxt"/>
        <w:keepNext/>
        <w:keepLines/>
        <w:spacing w:before="0" w:line="240" w:lineRule="auto"/>
        <w:ind w:left="0"/>
        <w:rPr>
          <w:rStyle w:val="ra"/>
          <w:rFonts w:ascii="Garamond" w:hAnsi="Garamond"/>
          <w:color w:val="000000" w:themeColor="text1"/>
        </w:rPr>
      </w:pPr>
    </w:p>
    <w:p w14:paraId="72E3C664" w14:textId="0CE9D682" w:rsidR="00564FF8" w:rsidRPr="007E0781" w:rsidRDefault="00564FF8" w:rsidP="00EB4543">
      <w:pPr>
        <w:pStyle w:val="AODocTxt"/>
        <w:keepNext/>
        <w:keepLines/>
        <w:spacing w:before="0" w:line="240" w:lineRule="auto"/>
        <w:ind w:left="0"/>
        <w:rPr>
          <w:rStyle w:val="ra"/>
          <w:rFonts w:ascii="Garamond" w:hAnsi="Garamond"/>
          <w:color w:val="000000" w:themeColor="text1"/>
        </w:rPr>
      </w:pPr>
      <w:r w:rsidRPr="007E0781">
        <w:rPr>
          <w:rStyle w:val="ra"/>
          <w:rFonts w:ascii="Garamond" w:hAnsi="Garamond"/>
          <w:color w:val="000000" w:themeColor="text1"/>
        </w:rPr>
        <w:t>V</w:t>
      </w:r>
      <w:r w:rsidR="00061F79">
        <w:rPr>
          <w:rStyle w:val="ra"/>
          <w:rFonts w:ascii="Garamond" w:hAnsi="Garamond"/>
          <w:color w:val="000000" w:themeColor="text1"/>
        </w:rPr>
        <w:t> </w:t>
      </w:r>
      <w:r w:rsidR="009E5EEB" w:rsidRPr="00B92023">
        <w:rPr>
          <w:rFonts w:ascii="Garamond" w:hAnsi="Garamond"/>
          <w:sz w:val="20"/>
          <w:szCs w:val="20"/>
          <w:highlight w:val="yellow"/>
          <w:lang w:eastAsia="cs-CZ"/>
        </w:rPr>
        <w:t>[doplniť]</w:t>
      </w:r>
      <w:r w:rsidR="00061F79">
        <w:rPr>
          <w:rFonts w:ascii="Garamond" w:eastAsia="Times New Roman" w:hAnsi="Garamond"/>
          <w:lang w:eastAsia="cs-CZ"/>
        </w:rPr>
        <w:t xml:space="preserve"> </w:t>
      </w:r>
      <w:r w:rsidR="00C9457F" w:rsidRPr="007E0781">
        <w:rPr>
          <w:rStyle w:val="ra"/>
          <w:rFonts w:ascii="Garamond" w:hAnsi="Garamond"/>
          <w:color w:val="000000" w:themeColor="text1"/>
        </w:rPr>
        <w:t xml:space="preserve"> </w:t>
      </w:r>
      <w:r w:rsidRPr="007E0781">
        <w:rPr>
          <w:rStyle w:val="ra"/>
          <w:rFonts w:ascii="Garamond" w:hAnsi="Garamond"/>
          <w:color w:val="000000" w:themeColor="text1"/>
        </w:rPr>
        <w:t>dňa</w:t>
      </w:r>
      <w:r w:rsidR="00C9457F" w:rsidRPr="007E0781">
        <w:rPr>
          <w:rStyle w:val="ra"/>
          <w:rFonts w:ascii="Garamond" w:hAnsi="Garamond"/>
          <w:color w:val="000000" w:themeColor="text1"/>
        </w:rPr>
        <w:t xml:space="preserve"> </w:t>
      </w:r>
      <w:r w:rsidR="009E5EEB" w:rsidRPr="00B92023">
        <w:rPr>
          <w:rFonts w:ascii="Garamond" w:hAnsi="Garamond"/>
          <w:sz w:val="20"/>
          <w:szCs w:val="20"/>
          <w:highlight w:val="yellow"/>
          <w:lang w:eastAsia="cs-CZ"/>
        </w:rPr>
        <w:t>[doplniť]</w:t>
      </w:r>
    </w:p>
    <w:p w14:paraId="5F15E604" w14:textId="77777777" w:rsidR="007232C4" w:rsidRPr="007E0781" w:rsidRDefault="007232C4" w:rsidP="00EB4543">
      <w:pPr>
        <w:pStyle w:val="AODocTxt"/>
        <w:keepNext/>
        <w:keepLines/>
        <w:spacing w:before="0" w:line="240" w:lineRule="auto"/>
        <w:ind w:left="0"/>
        <w:rPr>
          <w:rStyle w:val="ra"/>
          <w:rFonts w:ascii="Garamond" w:hAnsi="Garamond"/>
          <w:color w:val="000000" w:themeColor="text1"/>
        </w:rPr>
      </w:pPr>
    </w:p>
    <w:p w14:paraId="31C9CB66" w14:textId="650ADFEF" w:rsidR="00820DAC" w:rsidRPr="007E0781" w:rsidRDefault="00820DAC" w:rsidP="00EB4543">
      <w:pPr>
        <w:pStyle w:val="AODocTxt"/>
        <w:keepNext/>
        <w:keepLines/>
        <w:numPr>
          <w:ilvl w:val="0"/>
          <w:numId w:val="0"/>
        </w:numPr>
        <w:spacing w:before="0" w:line="240" w:lineRule="auto"/>
        <w:rPr>
          <w:rFonts w:ascii="Garamond" w:hAnsi="Garamond"/>
          <w:color w:val="000000" w:themeColor="text1"/>
        </w:rPr>
      </w:pPr>
    </w:p>
    <w:p w14:paraId="6D3DD107" w14:textId="730A8E45" w:rsidR="00165058" w:rsidRPr="007E0781" w:rsidRDefault="00165058" w:rsidP="00EB4543">
      <w:pPr>
        <w:pStyle w:val="AODocTxt"/>
        <w:keepNext/>
        <w:keepLines/>
        <w:numPr>
          <w:ilvl w:val="0"/>
          <w:numId w:val="0"/>
        </w:numPr>
        <w:spacing w:before="0" w:line="240" w:lineRule="auto"/>
        <w:rPr>
          <w:rFonts w:ascii="Garamond" w:hAnsi="Garamond"/>
          <w:color w:val="000000" w:themeColor="text1"/>
        </w:rPr>
      </w:pPr>
    </w:p>
    <w:p w14:paraId="7700EAB8" w14:textId="77777777" w:rsidR="00786481" w:rsidRPr="007E0781" w:rsidRDefault="00786481" w:rsidP="00EB4543">
      <w:pPr>
        <w:pStyle w:val="AODocTxt"/>
        <w:keepNext/>
        <w:keepLines/>
        <w:numPr>
          <w:ilvl w:val="0"/>
          <w:numId w:val="0"/>
        </w:numPr>
        <w:spacing w:before="0" w:line="240" w:lineRule="auto"/>
        <w:rPr>
          <w:rFonts w:ascii="Garamond" w:hAnsi="Garamond"/>
          <w:color w:val="000000" w:themeColor="text1"/>
        </w:rPr>
      </w:pPr>
    </w:p>
    <w:p w14:paraId="5A21A5E4" w14:textId="77777777" w:rsidR="00165058" w:rsidRPr="007E0781" w:rsidRDefault="00165058" w:rsidP="00EB4543">
      <w:pPr>
        <w:pStyle w:val="AODocTxt"/>
        <w:keepNext/>
        <w:keepLines/>
        <w:numPr>
          <w:ilvl w:val="0"/>
          <w:numId w:val="0"/>
        </w:numPr>
        <w:spacing w:before="0" w:line="240" w:lineRule="auto"/>
        <w:rPr>
          <w:rFonts w:ascii="Garamond" w:hAnsi="Garamond"/>
          <w:color w:val="000000" w:themeColor="text1"/>
        </w:rPr>
      </w:pPr>
    </w:p>
    <w:p w14:paraId="258CD455" w14:textId="77777777" w:rsidR="00820DAC" w:rsidRPr="007E0781" w:rsidRDefault="00820DAC" w:rsidP="00EB4543">
      <w:pPr>
        <w:pStyle w:val="AODocTxt"/>
        <w:keepNext/>
        <w:keepLines/>
        <w:numPr>
          <w:ilvl w:val="0"/>
          <w:numId w:val="0"/>
        </w:numPr>
        <w:spacing w:before="0" w:line="240" w:lineRule="auto"/>
        <w:rPr>
          <w:rFonts w:ascii="Garamond" w:hAnsi="Garamond"/>
          <w:color w:val="000000" w:themeColor="text1"/>
        </w:rPr>
      </w:pPr>
    </w:p>
    <w:p w14:paraId="26BA9746" w14:textId="2E4BFB2A" w:rsidR="00820DAC" w:rsidRPr="007E0781" w:rsidRDefault="00564FF8" w:rsidP="00EB4543">
      <w:pPr>
        <w:pStyle w:val="AODocTxt"/>
        <w:keepNext/>
        <w:keepLines/>
        <w:spacing w:before="0" w:line="240" w:lineRule="auto"/>
        <w:ind w:left="1430" w:hanging="1430"/>
        <w:rPr>
          <w:rStyle w:val="ra"/>
          <w:rFonts w:ascii="Garamond" w:hAnsi="Garamond"/>
          <w:color w:val="000000" w:themeColor="text1"/>
        </w:rPr>
      </w:pPr>
      <w:r w:rsidRPr="007E0781">
        <w:rPr>
          <w:rFonts w:ascii="Garamond" w:hAnsi="Garamond"/>
          <w:color w:val="000000" w:themeColor="text1"/>
        </w:rPr>
        <w:t>Meno:</w:t>
      </w:r>
      <w:r w:rsidRPr="007E0781">
        <w:rPr>
          <w:rFonts w:ascii="Garamond" w:hAnsi="Garamond"/>
          <w:color w:val="000000" w:themeColor="text1"/>
        </w:rPr>
        <w:tab/>
      </w:r>
      <w:r w:rsidR="009E5EEB" w:rsidRPr="00B92023">
        <w:rPr>
          <w:rFonts w:ascii="Garamond" w:hAnsi="Garamond"/>
          <w:sz w:val="20"/>
          <w:szCs w:val="20"/>
          <w:highlight w:val="yellow"/>
          <w:lang w:eastAsia="cs-CZ"/>
        </w:rPr>
        <w:t>[doplniť]</w:t>
      </w:r>
    </w:p>
    <w:p w14:paraId="5F4A1C77" w14:textId="001564C7" w:rsidR="00564FF8" w:rsidRPr="007E0781" w:rsidRDefault="00564FF8" w:rsidP="00EB4543">
      <w:pPr>
        <w:pStyle w:val="AODocTxt"/>
        <w:keepNext/>
        <w:keepLines/>
        <w:spacing w:before="0" w:line="240" w:lineRule="auto"/>
        <w:ind w:left="1430" w:hanging="1430"/>
        <w:rPr>
          <w:rFonts w:ascii="Garamond" w:hAnsi="Garamond"/>
          <w:color w:val="000000" w:themeColor="text1"/>
        </w:rPr>
      </w:pPr>
      <w:r w:rsidRPr="007E0781">
        <w:rPr>
          <w:rFonts w:ascii="Garamond" w:hAnsi="Garamond"/>
          <w:color w:val="000000" w:themeColor="text1"/>
        </w:rPr>
        <w:t>Funkcia:</w:t>
      </w:r>
      <w:r w:rsidRPr="007E0781">
        <w:rPr>
          <w:rFonts w:ascii="Garamond" w:hAnsi="Garamond"/>
          <w:color w:val="000000" w:themeColor="text1"/>
        </w:rPr>
        <w:tab/>
      </w:r>
      <w:r w:rsidR="009E5EEB" w:rsidRPr="00B92023">
        <w:rPr>
          <w:rFonts w:ascii="Garamond" w:hAnsi="Garamond"/>
          <w:sz w:val="20"/>
          <w:szCs w:val="20"/>
          <w:highlight w:val="yellow"/>
          <w:lang w:eastAsia="cs-CZ"/>
        </w:rPr>
        <w:t>[doplniť]</w:t>
      </w:r>
    </w:p>
    <w:p w14:paraId="3F4DC7A4" w14:textId="36FF1A46" w:rsidR="009D4836" w:rsidRPr="007E0781" w:rsidRDefault="009D4836" w:rsidP="00EB4543">
      <w:pPr>
        <w:keepNext/>
        <w:keepLines/>
        <w:spacing w:after="0" w:line="240" w:lineRule="auto"/>
        <w:jc w:val="both"/>
        <w:rPr>
          <w:rFonts w:ascii="Garamond" w:eastAsia="Times New Roman" w:hAnsi="Garamond" w:cs="Arial"/>
        </w:rPr>
      </w:pPr>
    </w:p>
    <w:p w14:paraId="739FC1FF" w14:textId="52E25A48" w:rsidR="00634EB2" w:rsidRPr="007E0781" w:rsidRDefault="00634EB2" w:rsidP="00EB4543">
      <w:pPr>
        <w:keepNext/>
        <w:keepLines/>
        <w:rPr>
          <w:rFonts w:ascii="Garamond" w:eastAsia="Times New Roman" w:hAnsi="Garamond" w:cs="Arial"/>
        </w:rPr>
      </w:pPr>
    </w:p>
    <w:p w14:paraId="50AE65BB" w14:textId="4D818E26" w:rsidR="00634EB2" w:rsidRPr="007E0781" w:rsidRDefault="00634EB2" w:rsidP="00EB4543">
      <w:pPr>
        <w:keepNext/>
        <w:keepLines/>
        <w:rPr>
          <w:rFonts w:ascii="Garamond" w:eastAsia="Times New Roman" w:hAnsi="Garamond" w:cs="Arial"/>
        </w:rPr>
      </w:pPr>
    </w:p>
    <w:p w14:paraId="7E373220" w14:textId="268AEC2A" w:rsidR="00634EB2" w:rsidRPr="007E0781" w:rsidRDefault="00634EB2" w:rsidP="00EB4543">
      <w:pPr>
        <w:keepNext/>
        <w:keepLines/>
        <w:rPr>
          <w:rFonts w:ascii="Garamond" w:eastAsia="Times New Roman" w:hAnsi="Garamond" w:cs="Arial"/>
        </w:rPr>
      </w:pPr>
    </w:p>
    <w:p w14:paraId="3A92C885" w14:textId="2C23782D" w:rsidR="00634EB2" w:rsidRPr="007E0781" w:rsidRDefault="00634EB2" w:rsidP="00EB4543">
      <w:pPr>
        <w:keepNext/>
        <w:keepLines/>
        <w:rPr>
          <w:rFonts w:ascii="Garamond" w:eastAsia="Times New Roman" w:hAnsi="Garamond" w:cs="Arial"/>
        </w:rPr>
      </w:pPr>
    </w:p>
    <w:p w14:paraId="67C6125D" w14:textId="34BB6695" w:rsidR="00634EB2" w:rsidRPr="007E0781" w:rsidRDefault="00634EB2" w:rsidP="00EB4543">
      <w:pPr>
        <w:keepNext/>
        <w:keepLines/>
        <w:rPr>
          <w:rFonts w:ascii="Garamond" w:eastAsia="Times New Roman" w:hAnsi="Garamond" w:cs="Arial"/>
        </w:rPr>
      </w:pPr>
    </w:p>
    <w:p w14:paraId="145B3215" w14:textId="099CFBD7" w:rsidR="00634EB2" w:rsidRPr="007E0781" w:rsidRDefault="00634EB2" w:rsidP="00EB4543">
      <w:pPr>
        <w:keepNext/>
        <w:keepLines/>
        <w:rPr>
          <w:rFonts w:ascii="Garamond" w:eastAsia="Times New Roman" w:hAnsi="Garamond" w:cs="Arial"/>
        </w:rPr>
      </w:pPr>
    </w:p>
    <w:p w14:paraId="66762106" w14:textId="5CDDCCAD" w:rsidR="00634EB2" w:rsidRPr="007E0781" w:rsidRDefault="00634EB2" w:rsidP="00EB4543">
      <w:pPr>
        <w:keepNext/>
        <w:keepLines/>
        <w:rPr>
          <w:rFonts w:ascii="Garamond" w:eastAsia="Times New Roman" w:hAnsi="Garamond" w:cs="Arial"/>
        </w:rPr>
      </w:pPr>
    </w:p>
    <w:p w14:paraId="4401FF76" w14:textId="1BB219F3" w:rsidR="00634EB2" w:rsidRPr="007E0781" w:rsidRDefault="00634EB2" w:rsidP="00EB4543">
      <w:pPr>
        <w:keepNext/>
        <w:keepLines/>
        <w:rPr>
          <w:rFonts w:ascii="Garamond" w:eastAsia="Times New Roman" w:hAnsi="Garamond" w:cs="Arial"/>
        </w:rPr>
      </w:pPr>
    </w:p>
    <w:p w14:paraId="1A9A4F14" w14:textId="2CD876E7" w:rsidR="00634EB2" w:rsidRPr="007E0781" w:rsidRDefault="00634EB2" w:rsidP="00EB4543">
      <w:pPr>
        <w:keepNext/>
        <w:keepLines/>
        <w:rPr>
          <w:rFonts w:ascii="Garamond" w:eastAsia="Times New Roman" w:hAnsi="Garamond" w:cs="Arial"/>
        </w:rPr>
      </w:pPr>
    </w:p>
    <w:p w14:paraId="07563E15" w14:textId="12986E05" w:rsidR="00634EB2" w:rsidRPr="007E0781" w:rsidRDefault="00634EB2" w:rsidP="00EB4543">
      <w:pPr>
        <w:keepNext/>
        <w:keepLines/>
        <w:rPr>
          <w:rFonts w:ascii="Garamond" w:eastAsia="Times New Roman" w:hAnsi="Garamond" w:cs="Arial"/>
        </w:rPr>
      </w:pPr>
    </w:p>
    <w:sectPr w:rsidR="00634EB2" w:rsidRPr="007E0781" w:rsidSect="003642E3">
      <w:pgSz w:w="11906" w:h="16838"/>
      <w:pgMar w:top="992" w:right="1134" w:bottom="1134"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1C573" w14:textId="77777777" w:rsidR="00F614FE" w:rsidRDefault="00F614FE" w:rsidP="006B4B49">
      <w:pPr>
        <w:spacing w:after="0" w:line="240" w:lineRule="auto"/>
      </w:pPr>
      <w:r>
        <w:separator/>
      </w:r>
    </w:p>
  </w:endnote>
  <w:endnote w:type="continuationSeparator" w:id="0">
    <w:p w14:paraId="3876DFB2" w14:textId="77777777" w:rsidR="00F614FE" w:rsidRDefault="00F614FE"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99284" w14:textId="77777777" w:rsidR="00166FBB" w:rsidRDefault="00166FBB">
    <w:pPr>
      <w:pStyle w:val="Zhlav"/>
      <w:jc w:val="right"/>
    </w:pPr>
  </w:p>
  <w:p w14:paraId="53E682A8" w14:textId="77777777" w:rsidR="00166FBB" w:rsidRDefault="00166FBB">
    <w:pPr>
      <w:pStyle w:val="Zhlav"/>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E7B54" w14:textId="77777777" w:rsidR="00F614FE" w:rsidRDefault="00F614FE" w:rsidP="006B4B49">
      <w:pPr>
        <w:spacing w:after="0" w:line="240" w:lineRule="auto"/>
      </w:pPr>
      <w:r>
        <w:separator/>
      </w:r>
    </w:p>
  </w:footnote>
  <w:footnote w:type="continuationSeparator" w:id="0">
    <w:p w14:paraId="7714E63A" w14:textId="77777777" w:rsidR="00F614FE" w:rsidRDefault="00F614FE"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726908"/>
    <w:multiLevelType w:val="multilevel"/>
    <w:tmpl w:val="48B255B8"/>
    <w:lvl w:ilvl="0">
      <w:start w:val="1"/>
      <w:numFmt w:val="decimal"/>
      <w:lvlText w:val="4.%1"/>
      <w:lvlJc w:val="left"/>
      <w:pPr>
        <w:tabs>
          <w:tab w:val="num" w:pos="360"/>
        </w:tabs>
        <w:ind w:left="360" w:hanging="360"/>
      </w:pPr>
      <w:rPr>
        <w:rFonts w:hint="default"/>
        <w:b w:val="0"/>
      </w:rPr>
    </w:lvl>
    <w:lvl w:ilvl="1">
      <w:start w:val="1"/>
      <w:numFmt w:val="lowerLetter"/>
      <w:lvlText w:val="%2."/>
      <w:lvlJc w:val="left"/>
      <w:pPr>
        <w:tabs>
          <w:tab w:val="num" w:pos="1656"/>
        </w:tabs>
        <w:ind w:left="1656" w:hanging="360"/>
      </w:pPr>
    </w:lvl>
    <w:lvl w:ilvl="2">
      <w:start w:val="3"/>
      <w:numFmt w:val="bullet"/>
      <w:lvlText w:val="-"/>
      <w:lvlJc w:val="left"/>
      <w:pPr>
        <w:tabs>
          <w:tab w:val="num" w:pos="2556"/>
        </w:tabs>
        <w:ind w:left="2556"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4"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7175558"/>
    <w:multiLevelType w:val="multilevel"/>
    <w:tmpl w:val="369A2E80"/>
    <w:lvl w:ilvl="0">
      <w:start w:val="1"/>
      <w:numFmt w:val="decimal"/>
      <w:lvlText w:val="11.%1"/>
      <w:lvlJc w:val="left"/>
      <w:pPr>
        <w:ind w:left="720" w:hanging="360"/>
      </w:pPr>
      <w:rPr>
        <w:rFonts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9B41A50"/>
    <w:multiLevelType w:val="hybridMultilevel"/>
    <w:tmpl w:val="6AAE08BC"/>
    <w:lvl w:ilvl="0" w:tplc="C4D80F80">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2E7F79F4"/>
    <w:multiLevelType w:val="hybridMultilevel"/>
    <w:tmpl w:val="73EE156E"/>
    <w:lvl w:ilvl="0" w:tplc="0CA6BC5A">
      <w:start w:val="1"/>
      <w:numFmt w:val="lowerLetter"/>
      <w:lvlText w:val="%1)"/>
      <w:lvlJc w:val="left"/>
      <w:pPr>
        <w:ind w:left="1065" w:hanging="360"/>
      </w:pPr>
    </w:lvl>
    <w:lvl w:ilvl="1" w:tplc="041B0019">
      <w:start w:val="1"/>
      <w:numFmt w:val="lowerLetter"/>
      <w:lvlText w:val="%2."/>
      <w:lvlJc w:val="left"/>
      <w:pPr>
        <w:ind w:left="1785" w:hanging="360"/>
      </w:pPr>
    </w:lvl>
    <w:lvl w:ilvl="2" w:tplc="041B001B">
      <w:start w:val="1"/>
      <w:numFmt w:val="lowerRoman"/>
      <w:lvlText w:val="%3."/>
      <w:lvlJc w:val="right"/>
      <w:pPr>
        <w:ind w:left="2505" w:hanging="180"/>
      </w:pPr>
    </w:lvl>
    <w:lvl w:ilvl="3" w:tplc="041B000F">
      <w:start w:val="1"/>
      <w:numFmt w:val="decimal"/>
      <w:lvlText w:val="%4."/>
      <w:lvlJc w:val="left"/>
      <w:pPr>
        <w:ind w:left="3225" w:hanging="360"/>
      </w:pPr>
    </w:lvl>
    <w:lvl w:ilvl="4" w:tplc="041B0019">
      <w:start w:val="1"/>
      <w:numFmt w:val="lowerLetter"/>
      <w:lvlText w:val="%5."/>
      <w:lvlJc w:val="left"/>
      <w:pPr>
        <w:ind w:left="3945" w:hanging="360"/>
      </w:pPr>
    </w:lvl>
    <w:lvl w:ilvl="5" w:tplc="041B001B">
      <w:start w:val="1"/>
      <w:numFmt w:val="lowerRoman"/>
      <w:lvlText w:val="%6."/>
      <w:lvlJc w:val="right"/>
      <w:pPr>
        <w:ind w:left="4665" w:hanging="180"/>
      </w:pPr>
    </w:lvl>
    <w:lvl w:ilvl="6" w:tplc="041B000F">
      <w:start w:val="1"/>
      <w:numFmt w:val="decimal"/>
      <w:lvlText w:val="%7."/>
      <w:lvlJc w:val="left"/>
      <w:pPr>
        <w:ind w:left="5385" w:hanging="360"/>
      </w:pPr>
    </w:lvl>
    <w:lvl w:ilvl="7" w:tplc="041B0019">
      <w:start w:val="1"/>
      <w:numFmt w:val="lowerLetter"/>
      <w:lvlText w:val="%8."/>
      <w:lvlJc w:val="left"/>
      <w:pPr>
        <w:ind w:left="6105" w:hanging="360"/>
      </w:pPr>
    </w:lvl>
    <w:lvl w:ilvl="8" w:tplc="041B001B">
      <w:start w:val="1"/>
      <w:numFmt w:val="lowerRoman"/>
      <w:lvlText w:val="%9."/>
      <w:lvlJc w:val="right"/>
      <w:pPr>
        <w:ind w:left="6825" w:hanging="180"/>
      </w:pPr>
    </w:lvl>
  </w:abstractNum>
  <w:abstractNum w:abstractNumId="12"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3F375613"/>
    <w:multiLevelType w:val="hybridMultilevel"/>
    <w:tmpl w:val="F6FCB0E4"/>
    <w:lvl w:ilvl="0" w:tplc="D2CA22D0">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8"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19"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C127463"/>
    <w:multiLevelType w:val="singleLevel"/>
    <w:tmpl w:val="D1BA5E92"/>
    <w:lvl w:ilvl="0">
      <w:start w:val="1"/>
      <w:numFmt w:val="decimal"/>
      <w:lvlText w:val="10.%1"/>
      <w:lvlJc w:val="left"/>
      <w:pPr>
        <w:ind w:left="360" w:hanging="360"/>
      </w:pPr>
      <w:rPr>
        <w:rFonts w:hint="default"/>
        <w:b w:val="0"/>
        <w:i w:val="0"/>
      </w:rPr>
    </w:lvl>
  </w:abstractNum>
  <w:abstractNum w:abstractNumId="23"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5"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6" w15:restartNumberingAfterBreak="0">
    <w:nsid w:val="61C22B04"/>
    <w:multiLevelType w:val="hybridMultilevel"/>
    <w:tmpl w:val="5FC80A80"/>
    <w:lvl w:ilvl="0" w:tplc="DAA43EE6">
      <w:start w:val="1"/>
      <w:numFmt w:val="decimal"/>
      <w:lvlText w:val="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6BA43E4C"/>
    <w:multiLevelType w:val="hybridMultilevel"/>
    <w:tmpl w:val="C7E6353E"/>
    <w:lvl w:ilvl="0" w:tplc="BC20A92A">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0"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1"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2" w15:restartNumberingAfterBreak="0">
    <w:nsid w:val="750F0496"/>
    <w:multiLevelType w:val="hybridMultilevel"/>
    <w:tmpl w:val="380CA82A"/>
    <w:lvl w:ilvl="0" w:tplc="785A841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8B91D04"/>
    <w:multiLevelType w:val="hybridMultilevel"/>
    <w:tmpl w:val="C18A59AE"/>
    <w:lvl w:ilvl="0" w:tplc="263ACFF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B2055B9"/>
    <w:multiLevelType w:val="hybridMultilevel"/>
    <w:tmpl w:val="CDC472D0"/>
    <w:lvl w:ilvl="0" w:tplc="49A0FE92">
      <w:numFmt w:val="bullet"/>
      <w:lvlText w:val=""/>
      <w:lvlJc w:val="left"/>
      <w:pPr>
        <w:ind w:left="720" w:hanging="360"/>
      </w:pPr>
      <w:rPr>
        <w:rFonts w:ascii="Symbol" w:eastAsiaTheme="minorEastAsia" w:hAnsi="Symbo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5"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6"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37" w15:restartNumberingAfterBreak="0">
    <w:nsid w:val="7EEF7B88"/>
    <w:multiLevelType w:val="hybridMultilevel"/>
    <w:tmpl w:val="D9540854"/>
    <w:lvl w:ilvl="0" w:tplc="263ACFF2">
      <w:start w:val="1"/>
      <w:numFmt w:val="lowerLetter"/>
      <w:lvlText w:val="(%1)"/>
      <w:lvlJc w:val="left"/>
      <w:pPr>
        <w:ind w:left="720" w:hanging="360"/>
      </w:pPr>
      <w:rPr>
        <w:rFonts w:hint="default"/>
      </w:rPr>
    </w:lvl>
    <w:lvl w:ilvl="1" w:tplc="E298974E">
      <w:numFmt w:val="bullet"/>
      <w:lvlText w:val="-"/>
      <w:lvlJc w:val="left"/>
      <w:pPr>
        <w:ind w:left="1785" w:hanging="705"/>
      </w:pPr>
      <w:rPr>
        <w:rFonts w:ascii="Garamond" w:eastAsiaTheme="minorEastAsia" w:hAnsi="Garamond"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48572993">
    <w:abstractNumId w:val="0"/>
  </w:num>
  <w:num w:numId="2" w16cid:durableId="536891330">
    <w:abstractNumId w:val="2"/>
  </w:num>
  <w:num w:numId="3" w16cid:durableId="158887209">
    <w:abstractNumId w:val="9"/>
  </w:num>
  <w:num w:numId="4" w16cid:durableId="1682195234">
    <w:abstractNumId w:val="20"/>
  </w:num>
  <w:num w:numId="5" w16cid:durableId="625039747">
    <w:abstractNumId w:val="29"/>
  </w:num>
  <w:num w:numId="6" w16cid:durableId="1928494194">
    <w:abstractNumId w:val="30"/>
  </w:num>
  <w:num w:numId="7" w16cid:durableId="290401975">
    <w:abstractNumId w:val="18"/>
  </w:num>
  <w:num w:numId="8" w16cid:durableId="569312629">
    <w:abstractNumId w:val="4"/>
  </w:num>
  <w:num w:numId="9" w16cid:durableId="1296645675">
    <w:abstractNumId w:val="26"/>
  </w:num>
  <w:num w:numId="10" w16cid:durableId="1780368993">
    <w:abstractNumId w:val="21"/>
  </w:num>
  <w:num w:numId="11" w16cid:durableId="872381495">
    <w:abstractNumId w:val="22"/>
  </w:num>
  <w:num w:numId="12" w16cid:durableId="1736664658">
    <w:abstractNumId w:val="17"/>
  </w:num>
  <w:num w:numId="13" w16cid:durableId="720011054">
    <w:abstractNumId w:val="13"/>
  </w:num>
  <w:num w:numId="14" w16cid:durableId="2136559951">
    <w:abstractNumId w:val="6"/>
  </w:num>
  <w:num w:numId="15" w16cid:durableId="1409617587">
    <w:abstractNumId w:val="24"/>
  </w:num>
  <w:num w:numId="16" w16cid:durableId="58335286">
    <w:abstractNumId w:val="23"/>
  </w:num>
  <w:num w:numId="17" w16cid:durableId="1379890899">
    <w:abstractNumId w:val="7"/>
  </w:num>
  <w:num w:numId="18" w16cid:durableId="240867935">
    <w:abstractNumId w:val="10"/>
  </w:num>
  <w:num w:numId="19" w16cid:durableId="849568724">
    <w:abstractNumId w:val="19"/>
  </w:num>
  <w:num w:numId="20" w16cid:durableId="423959573">
    <w:abstractNumId w:val="3"/>
  </w:num>
  <w:num w:numId="21" w16cid:durableId="1628244178">
    <w:abstractNumId w:val="16"/>
  </w:num>
  <w:num w:numId="22" w16cid:durableId="19620308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08647311">
    <w:abstractNumId w:val="31"/>
    <w:lvlOverride w:ilvl="0">
      <w:startOverride w:val="1"/>
    </w:lvlOverride>
    <w:lvlOverride w:ilvl="1"/>
    <w:lvlOverride w:ilvl="2"/>
    <w:lvlOverride w:ilvl="3"/>
    <w:lvlOverride w:ilvl="4"/>
    <w:lvlOverride w:ilvl="5"/>
    <w:lvlOverride w:ilvl="6"/>
    <w:lvlOverride w:ilvl="7"/>
    <w:lvlOverride w:ilvl="8"/>
  </w:num>
  <w:num w:numId="24" w16cid:durableId="2002417959">
    <w:abstractNumId w:val="8"/>
  </w:num>
  <w:num w:numId="25" w16cid:durableId="1602104383">
    <w:abstractNumId w:val="25"/>
  </w:num>
  <w:num w:numId="26" w16cid:durableId="118902520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23343289">
    <w:abstractNumId w:val="12"/>
  </w:num>
  <w:num w:numId="28" w16cid:durableId="609704881">
    <w:abstractNumId w:val="36"/>
  </w:num>
  <w:num w:numId="29" w16cid:durableId="1938900628">
    <w:abstractNumId w:val="1"/>
  </w:num>
  <w:num w:numId="30" w16cid:durableId="567228660">
    <w:abstractNumId w:val="35"/>
  </w:num>
  <w:num w:numId="31" w16cid:durableId="1244224009">
    <w:abstractNumId w:val="31"/>
  </w:num>
  <w:num w:numId="32" w16cid:durableId="592400939">
    <w:abstractNumId w:val="37"/>
  </w:num>
  <w:num w:numId="33" w16cid:durableId="8651414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77464950">
    <w:abstractNumId w:val="28"/>
  </w:num>
  <w:num w:numId="35" w16cid:durableId="469446937">
    <w:abstractNumId w:val="33"/>
  </w:num>
  <w:num w:numId="36" w16cid:durableId="868953477">
    <w:abstractNumId w:val="32"/>
  </w:num>
  <w:num w:numId="37" w16cid:durableId="979460813">
    <w:abstractNumId w:val="15"/>
  </w:num>
  <w:num w:numId="38" w16cid:durableId="941649994">
    <w:abstractNumId w:val="5"/>
  </w:num>
  <w:num w:numId="39" w16cid:durableId="1111583912">
    <w:abstractNumId w:val="16"/>
  </w:num>
  <w:num w:numId="40" w16cid:durableId="1318722854">
    <w:abstractNumId w:val="14"/>
  </w:num>
  <w:num w:numId="41" w16cid:durableId="456603942">
    <w:abstractNumId w:val="34"/>
  </w:num>
  <w:num w:numId="42" w16cid:durableId="615254550">
    <w:abstractNumId w:val="27"/>
  </w:num>
  <w:num w:numId="43" w16cid:durableId="2040620122">
    <w:abstractNumId w:val="34"/>
  </w:num>
  <w:num w:numId="44" w16cid:durableId="9889462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encerová Lucia">
    <w15:presenceInfo w15:providerId="AD" w15:userId="S-1-5-21-889476968-2643516461-3881543952-79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2B9F"/>
    <w:rsid w:val="00012E49"/>
    <w:rsid w:val="00013130"/>
    <w:rsid w:val="00014FF9"/>
    <w:rsid w:val="00016494"/>
    <w:rsid w:val="00025771"/>
    <w:rsid w:val="00027DA6"/>
    <w:rsid w:val="00030EEE"/>
    <w:rsid w:val="000318E8"/>
    <w:rsid w:val="000409DF"/>
    <w:rsid w:val="00041DC9"/>
    <w:rsid w:val="00045D1E"/>
    <w:rsid w:val="00051DAE"/>
    <w:rsid w:val="000537B2"/>
    <w:rsid w:val="00061F79"/>
    <w:rsid w:val="00080ED8"/>
    <w:rsid w:val="000810E6"/>
    <w:rsid w:val="00081C4C"/>
    <w:rsid w:val="00081CF5"/>
    <w:rsid w:val="000939B8"/>
    <w:rsid w:val="00095651"/>
    <w:rsid w:val="00095971"/>
    <w:rsid w:val="000964E3"/>
    <w:rsid w:val="00096C88"/>
    <w:rsid w:val="000A0287"/>
    <w:rsid w:val="000A2DD1"/>
    <w:rsid w:val="000A74DD"/>
    <w:rsid w:val="000B2E47"/>
    <w:rsid w:val="000B35BA"/>
    <w:rsid w:val="000B5345"/>
    <w:rsid w:val="000B626D"/>
    <w:rsid w:val="000C051F"/>
    <w:rsid w:val="000C185E"/>
    <w:rsid w:val="000C2507"/>
    <w:rsid w:val="000C3A8C"/>
    <w:rsid w:val="000C5C44"/>
    <w:rsid w:val="000D3E91"/>
    <w:rsid w:val="000D59AD"/>
    <w:rsid w:val="000E6972"/>
    <w:rsid w:val="000E6F91"/>
    <w:rsid w:val="0010429F"/>
    <w:rsid w:val="00106E51"/>
    <w:rsid w:val="001077C1"/>
    <w:rsid w:val="00110647"/>
    <w:rsid w:val="001201DA"/>
    <w:rsid w:val="00120500"/>
    <w:rsid w:val="00123575"/>
    <w:rsid w:val="0012704B"/>
    <w:rsid w:val="0013461D"/>
    <w:rsid w:val="001426D4"/>
    <w:rsid w:val="001429EC"/>
    <w:rsid w:val="0015733A"/>
    <w:rsid w:val="00157C11"/>
    <w:rsid w:val="00165058"/>
    <w:rsid w:val="00166FBB"/>
    <w:rsid w:val="001737A3"/>
    <w:rsid w:val="00175DC7"/>
    <w:rsid w:val="00180B95"/>
    <w:rsid w:val="001876B6"/>
    <w:rsid w:val="001A2D48"/>
    <w:rsid w:val="001A6DD8"/>
    <w:rsid w:val="001A7019"/>
    <w:rsid w:val="001C05A2"/>
    <w:rsid w:val="001C38A1"/>
    <w:rsid w:val="001C59C3"/>
    <w:rsid w:val="001D477B"/>
    <w:rsid w:val="001E0170"/>
    <w:rsid w:val="001E36CA"/>
    <w:rsid w:val="001E5E07"/>
    <w:rsid w:val="001E7C3E"/>
    <w:rsid w:val="001F2099"/>
    <w:rsid w:val="001F40AB"/>
    <w:rsid w:val="00202F4E"/>
    <w:rsid w:val="002044F5"/>
    <w:rsid w:val="00217855"/>
    <w:rsid w:val="002262AA"/>
    <w:rsid w:val="002275FE"/>
    <w:rsid w:val="00227A41"/>
    <w:rsid w:val="00233FB0"/>
    <w:rsid w:val="002441A3"/>
    <w:rsid w:val="002449A1"/>
    <w:rsid w:val="00246219"/>
    <w:rsid w:val="00247E0C"/>
    <w:rsid w:val="00252BD3"/>
    <w:rsid w:val="00254CCD"/>
    <w:rsid w:val="00260DA2"/>
    <w:rsid w:val="00261DE3"/>
    <w:rsid w:val="002652FC"/>
    <w:rsid w:val="002701A3"/>
    <w:rsid w:val="00273047"/>
    <w:rsid w:val="00280488"/>
    <w:rsid w:val="002852F2"/>
    <w:rsid w:val="00291828"/>
    <w:rsid w:val="002918AC"/>
    <w:rsid w:val="00296E1E"/>
    <w:rsid w:val="00297D0B"/>
    <w:rsid w:val="002A074B"/>
    <w:rsid w:val="002A3841"/>
    <w:rsid w:val="002A4E07"/>
    <w:rsid w:val="002B0CB5"/>
    <w:rsid w:val="002B3377"/>
    <w:rsid w:val="002B7673"/>
    <w:rsid w:val="002B7E94"/>
    <w:rsid w:val="002C48DB"/>
    <w:rsid w:val="002C4F07"/>
    <w:rsid w:val="002C5101"/>
    <w:rsid w:val="002C5694"/>
    <w:rsid w:val="002D4D70"/>
    <w:rsid w:val="002E0AC0"/>
    <w:rsid w:val="002E4485"/>
    <w:rsid w:val="002E63AE"/>
    <w:rsid w:val="002E77BA"/>
    <w:rsid w:val="002F0164"/>
    <w:rsid w:val="002F5EA9"/>
    <w:rsid w:val="0030223D"/>
    <w:rsid w:val="00305538"/>
    <w:rsid w:val="0030759B"/>
    <w:rsid w:val="003140A0"/>
    <w:rsid w:val="00323923"/>
    <w:rsid w:val="00324B61"/>
    <w:rsid w:val="00327A07"/>
    <w:rsid w:val="00335FC7"/>
    <w:rsid w:val="003556A5"/>
    <w:rsid w:val="003642E3"/>
    <w:rsid w:val="003645F7"/>
    <w:rsid w:val="00371DDE"/>
    <w:rsid w:val="003909E7"/>
    <w:rsid w:val="00391E36"/>
    <w:rsid w:val="00393B86"/>
    <w:rsid w:val="003948DE"/>
    <w:rsid w:val="003A37C7"/>
    <w:rsid w:val="003A3CC2"/>
    <w:rsid w:val="003A44BA"/>
    <w:rsid w:val="003A684C"/>
    <w:rsid w:val="003A7D51"/>
    <w:rsid w:val="003B03C2"/>
    <w:rsid w:val="003B072E"/>
    <w:rsid w:val="003B1403"/>
    <w:rsid w:val="003B64C4"/>
    <w:rsid w:val="003C34B0"/>
    <w:rsid w:val="003C4ADF"/>
    <w:rsid w:val="003C72E2"/>
    <w:rsid w:val="003D1F48"/>
    <w:rsid w:val="003D22D5"/>
    <w:rsid w:val="003D6A9E"/>
    <w:rsid w:val="003E5104"/>
    <w:rsid w:val="003F276C"/>
    <w:rsid w:val="003F282B"/>
    <w:rsid w:val="003F2953"/>
    <w:rsid w:val="003F3185"/>
    <w:rsid w:val="0040548E"/>
    <w:rsid w:val="004063F3"/>
    <w:rsid w:val="00406432"/>
    <w:rsid w:val="00406D8D"/>
    <w:rsid w:val="004165BE"/>
    <w:rsid w:val="004221E6"/>
    <w:rsid w:val="00425A8F"/>
    <w:rsid w:val="004313CA"/>
    <w:rsid w:val="004365A9"/>
    <w:rsid w:val="0044334F"/>
    <w:rsid w:val="0044692B"/>
    <w:rsid w:val="00447352"/>
    <w:rsid w:val="00451B01"/>
    <w:rsid w:val="00453750"/>
    <w:rsid w:val="004606E3"/>
    <w:rsid w:val="00460BDA"/>
    <w:rsid w:val="004679C4"/>
    <w:rsid w:val="004720B5"/>
    <w:rsid w:val="00475EFE"/>
    <w:rsid w:val="00476275"/>
    <w:rsid w:val="0047664A"/>
    <w:rsid w:val="00480972"/>
    <w:rsid w:val="00484158"/>
    <w:rsid w:val="004873B9"/>
    <w:rsid w:val="00490FCF"/>
    <w:rsid w:val="00495717"/>
    <w:rsid w:val="004C7A68"/>
    <w:rsid w:val="004E1549"/>
    <w:rsid w:val="004E1583"/>
    <w:rsid w:val="004E43DD"/>
    <w:rsid w:val="004E5FE3"/>
    <w:rsid w:val="004E6B49"/>
    <w:rsid w:val="004E752D"/>
    <w:rsid w:val="00500384"/>
    <w:rsid w:val="005032DC"/>
    <w:rsid w:val="00506E86"/>
    <w:rsid w:val="0051446F"/>
    <w:rsid w:val="005147CB"/>
    <w:rsid w:val="00514FCE"/>
    <w:rsid w:val="0051539D"/>
    <w:rsid w:val="00521DA5"/>
    <w:rsid w:val="0052242A"/>
    <w:rsid w:val="00531A05"/>
    <w:rsid w:val="00531DD2"/>
    <w:rsid w:val="00534690"/>
    <w:rsid w:val="00537BDD"/>
    <w:rsid w:val="00537D1D"/>
    <w:rsid w:val="00540954"/>
    <w:rsid w:val="00543BD1"/>
    <w:rsid w:val="00551A91"/>
    <w:rsid w:val="00556483"/>
    <w:rsid w:val="00560C67"/>
    <w:rsid w:val="00564FF8"/>
    <w:rsid w:val="00576B9B"/>
    <w:rsid w:val="00587796"/>
    <w:rsid w:val="005940BF"/>
    <w:rsid w:val="005A32A1"/>
    <w:rsid w:val="005A4B4B"/>
    <w:rsid w:val="005B0232"/>
    <w:rsid w:val="005B2F71"/>
    <w:rsid w:val="005B47BB"/>
    <w:rsid w:val="005C06F3"/>
    <w:rsid w:val="005C21C7"/>
    <w:rsid w:val="005C72B8"/>
    <w:rsid w:val="005D6405"/>
    <w:rsid w:val="005D75FC"/>
    <w:rsid w:val="005E2F79"/>
    <w:rsid w:val="005E4872"/>
    <w:rsid w:val="005F2C28"/>
    <w:rsid w:val="00604498"/>
    <w:rsid w:val="00605728"/>
    <w:rsid w:val="00613697"/>
    <w:rsid w:val="00630131"/>
    <w:rsid w:val="0063133B"/>
    <w:rsid w:val="00634EB2"/>
    <w:rsid w:val="00640A9E"/>
    <w:rsid w:val="00642B83"/>
    <w:rsid w:val="006448A2"/>
    <w:rsid w:val="00644B1E"/>
    <w:rsid w:val="00647BF8"/>
    <w:rsid w:val="00650732"/>
    <w:rsid w:val="0065501E"/>
    <w:rsid w:val="00660B0A"/>
    <w:rsid w:val="00665248"/>
    <w:rsid w:val="00672EE6"/>
    <w:rsid w:val="006767DA"/>
    <w:rsid w:val="00681E25"/>
    <w:rsid w:val="00682D29"/>
    <w:rsid w:val="00685932"/>
    <w:rsid w:val="006915CC"/>
    <w:rsid w:val="006937B4"/>
    <w:rsid w:val="00696166"/>
    <w:rsid w:val="006A2620"/>
    <w:rsid w:val="006A3FDE"/>
    <w:rsid w:val="006B2CB4"/>
    <w:rsid w:val="006B4B49"/>
    <w:rsid w:val="006B4D3D"/>
    <w:rsid w:val="006C2FB3"/>
    <w:rsid w:val="006C6FAF"/>
    <w:rsid w:val="006D118A"/>
    <w:rsid w:val="006D5E1A"/>
    <w:rsid w:val="006E23A6"/>
    <w:rsid w:val="006F2473"/>
    <w:rsid w:val="007000C0"/>
    <w:rsid w:val="00700D42"/>
    <w:rsid w:val="00702C62"/>
    <w:rsid w:val="0070573A"/>
    <w:rsid w:val="0072179F"/>
    <w:rsid w:val="00721D84"/>
    <w:rsid w:val="007232C4"/>
    <w:rsid w:val="007243BB"/>
    <w:rsid w:val="00734DCD"/>
    <w:rsid w:val="007370D5"/>
    <w:rsid w:val="007377D9"/>
    <w:rsid w:val="00742B46"/>
    <w:rsid w:val="0074696E"/>
    <w:rsid w:val="00750E9A"/>
    <w:rsid w:val="00754B12"/>
    <w:rsid w:val="0075716D"/>
    <w:rsid w:val="00763597"/>
    <w:rsid w:val="007671FD"/>
    <w:rsid w:val="00767896"/>
    <w:rsid w:val="00772AAD"/>
    <w:rsid w:val="00772F22"/>
    <w:rsid w:val="00774D0A"/>
    <w:rsid w:val="007765CE"/>
    <w:rsid w:val="0078035C"/>
    <w:rsid w:val="007849F0"/>
    <w:rsid w:val="00786481"/>
    <w:rsid w:val="00786591"/>
    <w:rsid w:val="00786F95"/>
    <w:rsid w:val="00787A1A"/>
    <w:rsid w:val="00791E0C"/>
    <w:rsid w:val="00794FD0"/>
    <w:rsid w:val="007A4AFD"/>
    <w:rsid w:val="007B1CC7"/>
    <w:rsid w:val="007D1016"/>
    <w:rsid w:val="007E0781"/>
    <w:rsid w:val="007F2C23"/>
    <w:rsid w:val="007F2ED6"/>
    <w:rsid w:val="007F3AAC"/>
    <w:rsid w:val="008017D8"/>
    <w:rsid w:val="00806F24"/>
    <w:rsid w:val="008076B0"/>
    <w:rsid w:val="008129FE"/>
    <w:rsid w:val="00820DAC"/>
    <w:rsid w:val="00820EC9"/>
    <w:rsid w:val="008238DC"/>
    <w:rsid w:val="008261DF"/>
    <w:rsid w:val="0083059B"/>
    <w:rsid w:val="00837AD5"/>
    <w:rsid w:val="00841E4D"/>
    <w:rsid w:val="00842C6D"/>
    <w:rsid w:val="008505A2"/>
    <w:rsid w:val="00850E46"/>
    <w:rsid w:val="00852D40"/>
    <w:rsid w:val="00855C78"/>
    <w:rsid w:val="0085694A"/>
    <w:rsid w:val="00861477"/>
    <w:rsid w:val="00861E4E"/>
    <w:rsid w:val="0086484B"/>
    <w:rsid w:val="00865631"/>
    <w:rsid w:val="0086598E"/>
    <w:rsid w:val="00872059"/>
    <w:rsid w:val="008749B5"/>
    <w:rsid w:val="00875815"/>
    <w:rsid w:val="0088049D"/>
    <w:rsid w:val="00880F61"/>
    <w:rsid w:val="00884E2A"/>
    <w:rsid w:val="008850E0"/>
    <w:rsid w:val="00886726"/>
    <w:rsid w:val="0088781B"/>
    <w:rsid w:val="0089066E"/>
    <w:rsid w:val="008A03B9"/>
    <w:rsid w:val="008A4B98"/>
    <w:rsid w:val="008A6116"/>
    <w:rsid w:val="008A6573"/>
    <w:rsid w:val="008B0876"/>
    <w:rsid w:val="008C3011"/>
    <w:rsid w:val="008C4BBB"/>
    <w:rsid w:val="008C5D4C"/>
    <w:rsid w:val="008E1885"/>
    <w:rsid w:val="008E463C"/>
    <w:rsid w:val="008E5CDF"/>
    <w:rsid w:val="008F5E69"/>
    <w:rsid w:val="00903B4E"/>
    <w:rsid w:val="00905195"/>
    <w:rsid w:val="009073E4"/>
    <w:rsid w:val="00915B28"/>
    <w:rsid w:val="00920ABF"/>
    <w:rsid w:val="00920AF8"/>
    <w:rsid w:val="009219F6"/>
    <w:rsid w:val="00923B71"/>
    <w:rsid w:val="00924374"/>
    <w:rsid w:val="00924B7A"/>
    <w:rsid w:val="009327AB"/>
    <w:rsid w:val="00952D6C"/>
    <w:rsid w:val="009536AA"/>
    <w:rsid w:val="009538FD"/>
    <w:rsid w:val="009607B5"/>
    <w:rsid w:val="00961ECE"/>
    <w:rsid w:val="00963128"/>
    <w:rsid w:val="009665F2"/>
    <w:rsid w:val="00970127"/>
    <w:rsid w:val="0097542B"/>
    <w:rsid w:val="009800DB"/>
    <w:rsid w:val="00991911"/>
    <w:rsid w:val="00991B75"/>
    <w:rsid w:val="00997F8B"/>
    <w:rsid w:val="009A2E83"/>
    <w:rsid w:val="009A3A3B"/>
    <w:rsid w:val="009A6E08"/>
    <w:rsid w:val="009C0ED3"/>
    <w:rsid w:val="009C1FCB"/>
    <w:rsid w:val="009C24F1"/>
    <w:rsid w:val="009C3D2A"/>
    <w:rsid w:val="009C6CA5"/>
    <w:rsid w:val="009D079C"/>
    <w:rsid w:val="009D4836"/>
    <w:rsid w:val="009E5EEB"/>
    <w:rsid w:val="009F664A"/>
    <w:rsid w:val="00A0110C"/>
    <w:rsid w:val="00A03133"/>
    <w:rsid w:val="00A036FB"/>
    <w:rsid w:val="00A07E71"/>
    <w:rsid w:val="00A11294"/>
    <w:rsid w:val="00A13C67"/>
    <w:rsid w:val="00A14345"/>
    <w:rsid w:val="00A15092"/>
    <w:rsid w:val="00A15C8B"/>
    <w:rsid w:val="00A17DE4"/>
    <w:rsid w:val="00A20935"/>
    <w:rsid w:val="00A21AA6"/>
    <w:rsid w:val="00A23E67"/>
    <w:rsid w:val="00A30BA1"/>
    <w:rsid w:val="00A40641"/>
    <w:rsid w:val="00A41014"/>
    <w:rsid w:val="00A41EB0"/>
    <w:rsid w:val="00A4325C"/>
    <w:rsid w:val="00A44905"/>
    <w:rsid w:val="00A5496F"/>
    <w:rsid w:val="00A54F73"/>
    <w:rsid w:val="00A56EDD"/>
    <w:rsid w:val="00A639DA"/>
    <w:rsid w:val="00A65152"/>
    <w:rsid w:val="00A703BE"/>
    <w:rsid w:val="00A73069"/>
    <w:rsid w:val="00A76B68"/>
    <w:rsid w:val="00A92F26"/>
    <w:rsid w:val="00A953D2"/>
    <w:rsid w:val="00A97C7C"/>
    <w:rsid w:val="00AA0378"/>
    <w:rsid w:val="00AA35E2"/>
    <w:rsid w:val="00AA3928"/>
    <w:rsid w:val="00AA43C0"/>
    <w:rsid w:val="00AA51BD"/>
    <w:rsid w:val="00AB52C5"/>
    <w:rsid w:val="00AB6E62"/>
    <w:rsid w:val="00AC0E9D"/>
    <w:rsid w:val="00AC4FE4"/>
    <w:rsid w:val="00AE33B8"/>
    <w:rsid w:val="00AF0747"/>
    <w:rsid w:val="00B02769"/>
    <w:rsid w:val="00B034B1"/>
    <w:rsid w:val="00B1681A"/>
    <w:rsid w:val="00B27044"/>
    <w:rsid w:val="00B30F42"/>
    <w:rsid w:val="00B32169"/>
    <w:rsid w:val="00B33F9F"/>
    <w:rsid w:val="00B36510"/>
    <w:rsid w:val="00B377EB"/>
    <w:rsid w:val="00B41F21"/>
    <w:rsid w:val="00B54D9D"/>
    <w:rsid w:val="00B57138"/>
    <w:rsid w:val="00B602DA"/>
    <w:rsid w:val="00B62ED4"/>
    <w:rsid w:val="00B6392E"/>
    <w:rsid w:val="00B65853"/>
    <w:rsid w:val="00B65B92"/>
    <w:rsid w:val="00B670D6"/>
    <w:rsid w:val="00B83E3C"/>
    <w:rsid w:val="00B86221"/>
    <w:rsid w:val="00B92023"/>
    <w:rsid w:val="00B923AC"/>
    <w:rsid w:val="00B936FB"/>
    <w:rsid w:val="00B9696A"/>
    <w:rsid w:val="00BA2571"/>
    <w:rsid w:val="00BA4ADD"/>
    <w:rsid w:val="00BA4DC7"/>
    <w:rsid w:val="00BA7B4E"/>
    <w:rsid w:val="00BB4768"/>
    <w:rsid w:val="00BB7ACB"/>
    <w:rsid w:val="00BC2180"/>
    <w:rsid w:val="00BC279E"/>
    <w:rsid w:val="00BC3A69"/>
    <w:rsid w:val="00BC566E"/>
    <w:rsid w:val="00BD2FDB"/>
    <w:rsid w:val="00BD34B5"/>
    <w:rsid w:val="00BD3D98"/>
    <w:rsid w:val="00BD7910"/>
    <w:rsid w:val="00BE1BED"/>
    <w:rsid w:val="00BE4BC6"/>
    <w:rsid w:val="00BF261E"/>
    <w:rsid w:val="00BF2BF3"/>
    <w:rsid w:val="00BF414C"/>
    <w:rsid w:val="00BF516F"/>
    <w:rsid w:val="00BF5C81"/>
    <w:rsid w:val="00BF67B7"/>
    <w:rsid w:val="00C0016C"/>
    <w:rsid w:val="00C011DA"/>
    <w:rsid w:val="00C01717"/>
    <w:rsid w:val="00C042FF"/>
    <w:rsid w:val="00C05449"/>
    <w:rsid w:val="00C17604"/>
    <w:rsid w:val="00C2040D"/>
    <w:rsid w:val="00C21AD4"/>
    <w:rsid w:val="00C36B2A"/>
    <w:rsid w:val="00C42630"/>
    <w:rsid w:val="00C45D2B"/>
    <w:rsid w:val="00C52A4F"/>
    <w:rsid w:val="00C54213"/>
    <w:rsid w:val="00C542DF"/>
    <w:rsid w:val="00C57C45"/>
    <w:rsid w:val="00C63294"/>
    <w:rsid w:val="00C6349E"/>
    <w:rsid w:val="00C6688A"/>
    <w:rsid w:val="00C7068B"/>
    <w:rsid w:val="00C723FD"/>
    <w:rsid w:val="00C72695"/>
    <w:rsid w:val="00C73FB9"/>
    <w:rsid w:val="00C7408B"/>
    <w:rsid w:val="00C756EE"/>
    <w:rsid w:val="00C75A8C"/>
    <w:rsid w:val="00C83828"/>
    <w:rsid w:val="00C87D4B"/>
    <w:rsid w:val="00C90CA3"/>
    <w:rsid w:val="00C91019"/>
    <w:rsid w:val="00C9304A"/>
    <w:rsid w:val="00C9457F"/>
    <w:rsid w:val="00C96D79"/>
    <w:rsid w:val="00CA038B"/>
    <w:rsid w:val="00CA082A"/>
    <w:rsid w:val="00CA35B7"/>
    <w:rsid w:val="00CA6A51"/>
    <w:rsid w:val="00CB025F"/>
    <w:rsid w:val="00CB601E"/>
    <w:rsid w:val="00CC1606"/>
    <w:rsid w:val="00CC2416"/>
    <w:rsid w:val="00CC4853"/>
    <w:rsid w:val="00CC70CA"/>
    <w:rsid w:val="00CD2F48"/>
    <w:rsid w:val="00CD562F"/>
    <w:rsid w:val="00CD7C58"/>
    <w:rsid w:val="00CE2177"/>
    <w:rsid w:val="00CE3041"/>
    <w:rsid w:val="00CF0CE3"/>
    <w:rsid w:val="00D00C75"/>
    <w:rsid w:val="00D01FCA"/>
    <w:rsid w:val="00D058CF"/>
    <w:rsid w:val="00D118F6"/>
    <w:rsid w:val="00D12328"/>
    <w:rsid w:val="00D22C81"/>
    <w:rsid w:val="00D248C8"/>
    <w:rsid w:val="00D25CA2"/>
    <w:rsid w:val="00D30ED9"/>
    <w:rsid w:val="00D36824"/>
    <w:rsid w:val="00D4350F"/>
    <w:rsid w:val="00D45DC8"/>
    <w:rsid w:val="00D46386"/>
    <w:rsid w:val="00D54B4D"/>
    <w:rsid w:val="00D566E9"/>
    <w:rsid w:val="00D57D4B"/>
    <w:rsid w:val="00D60995"/>
    <w:rsid w:val="00D60AF9"/>
    <w:rsid w:val="00D64661"/>
    <w:rsid w:val="00D67EC6"/>
    <w:rsid w:val="00D74E47"/>
    <w:rsid w:val="00D74F57"/>
    <w:rsid w:val="00D81E14"/>
    <w:rsid w:val="00D8500A"/>
    <w:rsid w:val="00D87BCC"/>
    <w:rsid w:val="00D921F2"/>
    <w:rsid w:val="00D95143"/>
    <w:rsid w:val="00DA10B6"/>
    <w:rsid w:val="00DA66B8"/>
    <w:rsid w:val="00DA69BF"/>
    <w:rsid w:val="00DA7437"/>
    <w:rsid w:val="00DA7CE7"/>
    <w:rsid w:val="00DB32D4"/>
    <w:rsid w:val="00DB3E05"/>
    <w:rsid w:val="00DC05A7"/>
    <w:rsid w:val="00DC4695"/>
    <w:rsid w:val="00DC49AF"/>
    <w:rsid w:val="00DD4245"/>
    <w:rsid w:val="00DD5DCF"/>
    <w:rsid w:val="00DD68ED"/>
    <w:rsid w:val="00DE2AD2"/>
    <w:rsid w:val="00DE2B2F"/>
    <w:rsid w:val="00DF68A7"/>
    <w:rsid w:val="00E05086"/>
    <w:rsid w:val="00E071BA"/>
    <w:rsid w:val="00E12CBD"/>
    <w:rsid w:val="00E15E21"/>
    <w:rsid w:val="00E17E52"/>
    <w:rsid w:val="00E22392"/>
    <w:rsid w:val="00E317AD"/>
    <w:rsid w:val="00E319E6"/>
    <w:rsid w:val="00E322FD"/>
    <w:rsid w:val="00E35C70"/>
    <w:rsid w:val="00E36C2C"/>
    <w:rsid w:val="00E42893"/>
    <w:rsid w:val="00E43E1C"/>
    <w:rsid w:val="00E44949"/>
    <w:rsid w:val="00E44D5D"/>
    <w:rsid w:val="00E509B6"/>
    <w:rsid w:val="00E66519"/>
    <w:rsid w:val="00E66F34"/>
    <w:rsid w:val="00E708F2"/>
    <w:rsid w:val="00E73281"/>
    <w:rsid w:val="00E738F0"/>
    <w:rsid w:val="00E844DC"/>
    <w:rsid w:val="00E84A35"/>
    <w:rsid w:val="00E84F95"/>
    <w:rsid w:val="00E92422"/>
    <w:rsid w:val="00E96CFF"/>
    <w:rsid w:val="00EA3824"/>
    <w:rsid w:val="00EA7387"/>
    <w:rsid w:val="00EB4543"/>
    <w:rsid w:val="00EB464A"/>
    <w:rsid w:val="00EB57F2"/>
    <w:rsid w:val="00EC181F"/>
    <w:rsid w:val="00EC4959"/>
    <w:rsid w:val="00EC6354"/>
    <w:rsid w:val="00EC6EDC"/>
    <w:rsid w:val="00ED03DF"/>
    <w:rsid w:val="00ED09FF"/>
    <w:rsid w:val="00ED1320"/>
    <w:rsid w:val="00ED6C4F"/>
    <w:rsid w:val="00EE0DE8"/>
    <w:rsid w:val="00EE6FA1"/>
    <w:rsid w:val="00EF0894"/>
    <w:rsid w:val="00EF2BD2"/>
    <w:rsid w:val="00EF45EF"/>
    <w:rsid w:val="00F0588D"/>
    <w:rsid w:val="00F061A0"/>
    <w:rsid w:val="00F106F3"/>
    <w:rsid w:val="00F151EF"/>
    <w:rsid w:val="00F15DC8"/>
    <w:rsid w:val="00F178FC"/>
    <w:rsid w:val="00F227E6"/>
    <w:rsid w:val="00F23886"/>
    <w:rsid w:val="00F276A5"/>
    <w:rsid w:val="00F302DE"/>
    <w:rsid w:val="00F31C3E"/>
    <w:rsid w:val="00F34F0C"/>
    <w:rsid w:val="00F35476"/>
    <w:rsid w:val="00F469C1"/>
    <w:rsid w:val="00F53DD1"/>
    <w:rsid w:val="00F54063"/>
    <w:rsid w:val="00F56046"/>
    <w:rsid w:val="00F614FE"/>
    <w:rsid w:val="00F6296A"/>
    <w:rsid w:val="00F669A9"/>
    <w:rsid w:val="00F70128"/>
    <w:rsid w:val="00F71297"/>
    <w:rsid w:val="00F73BEE"/>
    <w:rsid w:val="00F74382"/>
    <w:rsid w:val="00F756A6"/>
    <w:rsid w:val="00F75C60"/>
    <w:rsid w:val="00F76E0A"/>
    <w:rsid w:val="00F86ACA"/>
    <w:rsid w:val="00F91BB9"/>
    <w:rsid w:val="00F94F14"/>
    <w:rsid w:val="00F97D12"/>
    <w:rsid w:val="00FA3414"/>
    <w:rsid w:val="00FA6DE8"/>
    <w:rsid w:val="00FC00A6"/>
    <w:rsid w:val="00FC0F45"/>
    <w:rsid w:val="00FC31B7"/>
    <w:rsid w:val="00FC554D"/>
    <w:rsid w:val="00FC60BC"/>
    <w:rsid w:val="00FC6A80"/>
    <w:rsid w:val="00FD2485"/>
    <w:rsid w:val="00FD2CA8"/>
    <w:rsid w:val="00FD3AE5"/>
    <w:rsid w:val="00FE33B4"/>
    <w:rsid w:val="00FE4CD4"/>
    <w:rsid w:val="00FF106E"/>
    <w:rsid w:val="00FF3ABB"/>
    <w:rsid w:val="00FF4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93AC364B-24DC-4A58-A308-A2AC6FD2E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
    <w:next w:val="Normln"/>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
    <w:next w:val="Normln"/>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
    <w:next w:val="Normln"/>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
    <w:next w:val="Normln"/>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FC60BC"/>
    <w:rPr>
      <w:rFonts w:ascii="Times New Roman" w:eastAsia="Times New Roman" w:hAnsi="Times New Roman" w:cs="Times New Roman"/>
      <w:b/>
      <w:bCs/>
      <w:sz w:val="24"/>
      <w:szCs w:val="24"/>
    </w:rPr>
  </w:style>
  <w:style w:type="character" w:customStyle="1" w:styleId="Nadpis3Char">
    <w:name w:val="Nadpis 3 Char"/>
    <w:basedOn w:val="Standardnpsmoodstavce"/>
    <w:link w:val="Nadpis3"/>
    <w:uiPriority w:val="9"/>
    <w:rsid w:val="00013130"/>
    <w:rPr>
      <w:rFonts w:ascii="Arial" w:eastAsia="Times New Roman" w:hAnsi="Arial" w:cs="Times New Roman"/>
      <w:sz w:val="40"/>
      <w:szCs w:val="40"/>
    </w:rPr>
  </w:style>
  <w:style w:type="character" w:customStyle="1" w:styleId="Nadpis4Char">
    <w:name w:val="Nadpis 4 Char"/>
    <w:basedOn w:val="Standardnpsmoodstavce"/>
    <w:link w:val="Nadpis4"/>
    <w:uiPriority w:val="9"/>
    <w:rsid w:val="00013130"/>
    <w:rPr>
      <w:rFonts w:ascii="Arial" w:eastAsia="Times New Roman" w:hAnsi="Arial" w:cs="Times New Roman"/>
      <w:b/>
      <w:bCs/>
      <w:szCs w:val="24"/>
    </w:rPr>
  </w:style>
  <w:style w:type="character" w:customStyle="1" w:styleId="Nadpis5Char">
    <w:name w:val="Nadpis 5 Char"/>
    <w:basedOn w:val="Standardnpsmoodstavce"/>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rsid w:val="00013130"/>
    <w:rPr>
      <w:rFonts w:ascii="Arial" w:eastAsia="Times New Roman" w:hAnsi="Arial" w:cs="Times New Roman"/>
      <w:b/>
      <w:bCs/>
      <w:szCs w:val="24"/>
      <w:u w:val="single"/>
    </w:rPr>
  </w:style>
  <w:style w:type="character" w:customStyle="1" w:styleId="Nadpis9Char">
    <w:name w:val="Nadpis 9 Char"/>
    <w:basedOn w:val="Standardnpsmoodstavce"/>
    <w:link w:val="Nadpis9"/>
    <w:rsid w:val="00013130"/>
    <w:rPr>
      <w:rFonts w:ascii="Arial" w:eastAsia="Times New Roman" w:hAnsi="Arial" w:cs="Times New Roman"/>
      <w:b/>
      <w:bCs/>
      <w:szCs w:val="24"/>
      <w:u w:val="single"/>
    </w:rPr>
  </w:style>
  <w:style w:type="paragraph" w:styleId="Zhlav">
    <w:name w:val="header"/>
    <w:basedOn w:val="Normln"/>
    <w:link w:val="Zhlav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ZhlavChar">
    <w:name w:val="Záhlaví Char"/>
    <w:basedOn w:val="Standardnpsmoodstavce"/>
    <w:link w:val="Zhlav"/>
    <w:uiPriority w:val="99"/>
    <w:rsid w:val="006B4B49"/>
    <w:rPr>
      <w:rFonts w:ascii="Times New Roman" w:eastAsia="Times New Roman" w:hAnsi="Times New Roman" w:cs="Times New Roman"/>
      <w:sz w:val="20"/>
      <w:szCs w:val="20"/>
    </w:rPr>
  </w:style>
  <w:style w:type="paragraph" w:customStyle="1" w:styleId="AODefHead">
    <w:name w:val="AODefHead"/>
    <w:basedOn w:val="Normln"/>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Zpat">
    <w:name w:val="footer"/>
    <w:basedOn w:val="Normln"/>
    <w:link w:val="ZpatChar"/>
    <w:uiPriority w:val="99"/>
    <w:unhideWhenUsed/>
    <w:rsid w:val="006B4B49"/>
    <w:pPr>
      <w:tabs>
        <w:tab w:val="center" w:pos="4536"/>
        <w:tab w:val="right" w:pos="9072"/>
      </w:tabs>
      <w:spacing w:after="0" w:line="240" w:lineRule="auto"/>
    </w:pPr>
  </w:style>
  <w:style w:type="character" w:customStyle="1" w:styleId="ZpatChar">
    <w:name w:val="Zápatí Char"/>
    <w:basedOn w:val="Standardnpsmoodstavce"/>
    <w:link w:val="Zpat"/>
    <w:uiPriority w:val="99"/>
    <w:rsid w:val="006B4B49"/>
  </w:style>
  <w:style w:type="paragraph" w:styleId="Odstavecseseznamem">
    <w:name w:val="List Paragraph"/>
    <w:aliases w:val="Bullet Number,lp1,lp11,List Paragraph11,Bullet 1,Use Case List Paragraph,List Paragraph1"/>
    <w:basedOn w:val="Normln"/>
    <w:link w:val="OdstavecseseznamemChar"/>
    <w:uiPriority w:val="34"/>
    <w:qFormat/>
    <w:rsid w:val="00682D29"/>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
    <w:link w:val="Odstavecseseznamem"/>
    <w:uiPriority w:val="34"/>
    <w:qFormat/>
    <w:locked/>
    <w:rsid w:val="00587796"/>
  </w:style>
  <w:style w:type="character" w:styleId="Hypertextovodkaz">
    <w:name w:val="Hyperlink"/>
    <w:basedOn w:val="Standardnpsmoodstavce"/>
    <w:uiPriority w:val="99"/>
    <w:unhideWhenUsed/>
    <w:rsid w:val="00AB6E62"/>
    <w:rPr>
      <w:color w:val="0000FF" w:themeColor="hyperlink"/>
      <w:u w:val="single"/>
    </w:rPr>
  </w:style>
  <w:style w:type="paragraph" w:styleId="Prosttext">
    <w:name w:val="Plain Text"/>
    <w:basedOn w:val="Normln"/>
    <w:link w:val="ProsttextChar"/>
    <w:uiPriority w:val="99"/>
    <w:unhideWhenUsed/>
    <w:rsid w:val="001429EC"/>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rsid w:val="001429EC"/>
    <w:rPr>
      <w:rFonts w:ascii="Consolas" w:hAnsi="Consolas"/>
      <w:sz w:val="21"/>
      <w:szCs w:val="21"/>
    </w:rPr>
  </w:style>
  <w:style w:type="character" w:styleId="Odkaznakoment">
    <w:name w:val="annotation reference"/>
    <w:basedOn w:val="Standardnpsmoodstavce"/>
    <w:uiPriority w:val="99"/>
    <w:unhideWhenUsed/>
    <w:rsid w:val="00B670D6"/>
    <w:rPr>
      <w:sz w:val="16"/>
      <w:szCs w:val="16"/>
    </w:rPr>
  </w:style>
  <w:style w:type="paragraph" w:styleId="Textkomente">
    <w:name w:val="annotation text"/>
    <w:basedOn w:val="Normln"/>
    <w:link w:val="TextkomenteChar"/>
    <w:uiPriority w:val="99"/>
    <w:unhideWhenUsed/>
    <w:rsid w:val="00B670D6"/>
    <w:pPr>
      <w:spacing w:line="240" w:lineRule="auto"/>
    </w:pPr>
    <w:rPr>
      <w:sz w:val="20"/>
      <w:szCs w:val="20"/>
    </w:rPr>
  </w:style>
  <w:style w:type="character" w:customStyle="1" w:styleId="TextkomenteChar">
    <w:name w:val="Text komentáře Char"/>
    <w:basedOn w:val="Standardnpsmoodstavce"/>
    <w:link w:val="Textkomente"/>
    <w:uiPriority w:val="99"/>
    <w:rsid w:val="00B670D6"/>
    <w:rPr>
      <w:sz w:val="20"/>
      <w:szCs w:val="20"/>
    </w:rPr>
  </w:style>
  <w:style w:type="paragraph" w:styleId="Pedmtkomente">
    <w:name w:val="annotation subject"/>
    <w:basedOn w:val="Textkomente"/>
    <w:next w:val="Textkomente"/>
    <w:link w:val="PedmtkomenteChar"/>
    <w:uiPriority w:val="99"/>
    <w:unhideWhenUsed/>
    <w:rsid w:val="00B670D6"/>
    <w:rPr>
      <w:b/>
      <w:bCs/>
    </w:rPr>
  </w:style>
  <w:style w:type="character" w:customStyle="1" w:styleId="PedmtkomenteChar">
    <w:name w:val="Předmět komentáře Char"/>
    <w:basedOn w:val="TextkomenteChar"/>
    <w:link w:val="Pedmtkomente"/>
    <w:uiPriority w:val="99"/>
    <w:rsid w:val="00B670D6"/>
    <w:rPr>
      <w:b/>
      <w:bCs/>
      <w:sz w:val="20"/>
      <w:szCs w:val="20"/>
    </w:rPr>
  </w:style>
  <w:style w:type="paragraph" w:styleId="Textbubliny">
    <w:name w:val="Balloon Text"/>
    <w:basedOn w:val="Normln"/>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B670D6"/>
    <w:rPr>
      <w:rFonts w:ascii="Tahoma" w:hAnsi="Tahoma" w:cs="Tahoma"/>
      <w:sz w:val="16"/>
      <w:szCs w:val="16"/>
    </w:rPr>
  </w:style>
  <w:style w:type="paragraph" w:styleId="Zkladntext2">
    <w:name w:val="Body Text 2"/>
    <w:basedOn w:val="Normln"/>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í text 2 Char"/>
    <w:basedOn w:val="Standardnpsmoodstavce"/>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Standardnpsmoodstavce"/>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kladntextodsazen">
    <w:name w:val="Body Text Indent"/>
    <w:basedOn w:val="Normln"/>
    <w:link w:val="ZkladntextodsazenChar"/>
    <w:unhideWhenUsed/>
    <w:rsid w:val="003D6A9E"/>
    <w:pPr>
      <w:spacing w:after="120"/>
      <w:ind w:left="283"/>
    </w:pPr>
  </w:style>
  <w:style w:type="character" w:customStyle="1" w:styleId="ZkladntextodsazenChar">
    <w:name w:val="Základní text odsazený Char"/>
    <w:basedOn w:val="Standardnpsmoodstavce"/>
    <w:link w:val="Zkladntextodsazen"/>
    <w:rsid w:val="003D6A9E"/>
  </w:style>
  <w:style w:type="paragraph" w:styleId="Seznam2">
    <w:name w:val="List 2"/>
    <w:basedOn w:val="Normln"/>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nky">
    <w:name w:val="page number"/>
    <w:basedOn w:val="Standardnpsmoodstavce"/>
    <w:rsid w:val="00D248C8"/>
  </w:style>
  <w:style w:type="paragraph" w:customStyle="1" w:styleId="BodyText21">
    <w:name w:val="Body Text 21"/>
    <w:basedOn w:val="Normln"/>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í text 3 Char"/>
    <w:basedOn w:val="Standardnpsmoodstavce"/>
    <w:link w:val="Zkladntext3"/>
    <w:uiPriority w:val="99"/>
    <w:rsid w:val="00013130"/>
    <w:rPr>
      <w:rFonts w:ascii="Arial" w:eastAsia="Times New Roman" w:hAnsi="Arial" w:cs="Times New Roman"/>
      <w:sz w:val="32"/>
      <w:szCs w:val="20"/>
    </w:rPr>
  </w:style>
  <w:style w:type="paragraph" w:styleId="Podnadpis">
    <w:name w:val="Subtitle"/>
    <w:basedOn w:val="Normln"/>
    <w:link w:val="Podnadpis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nadpisChar">
    <w:name w:val="Podnadpis Char"/>
    <w:basedOn w:val="Standardnpsmoodstavce"/>
    <w:link w:val="Podnadpis"/>
    <w:rsid w:val="00013130"/>
    <w:rPr>
      <w:rFonts w:ascii="Times New Roman" w:eastAsia="Times New Roman" w:hAnsi="Times New Roman" w:cs="Times New Roman"/>
      <w:b/>
      <w:sz w:val="24"/>
      <w:szCs w:val="20"/>
      <w:lang w:eastAsia="cs-CZ"/>
    </w:rPr>
  </w:style>
  <w:style w:type="paragraph" w:styleId="Bezmezer">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tabulka"/>
    <w:next w:val="Mkatabul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70573A"/>
    <w:rPr>
      <w:color w:val="605E5C"/>
      <w:shd w:val="clear" w:color="auto" w:fill="E1DFDD"/>
    </w:rPr>
  </w:style>
  <w:style w:type="character" w:customStyle="1" w:styleId="Nadpis1Char">
    <w:name w:val="Nadpis 1 Char"/>
    <w:basedOn w:val="Standardnpsmoodstavce"/>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
    <w:link w:val="ZkladntextChar"/>
    <w:uiPriority w:val="99"/>
    <w:unhideWhenUsed/>
    <w:rsid w:val="00C011DA"/>
    <w:pPr>
      <w:spacing w:after="120"/>
    </w:pPr>
  </w:style>
  <w:style w:type="character" w:customStyle="1" w:styleId="ZkladntextChar">
    <w:name w:val="Základní text Char"/>
    <w:basedOn w:val="Standardnpsmoodstavce"/>
    <w:link w:val="Zkladntext"/>
    <w:uiPriority w:val="99"/>
    <w:rsid w:val="00C011DA"/>
  </w:style>
  <w:style w:type="character" w:styleId="Zmnka">
    <w:name w:val="Mention"/>
    <w:basedOn w:val="Standardnpsmoodstavce"/>
    <w:uiPriority w:val="99"/>
    <w:semiHidden/>
    <w:unhideWhenUsed/>
    <w:rsid w:val="00C011DA"/>
    <w:rPr>
      <w:color w:val="2B579A"/>
      <w:shd w:val="clear" w:color="auto" w:fill="E6E6E6"/>
    </w:rPr>
  </w:style>
  <w:style w:type="paragraph" w:styleId="Textpoznpodarou">
    <w:name w:val="footnote text"/>
    <w:basedOn w:val="Normln"/>
    <w:link w:val="TextpoznpodarouChar"/>
    <w:uiPriority w:val="99"/>
    <w:unhideWhenUsed/>
    <w:rsid w:val="00C011DA"/>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011DA"/>
    <w:rPr>
      <w:sz w:val="20"/>
      <w:szCs w:val="20"/>
    </w:rPr>
  </w:style>
  <w:style w:type="character" w:styleId="Znakapoznpodarou">
    <w:name w:val="footnote reference"/>
    <w:basedOn w:val="Standardnpsmoodstavce"/>
    <w:uiPriority w:val="99"/>
    <w:unhideWhenUsed/>
    <w:rsid w:val="00C011DA"/>
    <w:rPr>
      <w:vertAlign w:val="superscript"/>
    </w:rPr>
  </w:style>
  <w:style w:type="paragraph" w:customStyle="1" w:styleId="Nadpis61">
    <w:name w:val="Nadpis 61"/>
    <w:basedOn w:val="Normln"/>
    <w:next w:val="Normln"/>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
    <w:next w:val="Normln"/>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
    <w:next w:val="Normln"/>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seznamu"/>
    <w:uiPriority w:val="99"/>
    <w:semiHidden/>
    <w:unhideWhenUsed/>
    <w:rsid w:val="00C011DA"/>
  </w:style>
  <w:style w:type="character" w:styleId="Siln">
    <w:name w:val="Strong"/>
    <w:uiPriority w:val="99"/>
    <w:qFormat/>
    <w:rsid w:val="00C011DA"/>
    <w:rPr>
      <w:b/>
      <w:bCs/>
    </w:rPr>
  </w:style>
  <w:style w:type="paragraph" w:styleId="Zkladntextodsazen2">
    <w:name w:val="Body Text Indent 2"/>
    <w:basedOn w:val="Normln"/>
    <w:link w:val="Zkladntextodsazen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kladntextodsazen2Char">
    <w:name w:val="Základní text odsazený 2 Char"/>
    <w:basedOn w:val="Standardnpsmoodstavce"/>
    <w:link w:val="Zkladntextodsazen2"/>
    <w:rsid w:val="00C011DA"/>
    <w:rPr>
      <w:rFonts w:ascii="Times New Roman" w:eastAsia="Times New Roman" w:hAnsi="Times New Roman" w:cs="Times New Roman"/>
      <w:sz w:val="24"/>
      <w:szCs w:val="24"/>
      <w:lang w:eastAsia="en-US"/>
    </w:rPr>
  </w:style>
  <w:style w:type="paragraph" w:styleId="Nzev">
    <w:name w:val="Title"/>
    <w:basedOn w:val="Normln"/>
    <w:link w:val="Nze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evChar">
    <w:name w:val="Název Char"/>
    <w:basedOn w:val="Standardnpsmoodstavce"/>
    <w:link w:val="Nzev"/>
    <w:rsid w:val="00C011DA"/>
    <w:rPr>
      <w:rFonts w:ascii="Helvetica" w:eastAsia="Times New Roman" w:hAnsi="Helvetica" w:cs="Arial"/>
      <w:b/>
      <w:kern w:val="28"/>
      <w:sz w:val="32"/>
      <w:szCs w:val="20"/>
      <w:lang w:val="cs-CZ"/>
    </w:rPr>
  </w:style>
  <w:style w:type="paragraph" w:styleId="Rozloendokumentu">
    <w:name w:val="Document Map"/>
    <w:basedOn w:val="Normln"/>
    <w:link w:val="Rozloen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RozloendokumentuChar">
    <w:name w:val="Rozložení dokumentu Char"/>
    <w:basedOn w:val="Standardnpsmoodstavce"/>
    <w:link w:val="Rozloendokumentu"/>
    <w:semiHidden/>
    <w:rsid w:val="00C011DA"/>
    <w:rPr>
      <w:rFonts w:ascii="Tahoma" w:eastAsia="Times New Roman" w:hAnsi="Tahoma" w:cs="Tahoma"/>
      <w:sz w:val="20"/>
      <w:szCs w:val="20"/>
      <w:shd w:val="clear" w:color="auto" w:fill="000080"/>
      <w:lang w:eastAsia="en-US"/>
    </w:rPr>
  </w:style>
  <w:style w:type="paragraph" w:styleId="Normlnweb">
    <w:name w:val="Normal (Web)"/>
    <w:basedOn w:val="Normln"/>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
    <w:qFormat/>
    <w:rsid w:val="00C011DA"/>
    <w:pPr>
      <w:ind w:left="720"/>
      <w:contextualSpacing/>
    </w:pPr>
    <w:rPr>
      <w:rFonts w:ascii="Calibri" w:eastAsia="Calibri" w:hAnsi="Calibri" w:cs="Times New Roman"/>
      <w:lang w:eastAsia="en-US"/>
    </w:rPr>
  </w:style>
  <w:style w:type="paragraph" w:customStyle="1" w:styleId="C1b">
    <w:name w:val="C1b"/>
    <w:basedOn w:val="Normln"/>
    <w:next w:val="Normln"/>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tabulka"/>
    <w:next w:val="Mkatabul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tabulka"/>
    <w:next w:val="Mkatabul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seznamu"/>
    <w:uiPriority w:val="99"/>
    <w:semiHidden/>
    <w:unhideWhenUsed/>
    <w:rsid w:val="00C011DA"/>
  </w:style>
  <w:style w:type="character" w:styleId="Sledovanodkaz">
    <w:name w:val="FollowedHyperlink"/>
    <w:basedOn w:val="Standardnpsmoodstavce"/>
    <w:uiPriority w:val="99"/>
    <w:unhideWhenUsed/>
    <w:rsid w:val="00C011DA"/>
    <w:rPr>
      <w:color w:val="800080"/>
      <w:u w:val="single"/>
    </w:rPr>
  </w:style>
  <w:style w:type="paragraph" w:customStyle="1" w:styleId="xl107">
    <w:name w:val="xl107"/>
    <w:basedOn w:val="Normln"/>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seznamu"/>
    <w:uiPriority w:val="99"/>
    <w:semiHidden/>
    <w:unhideWhenUsed/>
    <w:rsid w:val="00C011DA"/>
  </w:style>
  <w:style w:type="paragraph" w:customStyle="1" w:styleId="Nadpis31">
    <w:name w:val="Nadpis 31"/>
    <w:basedOn w:val="Normln"/>
    <w:next w:val="Normln"/>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seznamu"/>
    <w:uiPriority w:val="99"/>
    <w:semiHidden/>
    <w:unhideWhenUsed/>
    <w:rsid w:val="00C011DA"/>
  </w:style>
  <w:style w:type="table" w:customStyle="1" w:styleId="Mriekatabuky2">
    <w:name w:val="Mriežka tabuľky2"/>
    <w:basedOn w:val="Normlntabulka"/>
    <w:next w:val="Mkatabul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tabulka"/>
    <w:next w:val="Mkatabul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Standardnpsmoodstavce"/>
    <w:uiPriority w:val="9"/>
    <w:semiHidden/>
    <w:rsid w:val="00C011DA"/>
    <w:rPr>
      <w:rFonts w:ascii="Cambria" w:eastAsia="Times New Roman" w:hAnsi="Cambria" w:cs="Times New Roman"/>
      <w:b/>
      <w:bCs/>
      <w:color w:val="4F81BD"/>
    </w:rPr>
  </w:style>
  <w:style w:type="character" w:customStyle="1" w:styleId="Nadpis6Char1">
    <w:name w:val="Nadpis 6 Char1"/>
    <w:basedOn w:val="Standardnpsmoodstavce"/>
    <w:uiPriority w:val="9"/>
    <w:semiHidden/>
    <w:rsid w:val="00C011DA"/>
    <w:rPr>
      <w:rFonts w:ascii="Cambria" w:eastAsia="Times New Roman" w:hAnsi="Cambria" w:cs="Times New Roman"/>
      <w:i/>
      <w:iCs/>
      <w:color w:val="243F60"/>
    </w:rPr>
  </w:style>
  <w:style w:type="character" w:customStyle="1" w:styleId="Nadpis7Char1">
    <w:name w:val="Nadpis 7 Char1"/>
    <w:basedOn w:val="Standardnpsmoodstavce"/>
    <w:uiPriority w:val="9"/>
    <w:semiHidden/>
    <w:rsid w:val="00C011DA"/>
    <w:rPr>
      <w:rFonts w:ascii="Cambria" w:eastAsia="Times New Roman" w:hAnsi="Cambria" w:cs="Times New Roman"/>
      <w:i/>
      <w:iCs/>
      <w:color w:val="404040"/>
    </w:rPr>
  </w:style>
  <w:style w:type="character" w:customStyle="1" w:styleId="Nadpis9Char1">
    <w:name w:val="Nadpis 9 Char1"/>
    <w:basedOn w:val="Standardnpsmoodstavce"/>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seznamu"/>
    <w:uiPriority w:val="99"/>
    <w:semiHidden/>
    <w:unhideWhenUsed/>
    <w:rsid w:val="00C011DA"/>
  </w:style>
  <w:style w:type="numbering" w:customStyle="1" w:styleId="Bezzoznamu1111">
    <w:name w:val="Bez zoznamu1111"/>
    <w:next w:val="Bezseznamu"/>
    <w:uiPriority w:val="99"/>
    <w:semiHidden/>
    <w:unhideWhenUsed/>
    <w:rsid w:val="00C011DA"/>
  </w:style>
  <w:style w:type="character" w:customStyle="1" w:styleId="Zkladntext0">
    <w:name w:val="Základný text_"/>
    <w:basedOn w:val="Standardnpsmoodstavce"/>
    <w:link w:val="Zkladntext30"/>
    <w:rsid w:val="00C011DA"/>
    <w:rPr>
      <w:shd w:val="clear" w:color="auto" w:fill="FFFFFF"/>
    </w:rPr>
  </w:style>
  <w:style w:type="paragraph" w:customStyle="1" w:styleId="Zkladntext30">
    <w:name w:val="Základný text3"/>
    <w:basedOn w:val="Normln"/>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tabulka"/>
    <w:next w:val="Mkatabul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Standardnpsmoodstavce"/>
    <w:rsid w:val="00C011DA"/>
  </w:style>
  <w:style w:type="character" w:customStyle="1" w:styleId="code">
    <w:name w:val="code"/>
    <w:rsid w:val="00C011DA"/>
    <w:rPr>
      <w:sz w:val="17"/>
      <w:szCs w:val="17"/>
    </w:rPr>
  </w:style>
  <w:style w:type="character" w:styleId="Zstupntext">
    <w:name w:val="Placeholder Text"/>
    <w:basedOn w:val="Standardnpsmoodstavce"/>
    <w:uiPriority w:val="99"/>
    <w:semiHidden/>
    <w:rsid w:val="00C011DA"/>
    <w:rPr>
      <w:color w:val="808080"/>
    </w:rPr>
  </w:style>
  <w:style w:type="paragraph" w:customStyle="1" w:styleId="Odrka">
    <w:name w:val="Odrážka"/>
    <w:basedOn w:val="Normln"/>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seznamu"/>
    <w:uiPriority w:val="99"/>
    <w:semiHidden/>
    <w:unhideWhenUsed/>
    <w:rsid w:val="00C011DA"/>
  </w:style>
  <w:style w:type="table" w:customStyle="1" w:styleId="Mriekatabuky4">
    <w:name w:val="Mriežka tabuľky4"/>
    <w:basedOn w:val="Normlntabulka"/>
    <w:next w:val="Mkatabul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Standardnpsmoodstavce"/>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Standardnpsmoodstavce"/>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Standardnpsmoodstavce"/>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
    <w:uiPriority w:val="99"/>
    <w:qFormat/>
    <w:rsid w:val="00C011DA"/>
    <w:pPr>
      <w:numPr>
        <w:numId w:val="26"/>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seznamu"/>
    <w:uiPriority w:val="99"/>
    <w:semiHidden/>
    <w:unhideWhenUsed/>
    <w:rsid w:val="00C011DA"/>
  </w:style>
  <w:style w:type="paragraph" w:styleId="Seznam">
    <w:name w:val="List"/>
    <w:basedOn w:val="Normln"/>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ednmka3">
    <w:name w:val="Medium Grid 3"/>
    <w:basedOn w:val="Normlntabul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
    <w:rsid w:val="00C011DA"/>
    <w:pPr>
      <w:numPr>
        <w:numId w:val="27"/>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Barevnmkazvraznn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
    <w:rsid w:val="00C011DA"/>
    <w:pPr>
      <w:numPr>
        <w:numId w:val="28"/>
      </w:numPr>
      <w:contextualSpacing/>
      <w:jc w:val="both"/>
    </w:pPr>
    <w:rPr>
      <w:rFonts w:ascii="Myriad Pro" w:eastAsia="Calibri" w:hAnsi="Myriad Pro" w:cs="Times New Roman"/>
      <w:sz w:val="24"/>
      <w:lang w:eastAsia="en-US"/>
    </w:rPr>
  </w:style>
  <w:style w:type="paragraph" w:styleId="Citt">
    <w:name w:val="Quote"/>
    <w:basedOn w:val="Normln"/>
    <w:next w:val="Normln"/>
    <w:link w:val="CittChar"/>
    <w:uiPriority w:val="29"/>
    <w:qFormat/>
    <w:rsid w:val="00C011DA"/>
    <w:pPr>
      <w:jc w:val="both"/>
    </w:pPr>
    <w:rPr>
      <w:rFonts w:ascii="Myriad Pro" w:eastAsia="Calibri" w:hAnsi="Myriad Pro" w:cs="Arial"/>
      <w:i/>
      <w:iCs/>
      <w:color w:val="000000"/>
      <w:sz w:val="24"/>
      <w:lang w:eastAsia="en-US"/>
    </w:rPr>
  </w:style>
  <w:style w:type="character" w:customStyle="1" w:styleId="CittChar">
    <w:name w:val="Citát Char"/>
    <w:basedOn w:val="Standardnpsmoodstavce"/>
    <w:link w:val="Citt"/>
    <w:uiPriority w:val="29"/>
    <w:rsid w:val="00C011DA"/>
    <w:rPr>
      <w:rFonts w:ascii="Myriad Pro" w:eastAsia="Calibri" w:hAnsi="Myriad Pro" w:cs="Arial"/>
      <w:i/>
      <w:iCs/>
      <w:color w:val="000000"/>
      <w:sz w:val="24"/>
      <w:lang w:eastAsia="en-US"/>
    </w:rPr>
  </w:style>
  <w:style w:type="table" w:styleId="Barevnmkazvraznn1">
    <w:name w:val="Colorful Grid Accent 1"/>
    <w:basedOn w:val="Normlntabul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Standardnpsmoodstavce"/>
    <w:uiPriority w:val="99"/>
    <w:rsid w:val="00C011DA"/>
  </w:style>
  <w:style w:type="character" w:customStyle="1" w:styleId="formtext">
    <w:name w:val="formtext"/>
    <w:basedOn w:val="Standardnpsmoodstavce"/>
    <w:rsid w:val="00C011DA"/>
  </w:style>
  <w:style w:type="character" w:customStyle="1" w:styleId="Nevyrieenzmienka1">
    <w:name w:val="Nevyriešená zmienka1"/>
    <w:basedOn w:val="Standardnpsmoodstavce"/>
    <w:uiPriority w:val="99"/>
    <w:semiHidden/>
    <w:unhideWhenUsed/>
    <w:rsid w:val="00C011DA"/>
    <w:rPr>
      <w:color w:val="605E5C"/>
      <w:shd w:val="clear" w:color="auto" w:fill="E1DFDD"/>
    </w:rPr>
  </w:style>
  <w:style w:type="character" w:styleId="slodku">
    <w:name w:val="line number"/>
    <w:basedOn w:val="Standardnpsmoodstavce"/>
    <w:uiPriority w:val="99"/>
    <w:semiHidden/>
    <w:unhideWhenUsed/>
    <w:rsid w:val="00C011DA"/>
  </w:style>
  <w:style w:type="paragraph" w:customStyle="1" w:styleId="msonormal0">
    <w:name w:val="msonormal"/>
    <w:basedOn w:val="Normln"/>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font7">
    <w:name w:val="font7"/>
    <w:basedOn w:val="Normln"/>
    <w:rsid w:val="00B602DA"/>
    <w:pPr>
      <w:spacing w:before="100" w:beforeAutospacing="1" w:after="100" w:afterAutospacing="1" w:line="240" w:lineRule="auto"/>
    </w:pPr>
    <w:rPr>
      <w:rFonts w:ascii="Garamond" w:eastAsia="Times New Roman" w:hAnsi="Garamond" w:cs="Times New Roman"/>
      <w:sz w:val="20"/>
      <w:szCs w:val="20"/>
    </w:rPr>
  </w:style>
  <w:style w:type="paragraph" w:customStyle="1" w:styleId="font8">
    <w:name w:val="font8"/>
    <w:basedOn w:val="Normln"/>
    <w:rsid w:val="00B602DA"/>
    <w:pPr>
      <w:spacing w:before="100" w:beforeAutospacing="1" w:after="100" w:afterAutospacing="1" w:line="240" w:lineRule="auto"/>
    </w:pPr>
    <w:rPr>
      <w:rFonts w:ascii="Garamond" w:eastAsia="Times New Roman" w:hAnsi="Garamond" w:cs="Times New Roman"/>
      <w:color w:val="000000"/>
      <w:sz w:val="20"/>
      <w:szCs w:val="20"/>
    </w:rPr>
  </w:style>
  <w:style w:type="paragraph" w:customStyle="1" w:styleId="font9">
    <w:name w:val="font9"/>
    <w:basedOn w:val="Normln"/>
    <w:rsid w:val="00B602DA"/>
    <w:pPr>
      <w:spacing w:before="100" w:beforeAutospacing="1" w:after="100" w:afterAutospacing="1" w:line="240" w:lineRule="auto"/>
    </w:pPr>
    <w:rPr>
      <w:rFonts w:ascii="Garamond" w:eastAsia="Times New Roman" w:hAnsi="Garamond" w:cs="Times New Roman"/>
      <w:color w:val="000000"/>
      <w:sz w:val="20"/>
      <w:szCs w:val="20"/>
    </w:rPr>
  </w:style>
  <w:style w:type="paragraph" w:styleId="Revize">
    <w:name w:val="Revision"/>
    <w:hidden/>
    <w:uiPriority w:val="99"/>
    <w:semiHidden/>
    <w:rsid w:val="00F712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2518742">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22338103">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324163111">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57642959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873684164">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jnorova.luci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krokkerbolekova.eva@dpb.sk" TargetMode="Externa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605AC-E571-43C5-9BB1-8C98A92E0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5213</Words>
  <Characters>29718</Characters>
  <Application>Microsoft Office Word</Application>
  <DocSecurity>0</DocSecurity>
  <Lines>247</Lines>
  <Paragraphs>69</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Hewlett-Packard</Company>
  <LinksUpToDate>false</LinksUpToDate>
  <CharactersWithSpaces>34862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JUDr. Michaela Rajecová</dc:creator>
  <cp:lastModifiedBy>Krokker Boleková Eva</cp:lastModifiedBy>
  <cp:revision>3</cp:revision>
  <cp:lastPrinted>2019-06-18T09:40:00Z</cp:lastPrinted>
  <dcterms:created xsi:type="dcterms:W3CDTF">2025-09-30T12:46:00Z</dcterms:created>
  <dcterms:modified xsi:type="dcterms:W3CDTF">2025-10-01T09:40:00Z</dcterms:modified>
</cp:coreProperties>
</file>